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AA4B00"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1F0BFAA5" w14:textId="77777777" w:rsidR="0029161E" w:rsidRDefault="0029161E" w:rsidP="005E2246">
      <w:pPr>
        <w:ind w:right="332"/>
        <w:jc w:val="right"/>
        <w:rPr>
          <w:sz w:val="20"/>
          <w:szCs w:val="20"/>
        </w:rPr>
      </w:pPr>
    </w:p>
    <w:p w14:paraId="5493902A" w14:textId="77777777" w:rsidR="00954D3B" w:rsidRPr="005E2246" w:rsidRDefault="00954D3B" w:rsidP="00954D3B">
      <w:pPr>
        <w:ind w:right="332"/>
        <w:jc w:val="right"/>
        <w:rPr>
          <w:sz w:val="20"/>
          <w:szCs w:val="20"/>
        </w:rPr>
      </w:pPr>
      <w:r w:rsidRPr="005E2246">
        <w:rPr>
          <w:sz w:val="20"/>
          <w:szCs w:val="20"/>
        </w:rPr>
        <w:t>УТВЕРЖДАЮ:</w:t>
      </w:r>
    </w:p>
    <w:p w14:paraId="3C0E7B8B" w14:textId="77777777" w:rsidR="00954D3B" w:rsidRPr="00254582" w:rsidRDefault="00954D3B" w:rsidP="00954D3B">
      <w:pPr>
        <w:spacing w:line="276" w:lineRule="auto"/>
        <w:ind w:left="6096"/>
        <w:rPr>
          <w:sz w:val="20"/>
          <w:szCs w:val="20"/>
        </w:rPr>
      </w:pPr>
      <w:r>
        <w:rPr>
          <w:sz w:val="20"/>
          <w:szCs w:val="20"/>
        </w:rPr>
        <w:t>___________________/Силимянкина Е.А./</w:t>
      </w:r>
    </w:p>
    <w:p w14:paraId="12A646A3" w14:textId="77777777" w:rsidR="00954D3B" w:rsidRDefault="00954D3B" w:rsidP="00954D3B">
      <w:pPr>
        <w:spacing w:line="276" w:lineRule="auto"/>
        <w:ind w:left="6096"/>
        <w:rPr>
          <w:sz w:val="20"/>
          <w:szCs w:val="20"/>
        </w:rPr>
      </w:pPr>
      <w:r w:rsidRPr="00254582">
        <w:rPr>
          <w:sz w:val="20"/>
          <w:szCs w:val="20"/>
        </w:rPr>
        <w:t>Председатель Закупочной комиссии</w:t>
      </w:r>
    </w:p>
    <w:p w14:paraId="0FF0851A" w14:textId="77777777" w:rsidR="00954D3B" w:rsidRPr="00254582" w:rsidRDefault="00954D3B" w:rsidP="00954D3B">
      <w:pPr>
        <w:spacing w:line="276" w:lineRule="auto"/>
        <w:ind w:left="6096"/>
        <w:rPr>
          <w:sz w:val="20"/>
          <w:szCs w:val="20"/>
        </w:rPr>
      </w:pP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Pr>
          <w:sz w:val="20"/>
          <w:szCs w:val="20"/>
        </w:rPr>
        <w:softHyphen/>
      </w:r>
      <w:r w:rsidRPr="00254582">
        <w:rPr>
          <w:sz w:val="20"/>
          <w:szCs w:val="20"/>
        </w:rPr>
        <w:t>«_____» _________________ 20__ года</w:t>
      </w:r>
    </w:p>
    <w:p w14:paraId="192EFE87" w14:textId="77777777" w:rsidR="00954D3B" w:rsidRPr="00254582" w:rsidRDefault="00954D3B" w:rsidP="00954D3B">
      <w:pPr>
        <w:spacing w:before="240"/>
        <w:ind w:left="6095"/>
        <w:rPr>
          <w:kern w:val="36"/>
          <w:sz w:val="20"/>
          <w:szCs w:val="20"/>
        </w:rPr>
      </w:pPr>
      <w:r w:rsidRPr="00254582">
        <w:rPr>
          <w:kern w:val="36"/>
          <w:sz w:val="20"/>
          <w:szCs w:val="20"/>
          <w:lang w:val="en-US"/>
        </w:rPr>
        <w:t>C</w:t>
      </w:r>
      <w:r w:rsidRPr="00254582">
        <w:rPr>
          <w:kern w:val="36"/>
          <w:sz w:val="20"/>
          <w:szCs w:val="20"/>
        </w:rPr>
        <w:t>екретарь Закупочной комиссии</w:t>
      </w:r>
    </w:p>
    <w:p w14:paraId="3AE750D8" w14:textId="77777777" w:rsidR="00954D3B" w:rsidRPr="00254582" w:rsidRDefault="00954D3B" w:rsidP="00954D3B">
      <w:pPr>
        <w:ind w:left="6521" w:hanging="425"/>
        <w:rPr>
          <w:kern w:val="36"/>
          <w:sz w:val="20"/>
          <w:szCs w:val="20"/>
        </w:rPr>
      </w:pPr>
      <w:r w:rsidRPr="00254582">
        <w:rPr>
          <w:kern w:val="36"/>
          <w:sz w:val="20"/>
          <w:szCs w:val="20"/>
        </w:rPr>
        <w:t>______________________/Решева Е.С./</w:t>
      </w:r>
    </w:p>
    <w:p w14:paraId="526B582E" w14:textId="77777777" w:rsidR="00377AB2" w:rsidRPr="00DF513F" w:rsidRDefault="00377AB2" w:rsidP="00377AB2">
      <w:pPr>
        <w:rPr>
          <w:sz w:val="22"/>
          <w:szCs w:val="22"/>
        </w:rPr>
      </w:pPr>
    </w:p>
    <w:p w14:paraId="7B22CADB" w14:textId="77777777" w:rsidR="00992D75" w:rsidRPr="00DF513F" w:rsidRDefault="00992D75" w:rsidP="00377AB2">
      <w:pPr>
        <w:rPr>
          <w:sz w:val="22"/>
          <w:szCs w:val="22"/>
        </w:rPr>
      </w:pPr>
    </w:p>
    <w:p w14:paraId="00CD24DB" w14:textId="77777777" w:rsidR="00992D75" w:rsidRPr="00DF513F" w:rsidRDefault="00992D75" w:rsidP="00377AB2">
      <w:pPr>
        <w:rPr>
          <w:sz w:val="22"/>
          <w:szCs w:val="22"/>
        </w:rPr>
      </w:pPr>
    </w:p>
    <w:p w14:paraId="590B8B3F" w14:textId="77777777" w:rsidR="00992D75" w:rsidRDefault="00992D75" w:rsidP="00377AB2">
      <w:pPr>
        <w:rPr>
          <w:sz w:val="22"/>
          <w:szCs w:val="22"/>
        </w:rPr>
      </w:pPr>
    </w:p>
    <w:p w14:paraId="2AE9D7BD" w14:textId="77777777" w:rsidR="005C58DA" w:rsidRDefault="005C58DA" w:rsidP="00377AB2">
      <w:pPr>
        <w:rPr>
          <w:sz w:val="22"/>
          <w:szCs w:val="22"/>
        </w:rPr>
      </w:pPr>
    </w:p>
    <w:p w14:paraId="68064985" w14:textId="77777777" w:rsidR="00377AB2" w:rsidRPr="00B41815" w:rsidRDefault="00377AB2" w:rsidP="006421FA">
      <w:pPr>
        <w:jc w:val="both"/>
        <w:rPr>
          <w:sz w:val="22"/>
          <w:szCs w:val="22"/>
        </w:rPr>
      </w:pPr>
    </w:p>
    <w:bookmarkEnd w:id="0"/>
    <w:bookmarkEnd w:id="1"/>
    <w:p w14:paraId="543F67AE" w14:textId="77777777" w:rsidR="00377AB2"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14:paraId="1F795B6D" w14:textId="77777777" w:rsidR="00C5020B" w:rsidRPr="005E2246" w:rsidRDefault="00C5020B" w:rsidP="006421FA">
      <w:pPr>
        <w:jc w:val="center"/>
        <w:rPr>
          <w:b/>
        </w:rPr>
      </w:pPr>
      <w:r>
        <w:rPr>
          <w:b/>
        </w:rPr>
        <w:t>для способа зак</w:t>
      </w:r>
      <w:r w:rsidR="00D3314F">
        <w:rPr>
          <w:b/>
        </w:rPr>
        <w:t>у</w:t>
      </w:r>
      <w:r>
        <w:rPr>
          <w:b/>
        </w:rPr>
        <w:t>пки</w:t>
      </w:r>
      <w:r w:rsidR="00DE1779">
        <w:rPr>
          <w:b/>
        </w:rPr>
        <w:t>:</w:t>
      </w:r>
      <w:r>
        <w:rPr>
          <w:b/>
        </w:rPr>
        <w:t xml:space="preserve"> </w:t>
      </w:r>
      <w:r w:rsidR="00F86973">
        <w:rPr>
          <w:b/>
        </w:rPr>
        <w:t>Запрос предложений</w:t>
      </w:r>
      <w:r w:rsidR="00DE1779">
        <w:rPr>
          <w:b/>
        </w:rPr>
        <w:t xml:space="preserve"> в электронной форме,</w:t>
      </w:r>
    </w:p>
    <w:p w14:paraId="58B06F8C" w14:textId="4CDAC538" w:rsidR="00954D3B" w:rsidRDefault="0055149A" w:rsidP="00954D3B">
      <w:pPr>
        <w:jc w:val="center"/>
        <w:rPr>
          <w:b/>
        </w:rP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 xml:space="preserve">на право заключения договора </w:t>
      </w:r>
    </w:p>
    <w:p w14:paraId="31F0A95D" w14:textId="77777777" w:rsidR="00954D3B" w:rsidRDefault="00954D3B" w:rsidP="00954D3B">
      <w:pPr>
        <w:jc w:val="center"/>
        <w:rPr>
          <w:b/>
        </w:rPr>
      </w:pPr>
    </w:p>
    <w:p w14:paraId="628BD801" w14:textId="533FE0BA" w:rsidR="00954D3B" w:rsidRDefault="00954D3B" w:rsidP="00954D3B">
      <w:pPr>
        <w:jc w:val="center"/>
        <w:rPr>
          <w:b/>
        </w:rPr>
      </w:pPr>
      <w:r>
        <w:rPr>
          <w:b/>
        </w:rPr>
        <w:t>«</w:t>
      </w:r>
      <w:ins w:id="8" w:author="Елена Решева" w:date="2022-11-02T08:52:00Z">
        <w:r w:rsidR="002131EA" w:rsidRPr="002131EA">
          <w:rPr>
            <w:b/>
          </w:rPr>
          <w:t>Поставка штрипс стальной оцинкованный для производства ППУ скорлуп</w:t>
        </w:r>
      </w:ins>
      <w:r>
        <w:rPr>
          <w:b/>
        </w:rPr>
        <w:t>»</w:t>
      </w:r>
    </w:p>
    <w:p w14:paraId="25C41587" w14:textId="77777777" w:rsidR="00954D3B" w:rsidRDefault="00954D3B" w:rsidP="00954D3B">
      <w:pPr>
        <w:jc w:val="center"/>
        <w:rPr>
          <w:b/>
        </w:rPr>
      </w:pPr>
    </w:p>
    <w:p w14:paraId="6E7A9775" w14:textId="77777777" w:rsidR="00954D3B" w:rsidRDefault="00954D3B" w:rsidP="00954D3B">
      <w:pPr>
        <w:jc w:val="center"/>
        <w:rPr>
          <w:b/>
        </w:rPr>
      </w:pPr>
    </w:p>
    <w:p w14:paraId="0F3847FE" w14:textId="29EA8A30" w:rsidR="00377AB2" w:rsidRPr="00954D3B" w:rsidRDefault="009C6067" w:rsidP="00954D3B">
      <w:pPr>
        <w:jc w:val="center"/>
      </w:pPr>
      <w:r w:rsidRPr="00954D3B">
        <w:t>д</w:t>
      </w:r>
      <w:r w:rsidR="00A459FF" w:rsidRPr="00954D3B">
        <w:t>ля</w:t>
      </w:r>
      <w:r w:rsidRPr="00954D3B">
        <w:t xml:space="preserve"> </w:t>
      </w:r>
      <w:r w:rsidR="00597AD3" w:rsidRPr="00954D3B">
        <w:t xml:space="preserve">нужд </w:t>
      </w:r>
      <w:r w:rsidR="00954D3B" w:rsidRPr="00954D3B">
        <w:t>АО «РСП ТПК КГРЭС»</w:t>
      </w:r>
    </w:p>
    <w:p w14:paraId="7D2EA7B2" w14:textId="77777777" w:rsidR="00F548FD" w:rsidRPr="00954D3B" w:rsidRDefault="00F548FD" w:rsidP="00A36848">
      <w:pPr>
        <w:jc w:val="center"/>
        <w:rPr>
          <w:b/>
        </w:rPr>
      </w:pPr>
    </w:p>
    <w:p w14:paraId="01E4625C" w14:textId="77777777" w:rsidR="00F548FD" w:rsidRPr="000411E3" w:rsidRDefault="00F548FD" w:rsidP="00A36848">
      <w:pPr>
        <w:jc w:val="center"/>
        <w:rPr>
          <w:b/>
        </w:rPr>
      </w:pPr>
    </w:p>
    <w:p w14:paraId="319E1F4A" w14:textId="77777777" w:rsidR="00964A09" w:rsidRPr="005E2246" w:rsidRDefault="00964A09" w:rsidP="00A36848">
      <w:pPr>
        <w:jc w:val="center"/>
        <w:rPr>
          <w:b/>
        </w:rPr>
      </w:pPr>
    </w:p>
    <w:p w14:paraId="1A2338BF" w14:textId="77777777" w:rsidR="00F548FD" w:rsidRPr="009C6067" w:rsidRDefault="00F548FD" w:rsidP="00377AB2">
      <w:pPr>
        <w:jc w:val="center"/>
        <w:rPr>
          <w:sz w:val="20"/>
          <w:szCs w:val="20"/>
        </w:rPr>
      </w:pPr>
    </w:p>
    <w:p w14:paraId="5444C037" w14:textId="77777777" w:rsidR="00F548FD" w:rsidRPr="009C6067" w:rsidRDefault="00F548FD" w:rsidP="00377AB2">
      <w:pPr>
        <w:jc w:val="center"/>
        <w:rPr>
          <w:sz w:val="20"/>
          <w:szCs w:val="20"/>
        </w:rPr>
      </w:pPr>
    </w:p>
    <w:p w14:paraId="6C8EED19" w14:textId="77777777" w:rsidR="00F548FD" w:rsidRPr="009C6067" w:rsidRDefault="00F548FD" w:rsidP="00377AB2">
      <w:pPr>
        <w:jc w:val="center"/>
        <w:rPr>
          <w:sz w:val="20"/>
          <w:szCs w:val="20"/>
        </w:rPr>
      </w:pPr>
    </w:p>
    <w:p w14:paraId="422AC03C" w14:textId="77777777" w:rsidR="00F548FD" w:rsidRPr="009C6067" w:rsidRDefault="00F548FD" w:rsidP="00377AB2">
      <w:pPr>
        <w:jc w:val="center"/>
        <w:rPr>
          <w:sz w:val="20"/>
          <w:szCs w:val="20"/>
        </w:rPr>
      </w:pPr>
    </w:p>
    <w:p w14:paraId="7D1D83DA" w14:textId="77777777" w:rsidR="008D0CD0" w:rsidRDefault="008D0CD0" w:rsidP="00377AB2">
      <w:pPr>
        <w:jc w:val="center"/>
        <w:rPr>
          <w:sz w:val="20"/>
          <w:szCs w:val="20"/>
        </w:rPr>
      </w:pPr>
    </w:p>
    <w:p w14:paraId="70583C07" w14:textId="77777777" w:rsidR="008D0CD0" w:rsidRDefault="008D0CD0" w:rsidP="00377AB2">
      <w:pPr>
        <w:jc w:val="center"/>
        <w:rPr>
          <w:sz w:val="20"/>
          <w:szCs w:val="20"/>
        </w:rPr>
      </w:pPr>
    </w:p>
    <w:p w14:paraId="263C47A2" w14:textId="77777777" w:rsidR="008D0CD0" w:rsidRDefault="008D0CD0" w:rsidP="00377AB2">
      <w:pPr>
        <w:jc w:val="center"/>
        <w:rPr>
          <w:sz w:val="20"/>
          <w:szCs w:val="20"/>
        </w:rPr>
      </w:pPr>
    </w:p>
    <w:p w14:paraId="7194C819" w14:textId="77777777" w:rsidR="008D0CD0" w:rsidRDefault="008D0CD0" w:rsidP="00377AB2">
      <w:pPr>
        <w:jc w:val="center"/>
        <w:rPr>
          <w:sz w:val="20"/>
          <w:szCs w:val="20"/>
        </w:rPr>
      </w:pPr>
    </w:p>
    <w:p w14:paraId="73CD5466" w14:textId="77777777" w:rsidR="008D0CD0" w:rsidRDefault="008D0CD0" w:rsidP="00377AB2">
      <w:pPr>
        <w:jc w:val="center"/>
        <w:rPr>
          <w:sz w:val="20"/>
          <w:szCs w:val="20"/>
        </w:rPr>
      </w:pPr>
    </w:p>
    <w:p w14:paraId="272BCDDC" w14:textId="77777777" w:rsidR="008D0CD0" w:rsidRDefault="008D0CD0" w:rsidP="00377AB2">
      <w:pPr>
        <w:jc w:val="center"/>
        <w:rPr>
          <w:sz w:val="20"/>
          <w:szCs w:val="20"/>
        </w:rPr>
      </w:pPr>
    </w:p>
    <w:p w14:paraId="56852DB0" w14:textId="77777777" w:rsidR="008D0CD0" w:rsidRDefault="008D0CD0" w:rsidP="00377AB2">
      <w:pPr>
        <w:jc w:val="center"/>
        <w:rPr>
          <w:sz w:val="20"/>
          <w:szCs w:val="20"/>
        </w:rPr>
      </w:pPr>
    </w:p>
    <w:p w14:paraId="4E369EB1" w14:textId="77777777" w:rsidR="008D0CD0" w:rsidRDefault="008D0CD0" w:rsidP="00377AB2">
      <w:pPr>
        <w:jc w:val="center"/>
        <w:rPr>
          <w:sz w:val="20"/>
          <w:szCs w:val="20"/>
        </w:rPr>
      </w:pPr>
    </w:p>
    <w:p w14:paraId="2072B967" w14:textId="77777777" w:rsidR="008D0CD0" w:rsidRDefault="008D0CD0" w:rsidP="00377AB2">
      <w:pPr>
        <w:jc w:val="center"/>
        <w:rPr>
          <w:sz w:val="20"/>
          <w:szCs w:val="20"/>
        </w:rPr>
      </w:pPr>
    </w:p>
    <w:p w14:paraId="6C3F7ABC" w14:textId="77777777" w:rsidR="008D0CD0" w:rsidRDefault="008D0CD0" w:rsidP="00377AB2">
      <w:pPr>
        <w:jc w:val="center"/>
        <w:rPr>
          <w:sz w:val="20"/>
          <w:szCs w:val="20"/>
        </w:rPr>
      </w:pPr>
    </w:p>
    <w:p w14:paraId="5A5461BA" w14:textId="77777777" w:rsidR="008D0CD0" w:rsidRDefault="008D0CD0" w:rsidP="00377AB2">
      <w:pPr>
        <w:jc w:val="center"/>
        <w:rPr>
          <w:sz w:val="20"/>
          <w:szCs w:val="20"/>
        </w:rPr>
      </w:pPr>
    </w:p>
    <w:p w14:paraId="7235F7E8" w14:textId="77777777" w:rsidR="008D0CD0" w:rsidRPr="009C6067" w:rsidRDefault="008D0CD0" w:rsidP="00377AB2">
      <w:pPr>
        <w:jc w:val="center"/>
        <w:rPr>
          <w:sz w:val="20"/>
          <w:szCs w:val="20"/>
        </w:rPr>
      </w:pPr>
    </w:p>
    <w:p w14:paraId="1B74693C" w14:textId="77777777" w:rsidR="00F548FD" w:rsidRPr="009C6067" w:rsidRDefault="00F548FD" w:rsidP="00377AB2">
      <w:pPr>
        <w:jc w:val="center"/>
        <w:rPr>
          <w:sz w:val="20"/>
          <w:szCs w:val="20"/>
        </w:rPr>
      </w:pPr>
    </w:p>
    <w:p w14:paraId="7BA751F1" w14:textId="77777777" w:rsidR="00954D3B" w:rsidRPr="00D91F3C" w:rsidRDefault="00954D3B" w:rsidP="00954D3B">
      <w:pPr>
        <w:jc w:val="center"/>
        <w:rPr>
          <w:sz w:val="20"/>
          <w:szCs w:val="20"/>
        </w:rPr>
      </w:pPr>
      <w:bookmarkStart w:id="9" w:name="_Toc341278316"/>
      <w:bookmarkStart w:id="10" w:name="_Toc319328703"/>
      <w:bookmarkStart w:id="11" w:name="_Toc316294934"/>
      <w:bookmarkStart w:id="12" w:name="_Toc293520108"/>
      <w:bookmarkStart w:id="13" w:name="_Toc293291692"/>
      <w:bookmarkStart w:id="14" w:name="_Toc293266832"/>
      <w:bookmarkStart w:id="15" w:name="_Toc293266204"/>
      <w:bookmarkStart w:id="16" w:name="_Toc293266019"/>
      <w:bookmarkStart w:id="17" w:name="_Toc293265959"/>
      <w:bookmarkStart w:id="18" w:name="_Toc293265684"/>
      <w:bookmarkStart w:id="19" w:name="_Toc293265640"/>
      <w:bookmarkEnd w:id="2"/>
      <w:bookmarkEnd w:id="3"/>
      <w:bookmarkEnd w:id="4"/>
      <w:bookmarkEnd w:id="5"/>
      <w:bookmarkEnd w:id="6"/>
      <w:bookmarkEnd w:id="7"/>
      <w:r w:rsidRPr="00D91F3C">
        <w:rPr>
          <w:sz w:val="20"/>
          <w:szCs w:val="20"/>
        </w:rPr>
        <w:t>Волгореченск</w:t>
      </w:r>
    </w:p>
    <w:p w14:paraId="5CFF94B8" w14:textId="77777777" w:rsidR="00954D3B" w:rsidRPr="00D91F3C" w:rsidRDefault="00954D3B" w:rsidP="00954D3B">
      <w:pPr>
        <w:jc w:val="center"/>
        <w:rPr>
          <w:sz w:val="22"/>
          <w:szCs w:val="22"/>
        </w:rPr>
      </w:pPr>
      <w:r w:rsidRPr="00D91F3C">
        <w:rPr>
          <w:sz w:val="20"/>
          <w:szCs w:val="20"/>
        </w:rPr>
        <w:t>202</w:t>
      </w:r>
      <w:r>
        <w:rPr>
          <w:sz w:val="20"/>
          <w:szCs w:val="20"/>
        </w:rPr>
        <w:t>2</w:t>
      </w:r>
      <w:r w:rsidRPr="00D91F3C">
        <w:rPr>
          <w:sz w:val="20"/>
          <w:szCs w:val="20"/>
        </w:rPr>
        <w:t> г.</w:t>
      </w:r>
    </w:p>
    <w:p w14:paraId="53F92E95" w14:textId="77777777" w:rsidR="00954D3B" w:rsidRPr="00D91F3C" w:rsidRDefault="00954D3B" w:rsidP="00954D3B">
      <w:pPr>
        <w:widowControl/>
        <w:tabs>
          <w:tab w:val="left" w:leader="dot" w:pos="9374"/>
        </w:tabs>
        <w:spacing w:line="317" w:lineRule="exact"/>
        <w:ind w:left="410"/>
        <w:rPr>
          <w:color w:val="000000"/>
          <w:sz w:val="26"/>
          <w:szCs w:val="26"/>
        </w:rPr>
        <w:sectPr w:rsidR="00954D3B" w:rsidRPr="00D91F3C" w:rsidSect="00954D3B">
          <w:headerReference w:type="even" r:id="rId8"/>
          <w:headerReference w:type="default" r:id="rId9"/>
          <w:footerReference w:type="even" r:id="rId10"/>
          <w:footerReference w:type="default" r:id="rId11"/>
          <w:headerReference w:type="first" r:id="rId12"/>
          <w:pgSz w:w="11905" w:h="16836"/>
          <w:pgMar w:top="567" w:right="652" w:bottom="624" w:left="1423" w:header="720" w:footer="720" w:gutter="0"/>
          <w:cols w:space="60"/>
          <w:noEndnote/>
          <w:titlePg/>
          <w:docGrid w:linePitch="326"/>
        </w:sectPr>
      </w:pPr>
    </w:p>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0D3A0AC0" w14:textId="77777777" w:rsidR="00E77AA5" w:rsidRPr="008A4023" w:rsidRDefault="00E77AA5" w:rsidP="00E77AA5">
          <w:pPr>
            <w:pStyle w:val="afffa"/>
            <w:tabs>
              <w:tab w:val="left" w:pos="2430"/>
            </w:tabs>
            <w:rPr>
              <w:b w:val="0"/>
            </w:rPr>
          </w:pPr>
          <w:r w:rsidRPr="008A4023">
            <w:rPr>
              <w:b w:val="0"/>
            </w:rPr>
            <w:t>Оглавление</w:t>
          </w:r>
          <w:r>
            <w:rPr>
              <w:b w:val="0"/>
            </w:rPr>
            <w:tab/>
          </w:r>
        </w:p>
        <w:p w14:paraId="06BB28B7" w14:textId="77777777" w:rsidR="00366122" w:rsidRDefault="00E77AA5">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73367757" w:history="1">
            <w:r w:rsidR="00366122" w:rsidRPr="00C76E48">
              <w:rPr>
                <w:rStyle w:val="ac"/>
                <w:noProof/>
              </w:rPr>
              <w:t>Раздел 1. ИЗВЕЩЕНИЕ О ПРОВЕДЕНИИ ЗАКУПКИ</w:t>
            </w:r>
            <w:r w:rsidR="00366122">
              <w:rPr>
                <w:noProof/>
                <w:webHidden/>
              </w:rPr>
              <w:tab/>
            </w:r>
            <w:r w:rsidR="00366122">
              <w:rPr>
                <w:noProof/>
                <w:webHidden/>
              </w:rPr>
              <w:fldChar w:fldCharType="begin"/>
            </w:r>
            <w:r w:rsidR="00366122">
              <w:rPr>
                <w:noProof/>
                <w:webHidden/>
              </w:rPr>
              <w:instrText xml:space="preserve"> PAGEREF _Toc73367757 \h </w:instrText>
            </w:r>
            <w:r w:rsidR="00366122">
              <w:rPr>
                <w:noProof/>
                <w:webHidden/>
              </w:rPr>
            </w:r>
            <w:r w:rsidR="00366122">
              <w:rPr>
                <w:noProof/>
                <w:webHidden/>
              </w:rPr>
              <w:fldChar w:fldCharType="separate"/>
            </w:r>
            <w:r w:rsidR="002131EA">
              <w:rPr>
                <w:noProof/>
                <w:webHidden/>
              </w:rPr>
              <w:t>3</w:t>
            </w:r>
            <w:r w:rsidR="00366122">
              <w:rPr>
                <w:noProof/>
                <w:webHidden/>
              </w:rPr>
              <w:fldChar w:fldCharType="end"/>
            </w:r>
          </w:hyperlink>
        </w:p>
        <w:p w14:paraId="5515BA76" w14:textId="77777777" w:rsidR="00366122" w:rsidRDefault="007F16E9">
          <w:pPr>
            <w:pStyle w:val="12"/>
            <w:rPr>
              <w:rFonts w:asciiTheme="minorHAnsi" w:eastAsiaTheme="minorEastAsia" w:hAnsiTheme="minorHAnsi" w:cstheme="minorBidi"/>
              <w:noProof/>
              <w:sz w:val="22"/>
              <w:szCs w:val="22"/>
            </w:rPr>
          </w:pPr>
          <w:hyperlink w:anchor="_Toc73367816" w:history="1">
            <w:r w:rsidR="00366122" w:rsidRPr="00C76E48">
              <w:rPr>
                <w:rStyle w:val="ac"/>
                <w:noProof/>
              </w:rPr>
              <w:t>Раздел 2. ТЕРМИНЫ И ОПРЕДЕЛЕНИЯ</w:t>
            </w:r>
            <w:r w:rsidR="00366122">
              <w:rPr>
                <w:noProof/>
                <w:webHidden/>
              </w:rPr>
              <w:tab/>
            </w:r>
            <w:r w:rsidR="00366122">
              <w:rPr>
                <w:noProof/>
                <w:webHidden/>
              </w:rPr>
              <w:fldChar w:fldCharType="begin"/>
            </w:r>
            <w:r w:rsidR="00366122">
              <w:rPr>
                <w:noProof/>
                <w:webHidden/>
              </w:rPr>
              <w:instrText xml:space="preserve"> PAGEREF _Toc73367816 \h </w:instrText>
            </w:r>
            <w:r w:rsidR="00366122">
              <w:rPr>
                <w:noProof/>
                <w:webHidden/>
              </w:rPr>
            </w:r>
            <w:r w:rsidR="00366122">
              <w:rPr>
                <w:noProof/>
                <w:webHidden/>
              </w:rPr>
              <w:fldChar w:fldCharType="separate"/>
            </w:r>
            <w:r w:rsidR="002131EA">
              <w:rPr>
                <w:noProof/>
                <w:webHidden/>
              </w:rPr>
              <w:t>7</w:t>
            </w:r>
            <w:r w:rsidR="00366122">
              <w:rPr>
                <w:noProof/>
                <w:webHidden/>
              </w:rPr>
              <w:fldChar w:fldCharType="end"/>
            </w:r>
          </w:hyperlink>
        </w:p>
        <w:p w14:paraId="3D9F33BC" w14:textId="77777777" w:rsidR="00366122" w:rsidRDefault="007F16E9">
          <w:pPr>
            <w:pStyle w:val="12"/>
            <w:rPr>
              <w:rFonts w:asciiTheme="minorHAnsi" w:eastAsiaTheme="minorEastAsia" w:hAnsiTheme="minorHAnsi" w:cstheme="minorBidi"/>
              <w:noProof/>
              <w:sz w:val="22"/>
              <w:szCs w:val="22"/>
            </w:rPr>
          </w:pPr>
          <w:hyperlink w:anchor="_Toc73367817" w:history="1">
            <w:r w:rsidR="00366122" w:rsidRPr="00C76E48">
              <w:rPr>
                <w:rStyle w:val="ac"/>
                <w:noProof/>
              </w:rPr>
              <w:t>Раздел 3. ОБЩИЕ ПОЛОЖЕНИЯ</w:t>
            </w:r>
            <w:r w:rsidR="00366122">
              <w:rPr>
                <w:noProof/>
                <w:webHidden/>
              </w:rPr>
              <w:tab/>
            </w:r>
            <w:r w:rsidR="00366122">
              <w:rPr>
                <w:noProof/>
                <w:webHidden/>
              </w:rPr>
              <w:fldChar w:fldCharType="begin"/>
            </w:r>
            <w:r w:rsidR="00366122">
              <w:rPr>
                <w:noProof/>
                <w:webHidden/>
              </w:rPr>
              <w:instrText xml:space="preserve"> PAGEREF _Toc73367817 \h </w:instrText>
            </w:r>
            <w:r w:rsidR="00366122">
              <w:rPr>
                <w:noProof/>
                <w:webHidden/>
              </w:rPr>
            </w:r>
            <w:r w:rsidR="00366122">
              <w:rPr>
                <w:noProof/>
                <w:webHidden/>
              </w:rPr>
              <w:fldChar w:fldCharType="separate"/>
            </w:r>
            <w:r w:rsidR="002131EA">
              <w:rPr>
                <w:noProof/>
                <w:webHidden/>
              </w:rPr>
              <w:t>7</w:t>
            </w:r>
            <w:r w:rsidR="00366122">
              <w:rPr>
                <w:noProof/>
                <w:webHidden/>
              </w:rPr>
              <w:fldChar w:fldCharType="end"/>
            </w:r>
          </w:hyperlink>
        </w:p>
        <w:p w14:paraId="1F90783C" w14:textId="77777777" w:rsidR="00366122" w:rsidRDefault="007F16E9">
          <w:pPr>
            <w:pStyle w:val="12"/>
            <w:rPr>
              <w:rFonts w:asciiTheme="minorHAnsi" w:eastAsiaTheme="minorEastAsia" w:hAnsiTheme="minorHAnsi" w:cstheme="minorBidi"/>
              <w:noProof/>
              <w:sz w:val="22"/>
              <w:szCs w:val="22"/>
            </w:rPr>
          </w:pPr>
          <w:hyperlink w:anchor="_Toc73367824" w:history="1">
            <w:r w:rsidR="00366122" w:rsidRPr="00C76E48">
              <w:rPr>
                <w:rStyle w:val="ac"/>
                <w:noProof/>
              </w:rPr>
              <w:t>Раздел 4. ПОРЯДОК ПРОВЕДЕНИЯ ЗАКУПКИ</w:t>
            </w:r>
            <w:r w:rsidR="00366122">
              <w:rPr>
                <w:noProof/>
                <w:webHidden/>
              </w:rPr>
              <w:tab/>
            </w:r>
            <w:r w:rsidR="00366122">
              <w:rPr>
                <w:noProof/>
                <w:webHidden/>
              </w:rPr>
              <w:fldChar w:fldCharType="begin"/>
            </w:r>
            <w:r w:rsidR="00366122">
              <w:rPr>
                <w:noProof/>
                <w:webHidden/>
              </w:rPr>
              <w:instrText xml:space="preserve"> PAGEREF _Toc73367824 \h </w:instrText>
            </w:r>
            <w:r w:rsidR="00366122">
              <w:rPr>
                <w:noProof/>
                <w:webHidden/>
              </w:rPr>
            </w:r>
            <w:r w:rsidR="00366122">
              <w:rPr>
                <w:noProof/>
                <w:webHidden/>
              </w:rPr>
              <w:fldChar w:fldCharType="separate"/>
            </w:r>
            <w:r w:rsidR="002131EA">
              <w:rPr>
                <w:noProof/>
                <w:webHidden/>
              </w:rPr>
              <w:t>9</w:t>
            </w:r>
            <w:r w:rsidR="00366122">
              <w:rPr>
                <w:noProof/>
                <w:webHidden/>
              </w:rPr>
              <w:fldChar w:fldCharType="end"/>
            </w:r>
          </w:hyperlink>
        </w:p>
        <w:p w14:paraId="04614D79" w14:textId="77777777" w:rsidR="00366122" w:rsidRDefault="007F16E9">
          <w:pPr>
            <w:pStyle w:val="12"/>
            <w:rPr>
              <w:rFonts w:asciiTheme="minorHAnsi" w:eastAsiaTheme="minorEastAsia" w:hAnsiTheme="minorHAnsi" w:cstheme="minorBidi"/>
              <w:noProof/>
              <w:sz w:val="22"/>
              <w:szCs w:val="22"/>
            </w:rPr>
          </w:pPr>
          <w:hyperlink w:anchor="_Toc73367835" w:history="1">
            <w:r w:rsidR="00366122" w:rsidRPr="00C76E48">
              <w:rPr>
                <w:rStyle w:val="ac"/>
                <w:caps/>
                <w:noProof/>
              </w:rPr>
              <w:t>Р</w:t>
            </w:r>
            <w:r w:rsidR="00366122" w:rsidRPr="00C76E48">
              <w:rPr>
                <w:rStyle w:val="ac"/>
                <w:noProof/>
              </w:rPr>
              <w:t>аздел</w:t>
            </w:r>
            <w:r w:rsidR="00366122" w:rsidRPr="00C76E48">
              <w:rPr>
                <w:rStyle w:val="ac"/>
                <w:caps/>
                <w:noProof/>
              </w:rPr>
              <w:t xml:space="preserve"> 5. Требования предъявляемые к участникам закупки</w:t>
            </w:r>
            <w:r w:rsidR="00366122">
              <w:rPr>
                <w:noProof/>
                <w:webHidden/>
              </w:rPr>
              <w:tab/>
            </w:r>
            <w:r w:rsidR="00366122">
              <w:rPr>
                <w:noProof/>
                <w:webHidden/>
              </w:rPr>
              <w:fldChar w:fldCharType="begin"/>
            </w:r>
            <w:r w:rsidR="00366122">
              <w:rPr>
                <w:noProof/>
                <w:webHidden/>
              </w:rPr>
              <w:instrText xml:space="preserve"> PAGEREF _Toc73367835 \h </w:instrText>
            </w:r>
            <w:r w:rsidR="00366122">
              <w:rPr>
                <w:noProof/>
                <w:webHidden/>
              </w:rPr>
            </w:r>
            <w:r w:rsidR="00366122">
              <w:rPr>
                <w:noProof/>
                <w:webHidden/>
              </w:rPr>
              <w:fldChar w:fldCharType="separate"/>
            </w:r>
            <w:r w:rsidR="002131EA">
              <w:rPr>
                <w:noProof/>
                <w:webHidden/>
              </w:rPr>
              <w:t>20</w:t>
            </w:r>
            <w:r w:rsidR="00366122">
              <w:rPr>
                <w:noProof/>
                <w:webHidden/>
              </w:rPr>
              <w:fldChar w:fldCharType="end"/>
            </w:r>
          </w:hyperlink>
        </w:p>
        <w:p w14:paraId="23E5CCDC" w14:textId="77777777" w:rsidR="00366122" w:rsidRDefault="007F16E9">
          <w:pPr>
            <w:pStyle w:val="12"/>
            <w:rPr>
              <w:rFonts w:asciiTheme="minorHAnsi" w:eastAsiaTheme="minorEastAsia" w:hAnsiTheme="minorHAnsi" w:cstheme="minorBidi"/>
              <w:noProof/>
              <w:sz w:val="22"/>
              <w:szCs w:val="22"/>
            </w:rPr>
          </w:pPr>
          <w:hyperlink w:anchor="_Toc73367836" w:history="1">
            <w:r w:rsidR="00366122" w:rsidRPr="00C76E48">
              <w:rPr>
                <w:rStyle w:val="ac"/>
                <w:noProof/>
              </w:rPr>
              <w:t>Раздел 6. ТРЕБОВАНИЯ К ЗАЯВКЕ НА УЧАСТИЕ В ЗАКУПКЕ</w:t>
            </w:r>
            <w:r w:rsidR="00366122">
              <w:rPr>
                <w:noProof/>
                <w:webHidden/>
              </w:rPr>
              <w:tab/>
            </w:r>
            <w:r w:rsidR="00366122">
              <w:rPr>
                <w:noProof/>
                <w:webHidden/>
              </w:rPr>
              <w:fldChar w:fldCharType="begin"/>
            </w:r>
            <w:r w:rsidR="00366122">
              <w:rPr>
                <w:noProof/>
                <w:webHidden/>
              </w:rPr>
              <w:instrText xml:space="preserve"> PAGEREF _Toc73367836 \h </w:instrText>
            </w:r>
            <w:r w:rsidR="00366122">
              <w:rPr>
                <w:noProof/>
                <w:webHidden/>
              </w:rPr>
            </w:r>
            <w:r w:rsidR="00366122">
              <w:rPr>
                <w:noProof/>
                <w:webHidden/>
              </w:rPr>
              <w:fldChar w:fldCharType="separate"/>
            </w:r>
            <w:r w:rsidR="002131EA">
              <w:rPr>
                <w:noProof/>
                <w:webHidden/>
              </w:rPr>
              <w:t>21</w:t>
            </w:r>
            <w:r w:rsidR="00366122">
              <w:rPr>
                <w:noProof/>
                <w:webHidden/>
              </w:rPr>
              <w:fldChar w:fldCharType="end"/>
            </w:r>
          </w:hyperlink>
        </w:p>
        <w:p w14:paraId="41F0ECB6" w14:textId="77777777" w:rsidR="00366122" w:rsidRDefault="007F16E9">
          <w:pPr>
            <w:pStyle w:val="12"/>
            <w:rPr>
              <w:rFonts w:asciiTheme="minorHAnsi" w:eastAsiaTheme="minorEastAsia" w:hAnsiTheme="minorHAnsi" w:cstheme="minorBidi"/>
              <w:noProof/>
              <w:sz w:val="22"/>
              <w:szCs w:val="22"/>
            </w:rPr>
          </w:pPr>
          <w:hyperlink w:anchor="_Toc73367847" w:history="1">
            <w:r w:rsidR="00366122" w:rsidRPr="00C76E48">
              <w:rPr>
                <w:rStyle w:val="ac"/>
                <w:noProof/>
              </w:rPr>
              <w:t>Раздел 7. ТЕХНИЧЕСКАЯ ЧАСТЬ</w:t>
            </w:r>
            <w:r w:rsidR="00366122">
              <w:rPr>
                <w:noProof/>
                <w:webHidden/>
              </w:rPr>
              <w:tab/>
            </w:r>
            <w:r w:rsidR="00366122">
              <w:rPr>
                <w:noProof/>
                <w:webHidden/>
              </w:rPr>
              <w:fldChar w:fldCharType="begin"/>
            </w:r>
            <w:r w:rsidR="00366122">
              <w:rPr>
                <w:noProof/>
                <w:webHidden/>
              </w:rPr>
              <w:instrText xml:space="preserve"> PAGEREF _Toc73367847 \h </w:instrText>
            </w:r>
            <w:r w:rsidR="00366122">
              <w:rPr>
                <w:noProof/>
                <w:webHidden/>
              </w:rPr>
            </w:r>
            <w:r w:rsidR="00366122">
              <w:rPr>
                <w:noProof/>
                <w:webHidden/>
              </w:rPr>
              <w:fldChar w:fldCharType="separate"/>
            </w:r>
            <w:r w:rsidR="002131EA">
              <w:rPr>
                <w:noProof/>
                <w:webHidden/>
              </w:rPr>
              <w:t>42</w:t>
            </w:r>
            <w:r w:rsidR="00366122">
              <w:rPr>
                <w:noProof/>
                <w:webHidden/>
              </w:rPr>
              <w:fldChar w:fldCharType="end"/>
            </w:r>
          </w:hyperlink>
        </w:p>
        <w:p w14:paraId="52B5E552" w14:textId="77777777" w:rsidR="00366122" w:rsidRDefault="007F16E9">
          <w:pPr>
            <w:pStyle w:val="12"/>
            <w:rPr>
              <w:rFonts w:asciiTheme="minorHAnsi" w:eastAsiaTheme="minorEastAsia" w:hAnsiTheme="minorHAnsi" w:cstheme="minorBidi"/>
              <w:noProof/>
              <w:sz w:val="22"/>
              <w:szCs w:val="22"/>
            </w:rPr>
          </w:pPr>
          <w:hyperlink w:anchor="_Toc73367848" w:history="1">
            <w:r w:rsidR="00366122" w:rsidRPr="00C76E48">
              <w:rPr>
                <w:rStyle w:val="ac"/>
                <w:noProof/>
              </w:rPr>
              <w:t>Раздел 8. ПРОЕКТ ДОГОВОРА</w:t>
            </w:r>
            <w:r w:rsidR="00366122">
              <w:rPr>
                <w:noProof/>
                <w:webHidden/>
              </w:rPr>
              <w:tab/>
            </w:r>
            <w:r w:rsidR="00366122">
              <w:rPr>
                <w:noProof/>
                <w:webHidden/>
              </w:rPr>
              <w:fldChar w:fldCharType="begin"/>
            </w:r>
            <w:r w:rsidR="00366122">
              <w:rPr>
                <w:noProof/>
                <w:webHidden/>
              </w:rPr>
              <w:instrText xml:space="preserve"> PAGEREF _Toc73367848 \h </w:instrText>
            </w:r>
            <w:r w:rsidR="00366122">
              <w:rPr>
                <w:noProof/>
                <w:webHidden/>
              </w:rPr>
            </w:r>
            <w:r w:rsidR="00366122">
              <w:rPr>
                <w:noProof/>
                <w:webHidden/>
              </w:rPr>
              <w:fldChar w:fldCharType="separate"/>
            </w:r>
            <w:r w:rsidR="002131EA">
              <w:rPr>
                <w:noProof/>
                <w:webHidden/>
              </w:rPr>
              <w:t>43</w:t>
            </w:r>
            <w:r w:rsidR="00366122">
              <w:rPr>
                <w:noProof/>
                <w:webHidden/>
              </w:rPr>
              <w:fldChar w:fldCharType="end"/>
            </w:r>
          </w:hyperlink>
        </w:p>
        <w:p w14:paraId="272B6783" w14:textId="77777777" w:rsidR="00366122" w:rsidRDefault="007F16E9">
          <w:pPr>
            <w:pStyle w:val="12"/>
            <w:rPr>
              <w:rFonts w:asciiTheme="minorHAnsi" w:eastAsiaTheme="minorEastAsia" w:hAnsiTheme="minorHAnsi" w:cstheme="minorBidi"/>
              <w:noProof/>
              <w:sz w:val="22"/>
              <w:szCs w:val="22"/>
            </w:rPr>
          </w:pPr>
          <w:hyperlink w:anchor="_Toc73367849" w:history="1">
            <w:r w:rsidR="00366122" w:rsidRPr="00C76E48">
              <w:rPr>
                <w:rStyle w:val="ac"/>
                <w:noProof/>
              </w:rPr>
              <w:t>Раздел 9. РУКОВОДСТВО ПО ЭКСПЕРТНОЙ ОЦЕНКЕ</w:t>
            </w:r>
            <w:r w:rsidR="00366122">
              <w:rPr>
                <w:noProof/>
                <w:webHidden/>
              </w:rPr>
              <w:tab/>
            </w:r>
            <w:r w:rsidR="00366122">
              <w:rPr>
                <w:noProof/>
                <w:webHidden/>
              </w:rPr>
              <w:fldChar w:fldCharType="begin"/>
            </w:r>
            <w:r w:rsidR="00366122">
              <w:rPr>
                <w:noProof/>
                <w:webHidden/>
              </w:rPr>
              <w:instrText xml:space="preserve"> PAGEREF _Toc73367849 \h </w:instrText>
            </w:r>
            <w:r w:rsidR="00366122">
              <w:rPr>
                <w:noProof/>
                <w:webHidden/>
              </w:rPr>
            </w:r>
            <w:r w:rsidR="00366122">
              <w:rPr>
                <w:noProof/>
                <w:webHidden/>
              </w:rPr>
              <w:fldChar w:fldCharType="separate"/>
            </w:r>
            <w:r w:rsidR="002131EA">
              <w:rPr>
                <w:noProof/>
                <w:webHidden/>
              </w:rPr>
              <w:t>44</w:t>
            </w:r>
            <w:r w:rsidR="00366122">
              <w:rPr>
                <w:noProof/>
                <w:webHidden/>
              </w:rPr>
              <w:fldChar w:fldCharType="end"/>
            </w:r>
          </w:hyperlink>
        </w:p>
        <w:p w14:paraId="472ED592" w14:textId="77777777" w:rsidR="00366122" w:rsidRDefault="007F16E9">
          <w:pPr>
            <w:pStyle w:val="12"/>
            <w:rPr>
              <w:rFonts w:asciiTheme="minorHAnsi" w:eastAsiaTheme="minorEastAsia" w:hAnsiTheme="minorHAnsi" w:cstheme="minorBidi"/>
              <w:noProof/>
              <w:sz w:val="22"/>
              <w:szCs w:val="22"/>
            </w:rPr>
          </w:pPr>
          <w:hyperlink w:anchor="_Toc73367850" w:history="1">
            <w:r w:rsidR="00366122" w:rsidRPr="00C76E48">
              <w:rPr>
                <w:rStyle w:val="ac"/>
                <w:noProof/>
              </w:rPr>
              <w:t>Раздел 10. ОБРАЗЦЫ ОСНОВНЫХ ФОРМ ДОКУМЕНТОВ, ВКЛЮЧАЕМЫХ В ЗАЯВКУ НА УЧАСТИЕ В ЗАКУПКЕ</w:t>
            </w:r>
            <w:r w:rsidR="00366122">
              <w:rPr>
                <w:noProof/>
                <w:webHidden/>
              </w:rPr>
              <w:tab/>
            </w:r>
            <w:r w:rsidR="00366122">
              <w:rPr>
                <w:noProof/>
                <w:webHidden/>
              </w:rPr>
              <w:fldChar w:fldCharType="begin"/>
            </w:r>
            <w:r w:rsidR="00366122">
              <w:rPr>
                <w:noProof/>
                <w:webHidden/>
              </w:rPr>
              <w:instrText xml:space="preserve"> PAGEREF _Toc73367850 \h </w:instrText>
            </w:r>
            <w:r w:rsidR="00366122">
              <w:rPr>
                <w:noProof/>
                <w:webHidden/>
              </w:rPr>
            </w:r>
            <w:r w:rsidR="00366122">
              <w:rPr>
                <w:noProof/>
                <w:webHidden/>
              </w:rPr>
              <w:fldChar w:fldCharType="separate"/>
            </w:r>
            <w:r w:rsidR="002131EA">
              <w:rPr>
                <w:noProof/>
                <w:webHidden/>
              </w:rPr>
              <w:t>45</w:t>
            </w:r>
            <w:r w:rsidR="00366122">
              <w:rPr>
                <w:noProof/>
                <w:webHidden/>
              </w:rPr>
              <w:fldChar w:fldCharType="end"/>
            </w:r>
          </w:hyperlink>
        </w:p>
        <w:p w14:paraId="6AC418BB" w14:textId="77777777" w:rsidR="00E77AA5" w:rsidRDefault="00E77AA5" w:rsidP="00E77AA5">
          <w:pPr>
            <w:spacing w:line="276" w:lineRule="auto"/>
          </w:pPr>
          <w:r w:rsidRPr="008A4023">
            <w:rPr>
              <w:bCs/>
            </w:rPr>
            <w:fldChar w:fldCharType="end"/>
          </w:r>
        </w:p>
      </w:sdtContent>
    </w:sdt>
    <w:p w14:paraId="7FF59DD7" w14:textId="77777777" w:rsidR="007655CE" w:rsidRDefault="007655CE" w:rsidP="00543368">
      <w:pPr>
        <w:widowControl/>
        <w:suppressAutoHyphens/>
        <w:overflowPunct w:val="0"/>
        <w:autoSpaceDE/>
        <w:autoSpaceDN/>
        <w:adjustRightInd/>
        <w:spacing w:line="360" w:lineRule="auto"/>
        <w:jc w:val="center"/>
        <w:rPr>
          <w:b/>
          <w:bCs/>
          <w:sz w:val="26"/>
          <w:szCs w:val="26"/>
          <w:lang w:eastAsia="ar-SA"/>
        </w:rPr>
      </w:pPr>
    </w:p>
    <w:bookmarkEnd w:id="9"/>
    <w:bookmarkEnd w:id="10"/>
    <w:p w14:paraId="0CB52E21" w14:textId="77777777" w:rsidR="008F65C7" w:rsidRPr="005E24D2" w:rsidRDefault="008F65C7" w:rsidP="008F65C7">
      <w:pPr>
        <w:spacing w:line="360" w:lineRule="auto"/>
        <w:ind w:left="1134" w:hanging="1134"/>
        <w:contextualSpacing/>
        <w:jc w:val="both"/>
        <w:rPr>
          <w:color w:val="000000"/>
        </w:rPr>
      </w:pPr>
    </w:p>
    <w:p w14:paraId="1DB7668E" w14:textId="77777777" w:rsidR="00627BD9" w:rsidRPr="00543368" w:rsidRDefault="00627BD9" w:rsidP="00BC1F70">
      <w:pPr>
        <w:spacing w:line="360" w:lineRule="auto"/>
        <w:ind w:left="708" w:hanging="708"/>
        <w:contextualSpacing/>
        <w:jc w:val="both"/>
        <w:rPr>
          <w:b/>
          <w:color w:val="000000"/>
          <w:sz w:val="28"/>
          <w:szCs w:val="28"/>
        </w:rPr>
      </w:pPr>
    </w:p>
    <w:p w14:paraId="1FE622C4" w14:textId="77777777" w:rsidR="00627BD9" w:rsidRPr="00543368" w:rsidRDefault="00627BD9" w:rsidP="00D66C57">
      <w:pPr>
        <w:ind w:left="708" w:hanging="708"/>
        <w:contextualSpacing/>
        <w:jc w:val="both"/>
        <w:rPr>
          <w:b/>
          <w:color w:val="000000"/>
          <w:sz w:val="28"/>
          <w:szCs w:val="28"/>
        </w:rPr>
      </w:pPr>
    </w:p>
    <w:p w14:paraId="5AD07020" w14:textId="77777777" w:rsidR="00627BD9" w:rsidRPr="00543368" w:rsidRDefault="00627BD9" w:rsidP="00D66C57">
      <w:pPr>
        <w:ind w:left="708" w:hanging="708"/>
        <w:contextualSpacing/>
        <w:jc w:val="both"/>
        <w:rPr>
          <w:b/>
          <w:color w:val="000000"/>
          <w:sz w:val="28"/>
          <w:szCs w:val="28"/>
        </w:rPr>
      </w:pPr>
    </w:p>
    <w:p w14:paraId="096A5AF0" w14:textId="77777777" w:rsidR="00627BD9" w:rsidRPr="00543368" w:rsidRDefault="00627BD9" w:rsidP="00D66C57">
      <w:pPr>
        <w:ind w:left="708" w:hanging="708"/>
        <w:contextualSpacing/>
        <w:jc w:val="both"/>
        <w:rPr>
          <w:b/>
          <w:color w:val="000000"/>
          <w:sz w:val="28"/>
          <w:szCs w:val="28"/>
        </w:rPr>
      </w:pPr>
    </w:p>
    <w:p w14:paraId="502F5E76" w14:textId="77777777" w:rsidR="00627BD9" w:rsidRPr="00543368" w:rsidRDefault="00627BD9" w:rsidP="00D66C57">
      <w:pPr>
        <w:ind w:left="708" w:hanging="708"/>
        <w:contextualSpacing/>
        <w:jc w:val="both"/>
        <w:rPr>
          <w:b/>
          <w:color w:val="000000"/>
          <w:sz w:val="28"/>
          <w:szCs w:val="28"/>
        </w:rPr>
      </w:pPr>
    </w:p>
    <w:p w14:paraId="4447B453" w14:textId="77777777" w:rsidR="00627BD9" w:rsidRPr="00543368" w:rsidRDefault="00627BD9" w:rsidP="00D66C57">
      <w:pPr>
        <w:ind w:left="708" w:hanging="708"/>
        <w:contextualSpacing/>
        <w:jc w:val="both"/>
        <w:rPr>
          <w:b/>
          <w:color w:val="000000"/>
          <w:sz w:val="28"/>
          <w:szCs w:val="28"/>
        </w:rPr>
      </w:pPr>
    </w:p>
    <w:p w14:paraId="0DDDBDBB" w14:textId="77777777" w:rsidR="00627BD9" w:rsidRPr="00543368" w:rsidRDefault="00627BD9" w:rsidP="00D66C57">
      <w:pPr>
        <w:ind w:left="708" w:hanging="708"/>
        <w:contextualSpacing/>
        <w:jc w:val="both"/>
        <w:rPr>
          <w:b/>
          <w:color w:val="000000"/>
          <w:sz w:val="28"/>
          <w:szCs w:val="28"/>
        </w:rPr>
      </w:pPr>
    </w:p>
    <w:p w14:paraId="0EC45FCA" w14:textId="77777777" w:rsidR="00627BD9" w:rsidRPr="00543368" w:rsidRDefault="00627BD9" w:rsidP="00D66C57">
      <w:pPr>
        <w:ind w:left="708" w:hanging="708"/>
        <w:contextualSpacing/>
        <w:jc w:val="both"/>
        <w:rPr>
          <w:b/>
          <w:color w:val="000000"/>
          <w:sz w:val="28"/>
          <w:szCs w:val="28"/>
        </w:rPr>
      </w:pPr>
    </w:p>
    <w:p w14:paraId="1E9B8C58" w14:textId="77777777" w:rsidR="00627BD9" w:rsidRPr="00543368" w:rsidRDefault="00627BD9" w:rsidP="00D66C57">
      <w:pPr>
        <w:ind w:left="708" w:hanging="708"/>
        <w:contextualSpacing/>
        <w:jc w:val="both"/>
        <w:rPr>
          <w:b/>
          <w:color w:val="000000"/>
          <w:sz w:val="28"/>
          <w:szCs w:val="28"/>
        </w:rPr>
      </w:pPr>
    </w:p>
    <w:p w14:paraId="5063DC24" w14:textId="77777777" w:rsidR="00627BD9" w:rsidRPr="00543368" w:rsidRDefault="00627BD9" w:rsidP="00D66C57">
      <w:pPr>
        <w:ind w:left="708" w:hanging="708"/>
        <w:contextualSpacing/>
        <w:jc w:val="both"/>
        <w:rPr>
          <w:b/>
          <w:color w:val="000000"/>
          <w:sz w:val="28"/>
          <w:szCs w:val="28"/>
        </w:rPr>
      </w:pPr>
    </w:p>
    <w:p w14:paraId="2201388E" w14:textId="77777777" w:rsidR="00627BD9" w:rsidRPr="00543368" w:rsidRDefault="00627BD9" w:rsidP="00D66C57">
      <w:pPr>
        <w:ind w:left="708" w:hanging="708"/>
        <w:contextualSpacing/>
        <w:jc w:val="both"/>
        <w:rPr>
          <w:b/>
          <w:color w:val="000000"/>
          <w:sz w:val="28"/>
          <w:szCs w:val="28"/>
        </w:rPr>
      </w:pPr>
    </w:p>
    <w:p w14:paraId="23E37382" w14:textId="77777777" w:rsidR="00627BD9" w:rsidRPr="00543368" w:rsidRDefault="00627BD9" w:rsidP="00D66C57">
      <w:pPr>
        <w:ind w:left="708" w:hanging="708"/>
        <w:contextualSpacing/>
        <w:jc w:val="both"/>
        <w:rPr>
          <w:b/>
          <w:color w:val="000000"/>
          <w:sz w:val="28"/>
          <w:szCs w:val="28"/>
        </w:rPr>
      </w:pPr>
    </w:p>
    <w:p w14:paraId="67D3067C" w14:textId="77777777" w:rsidR="00627BD9" w:rsidRPr="00543368" w:rsidRDefault="00627BD9" w:rsidP="00D66C57">
      <w:pPr>
        <w:ind w:left="708" w:hanging="708"/>
        <w:contextualSpacing/>
        <w:jc w:val="both"/>
        <w:rPr>
          <w:b/>
          <w:color w:val="000000"/>
          <w:sz w:val="28"/>
          <w:szCs w:val="28"/>
        </w:rPr>
      </w:pPr>
    </w:p>
    <w:p w14:paraId="25ACAF18" w14:textId="77777777" w:rsidR="00627BD9" w:rsidRPr="00543368" w:rsidRDefault="00627BD9" w:rsidP="00D66C57">
      <w:pPr>
        <w:ind w:left="708" w:hanging="708"/>
        <w:contextualSpacing/>
        <w:jc w:val="both"/>
        <w:rPr>
          <w:b/>
          <w:color w:val="000000"/>
          <w:sz w:val="28"/>
          <w:szCs w:val="28"/>
        </w:rPr>
      </w:pPr>
    </w:p>
    <w:p w14:paraId="6CC602B5" w14:textId="77777777" w:rsidR="00627BD9" w:rsidRPr="00543368" w:rsidRDefault="00627BD9" w:rsidP="00D66C57">
      <w:pPr>
        <w:ind w:left="708" w:hanging="708"/>
        <w:contextualSpacing/>
        <w:jc w:val="both"/>
        <w:rPr>
          <w:b/>
          <w:color w:val="000000"/>
          <w:sz w:val="28"/>
          <w:szCs w:val="28"/>
        </w:rPr>
      </w:pPr>
    </w:p>
    <w:p w14:paraId="0362D58A" w14:textId="77777777" w:rsidR="00627BD9" w:rsidRPr="00543368" w:rsidRDefault="00627BD9" w:rsidP="00D66C57">
      <w:pPr>
        <w:ind w:left="708" w:hanging="708"/>
        <w:contextualSpacing/>
        <w:jc w:val="both"/>
        <w:rPr>
          <w:b/>
          <w:color w:val="000000"/>
          <w:sz w:val="28"/>
          <w:szCs w:val="28"/>
        </w:rPr>
      </w:pPr>
    </w:p>
    <w:p w14:paraId="01A6C54F" w14:textId="77777777" w:rsidR="00627BD9" w:rsidRPr="00543368" w:rsidRDefault="00627BD9" w:rsidP="00D66C57">
      <w:pPr>
        <w:ind w:left="708" w:hanging="708"/>
        <w:contextualSpacing/>
        <w:jc w:val="both"/>
        <w:rPr>
          <w:b/>
          <w:color w:val="000000"/>
          <w:sz w:val="28"/>
          <w:szCs w:val="28"/>
        </w:rPr>
      </w:pPr>
    </w:p>
    <w:p w14:paraId="75EC27AF" w14:textId="77777777" w:rsidR="00627BD9" w:rsidRPr="00543368" w:rsidRDefault="00627BD9" w:rsidP="00D66C57">
      <w:pPr>
        <w:ind w:left="708" w:hanging="708"/>
        <w:contextualSpacing/>
        <w:jc w:val="both"/>
        <w:rPr>
          <w:b/>
          <w:color w:val="000000"/>
          <w:sz w:val="28"/>
          <w:szCs w:val="28"/>
        </w:rPr>
      </w:pPr>
    </w:p>
    <w:p w14:paraId="7FBB696B" w14:textId="77777777" w:rsidR="00627BD9" w:rsidRPr="00543368" w:rsidRDefault="00627BD9" w:rsidP="00D66C57">
      <w:pPr>
        <w:ind w:left="708" w:hanging="708"/>
        <w:contextualSpacing/>
        <w:jc w:val="both"/>
        <w:rPr>
          <w:b/>
          <w:color w:val="000000"/>
          <w:sz w:val="28"/>
          <w:szCs w:val="28"/>
        </w:rPr>
      </w:pPr>
    </w:p>
    <w:p w14:paraId="53C83B8F" w14:textId="77777777" w:rsidR="00627BD9" w:rsidRDefault="00627BD9" w:rsidP="00D66C57">
      <w:pPr>
        <w:ind w:left="708" w:hanging="708"/>
        <w:contextualSpacing/>
        <w:jc w:val="both"/>
        <w:rPr>
          <w:b/>
          <w:color w:val="000000"/>
          <w:sz w:val="28"/>
          <w:szCs w:val="28"/>
        </w:rPr>
      </w:pPr>
    </w:p>
    <w:p w14:paraId="43A1C95F" w14:textId="77777777" w:rsidR="007E2015" w:rsidRPr="00543368" w:rsidRDefault="007E2015" w:rsidP="00D66C57">
      <w:pPr>
        <w:ind w:left="708" w:hanging="708"/>
        <w:contextualSpacing/>
        <w:jc w:val="both"/>
        <w:rPr>
          <w:b/>
          <w:color w:val="000000"/>
          <w:sz w:val="28"/>
          <w:szCs w:val="28"/>
        </w:rPr>
      </w:pPr>
    </w:p>
    <w:p w14:paraId="30B714FC" w14:textId="77777777"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7AACC85B" w14:textId="13407823" w:rsidR="00A662E1" w:rsidRDefault="00D66C57" w:rsidP="00926237">
      <w:pPr>
        <w:pStyle w:val="1"/>
      </w:pPr>
      <w:bookmarkStart w:id="20" w:name="_Toc422226767"/>
      <w:bookmarkStart w:id="21" w:name="_Toc73367757"/>
      <w:r w:rsidRPr="00502DF5">
        <w:lastRenderedPageBreak/>
        <w:t xml:space="preserve">Раздел 1. </w:t>
      </w:r>
      <w:r w:rsidR="00A662E1" w:rsidRPr="00502DF5">
        <w:t>ИЗВЕЩЕНИЕ О ПРОВЕДЕНИИ ЗАКУПКИ</w:t>
      </w:r>
      <w:bookmarkEnd w:id="20"/>
      <w:bookmarkEnd w:id="21"/>
    </w:p>
    <w:p w14:paraId="518F4FD5" w14:textId="77777777" w:rsidR="002111D9" w:rsidRPr="00E15099" w:rsidRDefault="002111D9" w:rsidP="002111D9">
      <w:pPr>
        <w:widowControl/>
        <w:autoSpaceDE/>
        <w:autoSpaceDN/>
        <w:adjustRightInd/>
        <w:rPr>
          <w:b/>
          <w:snapToGrid w:val="0"/>
          <w:color w:val="FF0000"/>
        </w:rPr>
      </w:pPr>
      <w:r w:rsidRPr="00E15099">
        <w:rPr>
          <w:b/>
          <w:snapToGrid w:val="0"/>
          <w:color w:val="FF0000"/>
          <w:u w:val="single"/>
        </w:rPr>
        <w:t>НЕДОПУСТИМО:</w:t>
      </w:r>
      <w:r w:rsidRPr="00E15099">
        <w:rPr>
          <w:b/>
          <w:snapToGrid w:val="0"/>
          <w:color w:val="FF0000"/>
        </w:rPr>
        <w:t xml:space="preserve"> </w:t>
      </w:r>
    </w:p>
    <w:p w14:paraId="01F67320" w14:textId="77777777" w:rsidR="002111D9" w:rsidRPr="00E15099" w:rsidRDefault="002111D9" w:rsidP="001920D7">
      <w:pPr>
        <w:pStyle w:val="af8"/>
        <w:widowControl/>
        <w:numPr>
          <w:ilvl w:val="0"/>
          <w:numId w:val="30"/>
        </w:numPr>
        <w:autoSpaceDE/>
        <w:autoSpaceDN/>
        <w:adjustRightInd/>
        <w:jc w:val="both"/>
        <w:rPr>
          <w:b/>
          <w:snapToGrid w:val="0"/>
          <w:color w:val="FF0000"/>
        </w:rPr>
      </w:pPr>
      <w:r w:rsidRPr="00E15099">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66AB56CF" w14:textId="77777777" w:rsidR="002111D9" w:rsidRPr="00E15099" w:rsidRDefault="002111D9" w:rsidP="001920D7">
      <w:pPr>
        <w:pStyle w:val="af8"/>
        <w:widowControl/>
        <w:numPr>
          <w:ilvl w:val="0"/>
          <w:numId w:val="30"/>
        </w:numPr>
        <w:autoSpaceDE/>
        <w:autoSpaceDN/>
        <w:adjustRightInd/>
        <w:jc w:val="both"/>
        <w:rPr>
          <w:b/>
          <w:snapToGrid w:val="0"/>
          <w:color w:val="FF0000"/>
        </w:rPr>
      </w:pPr>
      <w:r w:rsidRPr="00E15099">
        <w:rPr>
          <w:b/>
          <w:snapToGrid w:val="0"/>
          <w:color w:val="FF0000"/>
        </w:rPr>
        <w:t xml:space="preserve">предоставление информации, содержащей ценовое предложение в составе технической </w:t>
      </w:r>
      <w:r w:rsidR="00E05201" w:rsidRPr="00E15099">
        <w:rPr>
          <w:b/>
          <w:snapToGrid w:val="0"/>
          <w:color w:val="FF0000"/>
        </w:rPr>
        <w:t>части</w:t>
      </w:r>
      <w:r w:rsidRPr="00E15099">
        <w:rPr>
          <w:b/>
          <w:snapToGrid w:val="0"/>
          <w:color w:val="FF0000"/>
        </w:rPr>
        <w:t>.</w:t>
      </w:r>
    </w:p>
    <w:p w14:paraId="562E2847" w14:textId="77777777" w:rsidR="00A75396" w:rsidRDefault="00A75396" w:rsidP="00A75396">
      <w:pPr>
        <w:widowControl/>
        <w:autoSpaceDE/>
        <w:autoSpaceDN/>
        <w:adjustRightInd/>
        <w:ind w:firstLine="567"/>
        <w:jc w:val="center"/>
        <w:rPr>
          <w:snapToGrid w:val="0"/>
        </w:rPr>
      </w:pPr>
    </w:p>
    <w:p w14:paraId="43CC1DE9" w14:textId="77777777" w:rsidR="00AF33C1" w:rsidRDefault="00AF33C1" w:rsidP="001920D7">
      <w:pPr>
        <w:pStyle w:val="af8"/>
        <w:widowControl/>
        <w:numPr>
          <w:ilvl w:val="0"/>
          <w:numId w:val="29"/>
        </w:numPr>
        <w:tabs>
          <w:tab w:val="num" w:pos="567"/>
        </w:tabs>
        <w:autoSpaceDE/>
        <w:autoSpaceDN/>
        <w:adjustRightInd/>
        <w:ind w:hanging="720"/>
        <w:jc w:val="both"/>
        <w:outlineLvl w:val="0"/>
      </w:pPr>
      <w:bookmarkStart w:id="22" w:name="_Toc422209948"/>
      <w:bookmarkStart w:id="23" w:name="_Toc422226768"/>
      <w:bookmarkStart w:id="24" w:name="_Toc422244120"/>
      <w:bookmarkStart w:id="25" w:name="_Toc515552656"/>
      <w:bookmarkStart w:id="26" w:name="_Toc524682922"/>
      <w:bookmarkStart w:id="27" w:name="_Toc72830111"/>
      <w:bookmarkStart w:id="28" w:name="_Toc73367758"/>
      <w:r w:rsidRPr="00EA30B3">
        <w:rPr>
          <w:b/>
        </w:rPr>
        <w:t>Способ закупки:</w:t>
      </w:r>
      <w:r w:rsidRPr="00AF33C1">
        <w:t xml:space="preserve"> </w:t>
      </w:r>
      <w:r w:rsidR="00F86973">
        <w:t>запрос предложений</w:t>
      </w:r>
      <w:r w:rsidR="008323A5" w:rsidRPr="008323A5">
        <w:t xml:space="preserve"> </w:t>
      </w:r>
      <w:r w:rsidR="008323A5" w:rsidRPr="00760703">
        <w:t>в электронной форме</w:t>
      </w:r>
      <w:r w:rsidR="008323A5" w:rsidRPr="00342571">
        <w:t>.</w:t>
      </w:r>
      <w:bookmarkEnd w:id="22"/>
      <w:bookmarkEnd w:id="23"/>
      <w:bookmarkEnd w:id="24"/>
      <w:bookmarkEnd w:id="25"/>
      <w:bookmarkEnd w:id="26"/>
      <w:bookmarkEnd w:id="27"/>
      <w:bookmarkEnd w:id="28"/>
    </w:p>
    <w:p w14:paraId="08A43FA0" w14:textId="77777777" w:rsidR="00EA30B3" w:rsidRDefault="00EA30B3" w:rsidP="00EA30B3">
      <w:pPr>
        <w:pStyle w:val="af8"/>
        <w:widowControl/>
        <w:autoSpaceDE/>
        <w:autoSpaceDN/>
        <w:adjustRightInd/>
        <w:jc w:val="both"/>
        <w:outlineLvl w:val="0"/>
      </w:pPr>
    </w:p>
    <w:p w14:paraId="202997A5" w14:textId="77777777" w:rsidR="00EA30B3" w:rsidRPr="00EA30B3" w:rsidRDefault="00EA30B3" w:rsidP="001920D7">
      <w:pPr>
        <w:pStyle w:val="af8"/>
        <w:widowControl/>
        <w:numPr>
          <w:ilvl w:val="0"/>
          <w:numId w:val="29"/>
        </w:numPr>
        <w:tabs>
          <w:tab w:val="num" w:pos="567"/>
        </w:tabs>
        <w:autoSpaceDE/>
        <w:autoSpaceDN/>
        <w:adjustRightInd/>
        <w:ind w:hanging="720"/>
        <w:jc w:val="both"/>
        <w:outlineLvl w:val="0"/>
      </w:pPr>
      <w:bookmarkStart w:id="29" w:name="_Toc524682923"/>
      <w:bookmarkStart w:id="30" w:name="_Toc72830112"/>
      <w:bookmarkStart w:id="31" w:name="_Toc73367759"/>
      <w:r w:rsidRPr="00205557">
        <w:rPr>
          <w:b/>
        </w:rPr>
        <w:t>Нормативный документ, в соответствии с которым проводится закупка:</w:t>
      </w:r>
      <w:bookmarkEnd w:id="29"/>
      <w:bookmarkEnd w:id="30"/>
      <w:bookmarkEnd w:id="31"/>
    </w:p>
    <w:p w14:paraId="28F9A983" w14:textId="55BC55FF" w:rsidR="009D502C" w:rsidRDefault="00954D3B" w:rsidP="009D502C">
      <w:pPr>
        <w:pStyle w:val="af8"/>
        <w:widowControl/>
        <w:autoSpaceDE/>
        <w:autoSpaceDN/>
        <w:adjustRightInd/>
        <w:ind w:left="567"/>
        <w:jc w:val="both"/>
        <w:outlineLvl w:val="0"/>
      </w:pPr>
      <w:r w:rsidRPr="00954D3B">
        <w:t>Положение о порядке проведения регламентированных закупок товаров, работ, услуг для нужд АО «РСП ТПК КГРЭС», утвержденное решением Совета директоров (далее - Положение о закупках).</w:t>
      </w:r>
    </w:p>
    <w:p w14:paraId="353C0050" w14:textId="77777777" w:rsidR="00954D3B" w:rsidRPr="00EA30B3" w:rsidRDefault="00954D3B" w:rsidP="009D502C">
      <w:pPr>
        <w:pStyle w:val="af8"/>
        <w:widowControl/>
        <w:autoSpaceDE/>
        <w:autoSpaceDN/>
        <w:adjustRightInd/>
        <w:ind w:left="567"/>
        <w:jc w:val="both"/>
        <w:outlineLvl w:val="0"/>
      </w:pPr>
    </w:p>
    <w:p w14:paraId="0CE8D1BF" w14:textId="77777777" w:rsidR="00EA30B3" w:rsidRPr="00EA30B3" w:rsidRDefault="00EA30B3" w:rsidP="001920D7">
      <w:pPr>
        <w:pStyle w:val="af8"/>
        <w:widowControl/>
        <w:numPr>
          <w:ilvl w:val="0"/>
          <w:numId w:val="29"/>
        </w:numPr>
        <w:tabs>
          <w:tab w:val="num" w:pos="567"/>
        </w:tabs>
        <w:autoSpaceDE/>
        <w:autoSpaceDN/>
        <w:adjustRightInd/>
        <w:ind w:hanging="720"/>
        <w:jc w:val="both"/>
        <w:outlineLvl w:val="0"/>
      </w:pPr>
      <w:bookmarkStart w:id="32" w:name="_Toc524682925"/>
      <w:bookmarkStart w:id="33" w:name="_Toc72830114"/>
      <w:bookmarkStart w:id="34" w:name="_Toc73367761"/>
      <w:r w:rsidRPr="00EA30B3">
        <w:rPr>
          <w:b/>
        </w:rPr>
        <w:t>Наименование Заказчика:</w:t>
      </w:r>
      <w:bookmarkEnd w:id="32"/>
      <w:bookmarkEnd w:id="33"/>
      <w:bookmarkEnd w:id="34"/>
    </w:p>
    <w:p w14:paraId="009E719C" w14:textId="77777777" w:rsidR="00954D3B" w:rsidRDefault="00954D3B" w:rsidP="00954D3B">
      <w:pPr>
        <w:pStyle w:val="af8"/>
        <w:widowControl/>
        <w:tabs>
          <w:tab w:val="left" w:pos="567"/>
        </w:tabs>
        <w:autoSpaceDE/>
        <w:autoSpaceDN/>
        <w:adjustRightInd/>
        <w:ind w:left="567"/>
        <w:jc w:val="both"/>
        <w:outlineLvl w:val="0"/>
      </w:pPr>
      <w:r>
        <w:t>Место нахождения: 156901, Россия, Костромская область г. Волгореченск, ул. Индустриальная, д. 4</w:t>
      </w:r>
    </w:p>
    <w:p w14:paraId="59792B7D" w14:textId="77777777" w:rsidR="00954D3B" w:rsidRDefault="00954D3B" w:rsidP="00954D3B">
      <w:pPr>
        <w:pStyle w:val="af8"/>
        <w:widowControl/>
        <w:tabs>
          <w:tab w:val="left" w:pos="567"/>
        </w:tabs>
        <w:autoSpaceDE/>
        <w:autoSpaceDN/>
        <w:adjustRightInd/>
        <w:ind w:left="567"/>
        <w:jc w:val="both"/>
        <w:outlineLvl w:val="0"/>
      </w:pPr>
      <w:r>
        <w:t>Почтовый адрес: 156901, Россия, Костромская область г. Волгореченск, ул. Индустриальная, д. 4</w:t>
      </w:r>
    </w:p>
    <w:p w14:paraId="18862EA2" w14:textId="77777777" w:rsidR="00954D3B" w:rsidRDefault="00954D3B" w:rsidP="00954D3B">
      <w:pPr>
        <w:pStyle w:val="af8"/>
        <w:widowControl/>
        <w:tabs>
          <w:tab w:val="left" w:pos="567"/>
        </w:tabs>
        <w:autoSpaceDE/>
        <w:autoSpaceDN/>
        <w:adjustRightInd/>
        <w:ind w:left="567"/>
        <w:jc w:val="both"/>
        <w:outlineLvl w:val="0"/>
      </w:pPr>
      <w:r>
        <w:t>Адрес электронной почты: zakupki.rsp-tpk@yandex.ru</w:t>
      </w:r>
    </w:p>
    <w:p w14:paraId="603D492D" w14:textId="6EB7C215" w:rsidR="009D502C" w:rsidRDefault="00954D3B" w:rsidP="00954D3B">
      <w:pPr>
        <w:pStyle w:val="af8"/>
        <w:widowControl/>
        <w:tabs>
          <w:tab w:val="left" w:pos="567"/>
        </w:tabs>
        <w:autoSpaceDE/>
        <w:autoSpaceDN/>
        <w:adjustRightInd/>
        <w:ind w:left="567"/>
        <w:jc w:val="both"/>
        <w:outlineLvl w:val="0"/>
      </w:pPr>
      <w:r>
        <w:t>Контактный телефон: +7 (494 53) 5-27-25</w:t>
      </w:r>
    </w:p>
    <w:p w14:paraId="1A9D998A" w14:textId="77777777" w:rsidR="00954D3B" w:rsidRPr="00EA30B3" w:rsidRDefault="00954D3B" w:rsidP="00954D3B">
      <w:pPr>
        <w:pStyle w:val="af8"/>
        <w:widowControl/>
        <w:tabs>
          <w:tab w:val="left" w:pos="567"/>
        </w:tabs>
        <w:autoSpaceDE/>
        <w:autoSpaceDN/>
        <w:adjustRightInd/>
        <w:ind w:left="567"/>
        <w:jc w:val="both"/>
        <w:outlineLvl w:val="0"/>
      </w:pPr>
    </w:p>
    <w:p w14:paraId="2A2D34B7" w14:textId="77777777" w:rsidR="00EA30B3" w:rsidRPr="00EA30B3" w:rsidRDefault="00EA30B3" w:rsidP="001920D7">
      <w:pPr>
        <w:pStyle w:val="af8"/>
        <w:widowControl/>
        <w:numPr>
          <w:ilvl w:val="0"/>
          <w:numId w:val="29"/>
        </w:numPr>
        <w:tabs>
          <w:tab w:val="num" w:pos="567"/>
        </w:tabs>
        <w:autoSpaceDE/>
        <w:autoSpaceDN/>
        <w:adjustRightInd/>
        <w:ind w:hanging="720"/>
        <w:jc w:val="both"/>
        <w:outlineLvl w:val="0"/>
      </w:pPr>
      <w:bookmarkStart w:id="35" w:name="_Toc524682927"/>
      <w:bookmarkStart w:id="36" w:name="_Toc72830116"/>
      <w:bookmarkStart w:id="37" w:name="_Toc73367763"/>
      <w:r w:rsidRPr="00EA30B3">
        <w:rPr>
          <w:b/>
        </w:rPr>
        <w:t>Наименование Организатора закупки:</w:t>
      </w:r>
      <w:bookmarkEnd w:id="35"/>
      <w:bookmarkEnd w:id="36"/>
      <w:bookmarkEnd w:id="37"/>
    </w:p>
    <w:p w14:paraId="4D5F2370" w14:textId="77777777" w:rsidR="00954D3B" w:rsidRDefault="00954D3B" w:rsidP="00954D3B">
      <w:pPr>
        <w:pStyle w:val="af8"/>
        <w:widowControl/>
        <w:tabs>
          <w:tab w:val="left" w:pos="567"/>
        </w:tabs>
        <w:autoSpaceDE/>
        <w:autoSpaceDN/>
        <w:adjustRightInd/>
        <w:ind w:left="567"/>
        <w:jc w:val="both"/>
        <w:outlineLvl w:val="0"/>
      </w:pPr>
      <w:r>
        <w:t>Место нахождения: 156901, Россия, Костромская область г. Волгореченск, ул. Индустриальная, д. 4</w:t>
      </w:r>
    </w:p>
    <w:p w14:paraId="55DF5B06" w14:textId="77777777" w:rsidR="00954D3B" w:rsidRDefault="00954D3B" w:rsidP="00954D3B">
      <w:pPr>
        <w:pStyle w:val="af8"/>
        <w:widowControl/>
        <w:tabs>
          <w:tab w:val="left" w:pos="567"/>
        </w:tabs>
        <w:autoSpaceDE/>
        <w:autoSpaceDN/>
        <w:adjustRightInd/>
        <w:ind w:left="567"/>
        <w:jc w:val="both"/>
        <w:outlineLvl w:val="0"/>
      </w:pPr>
      <w:r>
        <w:t>Почтовый адрес: 156901, Россия, Костромская область г. Волгореченск, ул. Индустриальная, д. 4</w:t>
      </w:r>
    </w:p>
    <w:p w14:paraId="74B3DF20" w14:textId="77777777" w:rsidR="00954D3B" w:rsidRDefault="00954D3B" w:rsidP="00954D3B">
      <w:pPr>
        <w:pStyle w:val="af8"/>
        <w:widowControl/>
        <w:tabs>
          <w:tab w:val="left" w:pos="567"/>
        </w:tabs>
        <w:autoSpaceDE/>
        <w:autoSpaceDN/>
        <w:adjustRightInd/>
        <w:ind w:left="567"/>
        <w:jc w:val="both"/>
        <w:outlineLvl w:val="0"/>
      </w:pPr>
      <w:r>
        <w:t>Контактное лицо: Решева Елена Сергеевна</w:t>
      </w:r>
    </w:p>
    <w:p w14:paraId="3383C8AF" w14:textId="77777777" w:rsidR="00954D3B" w:rsidRDefault="00954D3B" w:rsidP="00954D3B">
      <w:pPr>
        <w:pStyle w:val="af8"/>
        <w:widowControl/>
        <w:tabs>
          <w:tab w:val="left" w:pos="567"/>
        </w:tabs>
        <w:autoSpaceDE/>
        <w:autoSpaceDN/>
        <w:adjustRightInd/>
        <w:ind w:left="567"/>
        <w:jc w:val="both"/>
        <w:outlineLvl w:val="0"/>
      </w:pPr>
      <w:r>
        <w:t>Адрес электронной почты: zakupki.rsp-tpk@yandex.ru</w:t>
      </w:r>
    </w:p>
    <w:p w14:paraId="14DF7C33" w14:textId="61B6B75E" w:rsidR="009D502C" w:rsidRPr="00EA30B3" w:rsidRDefault="00954D3B" w:rsidP="00954D3B">
      <w:pPr>
        <w:pStyle w:val="af8"/>
        <w:widowControl/>
        <w:tabs>
          <w:tab w:val="left" w:pos="567"/>
        </w:tabs>
        <w:autoSpaceDE/>
        <w:autoSpaceDN/>
        <w:adjustRightInd/>
        <w:ind w:left="567"/>
        <w:jc w:val="both"/>
        <w:outlineLvl w:val="0"/>
      </w:pPr>
      <w:r>
        <w:t>Контактный телефон: +7 (494 53) 5-27-25</w:t>
      </w:r>
    </w:p>
    <w:p w14:paraId="5CAC7C21" w14:textId="77777777" w:rsidR="00EA30B3" w:rsidRDefault="00EA30B3" w:rsidP="001920D7">
      <w:pPr>
        <w:pStyle w:val="af8"/>
        <w:widowControl/>
        <w:numPr>
          <w:ilvl w:val="0"/>
          <w:numId w:val="29"/>
        </w:numPr>
        <w:tabs>
          <w:tab w:val="num" w:pos="567"/>
        </w:tabs>
        <w:autoSpaceDE/>
        <w:autoSpaceDN/>
        <w:adjustRightInd/>
        <w:ind w:hanging="720"/>
        <w:jc w:val="both"/>
        <w:outlineLvl w:val="0"/>
      </w:pPr>
      <w:bookmarkStart w:id="38" w:name="_Toc524682929"/>
      <w:bookmarkStart w:id="39" w:name="_Toc72830118"/>
      <w:bookmarkStart w:id="40" w:name="_Toc73367765"/>
      <w:r w:rsidRPr="00EA30B3">
        <w:rPr>
          <w:b/>
        </w:rPr>
        <w:t>Предмет закупки:</w:t>
      </w:r>
      <w:r w:rsidRPr="00EA30B3">
        <w:t xml:space="preserve"> Право заключения договора.</w:t>
      </w:r>
      <w:bookmarkEnd w:id="38"/>
      <w:bookmarkEnd w:id="39"/>
      <w:bookmarkEnd w:id="40"/>
    </w:p>
    <w:p w14:paraId="6022E264" w14:textId="77777777" w:rsidR="00EA30B3" w:rsidRDefault="00EA30B3" w:rsidP="00EA30B3">
      <w:pPr>
        <w:pStyle w:val="af8"/>
        <w:widowControl/>
        <w:autoSpaceDE/>
        <w:autoSpaceDN/>
        <w:adjustRightInd/>
        <w:jc w:val="both"/>
        <w:outlineLvl w:val="0"/>
      </w:pPr>
    </w:p>
    <w:p w14:paraId="3553FF74" w14:textId="77777777" w:rsidR="00EA30B3" w:rsidRPr="00EA30B3" w:rsidRDefault="00EA30B3" w:rsidP="001920D7">
      <w:pPr>
        <w:pStyle w:val="af8"/>
        <w:widowControl/>
        <w:numPr>
          <w:ilvl w:val="0"/>
          <w:numId w:val="29"/>
        </w:numPr>
        <w:tabs>
          <w:tab w:val="num" w:pos="567"/>
        </w:tabs>
        <w:autoSpaceDE/>
        <w:autoSpaceDN/>
        <w:adjustRightInd/>
        <w:ind w:hanging="720"/>
        <w:jc w:val="both"/>
        <w:outlineLvl w:val="0"/>
      </w:pPr>
      <w:bookmarkStart w:id="41" w:name="_Toc524682930"/>
      <w:bookmarkStart w:id="42" w:name="_Toc72830119"/>
      <w:bookmarkStart w:id="43" w:name="_Toc73367766"/>
      <w:r w:rsidRPr="00EA30B3">
        <w:rPr>
          <w:b/>
        </w:rPr>
        <w:t>Предмет договора:</w:t>
      </w:r>
      <w:bookmarkEnd w:id="41"/>
      <w:bookmarkEnd w:id="42"/>
      <w:bookmarkEnd w:id="43"/>
    </w:p>
    <w:p w14:paraId="36A1634A" w14:textId="77777777" w:rsidR="00954D3B" w:rsidRDefault="00954D3B" w:rsidP="00954D3B">
      <w:pPr>
        <w:pStyle w:val="af8"/>
        <w:widowControl/>
        <w:tabs>
          <w:tab w:val="left" w:pos="567"/>
        </w:tabs>
        <w:autoSpaceDE/>
        <w:autoSpaceDN/>
        <w:adjustRightInd/>
        <w:ind w:left="567"/>
        <w:jc w:val="both"/>
        <w:outlineLvl w:val="0"/>
      </w:pPr>
    </w:p>
    <w:p w14:paraId="755B009D" w14:textId="0E9E05EB" w:rsidR="00954D3B" w:rsidRPr="00954D3B" w:rsidRDefault="00954D3B" w:rsidP="00954D3B">
      <w:pPr>
        <w:pStyle w:val="af8"/>
        <w:widowControl/>
        <w:tabs>
          <w:tab w:val="left" w:pos="567"/>
        </w:tabs>
        <w:autoSpaceDE/>
        <w:autoSpaceDN/>
        <w:adjustRightInd/>
        <w:ind w:left="567"/>
        <w:jc w:val="both"/>
        <w:outlineLvl w:val="0"/>
        <w:rPr>
          <w:b/>
          <w:i/>
        </w:rPr>
      </w:pPr>
      <w:r w:rsidRPr="00954D3B">
        <w:rPr>
          <w:b/>
          <w:i/>
        </w:rPr>
        <w:t>«</w:t>
      </w:r>
      <w:ins w:id="44" w:author="Елена Решева" w:date="2022-11-02T08:53:00Z">
        <w:r w:rsidR="002131EA" w:rsidRPr="002131EA">
          <w:rPr>
            <w:b/>
            <w:i/>
          </w:rPr>
          <w:t>Поставка штрипс стальной оцинкованный для производства ППУ скорлуп</w:t>
        </w:r>
      </w:ins>
      <w:r w:rsidRPr="00954D3B">
        <w:rPr>
          <w:b/>
          <w:i/>
        </w:rPr>
        <w:t>»</w:t>
      </w:r>
    </w:p>
    <w:p w14:paraId="015ABFBD" w14:textId="77777777" w:rsidR="00954D3B" w:rsidRPr="00954D3B" w:rsidRDefault="00954D3B" w:rsidP="00954D3B">
      <w:pPr>
        <w:pStyle w:val="af8"/>
        <w:widowControl/>
        <w:tabs>
          <w:tab w:val="left" w:pos="567"/>
        </w:tabs>
        <w:autoSpaceDE/>
        <w:autoSpaceDN/>
        <w:adjustRightInd/>
        <w:ind w:left="567"/>
        <w:jc w:val="both"/>
        <w:outlineLvl w:val="0"/>
        <w:rPr>
          <w:b/>
          <w:i/>
        </w:rPr>
      </w:pPr>
    </w:p>
    <w:p w14:paraId="3F3385D0" w14:textId="77777777" w:rsidR="00954D3B" w:rsidRDefault="00954D3B" w:rsidP="00954D3B">
      <w:pPr>
        <w:pStyle w:val="af8"/>
        <w:widowControl/>
        <w:tabs>
          <w:tab w:val="left" w:pos="567"/>
        </w:tabs>
        <w:autoSpaceDE/>
        <w:autoSpaceDN/>
        <w:adjustRightInd/>
        <w:ind w:left="567"/>
        <w:jc w:val="both"/>
        <w:outlineLvl w:val="0"/>
      </w:pPr>
      <w:r>
        <w:t>Количество поставляемого товара: В соответствии с разделом 7 «Техническая часть»</w:t>
      </w:r>
    </w:p>
    <w:p w14:paraId="708EC99D" w14:textId="77777777" w:rsidR="009D502C" w:rsidRPr="00EA30B3" w:rsidRDefault="009D502C" w:rsidP="009D502C">
      <w:pPr>
        <w:pStyle w:val="af8"/>
        <w:widowControl/>
        <w:tabs>
          <w:tab w:val="left" w:pos="567"/>
        </w:tabs>
        <w:autoSpaceDE/>
        <w:autoSpaceDN/>
        <w:adjustRightInd/>
        <w:ind w:left="567"/>
        <w:jc w:val="both"/>
        <w:outlineLvl w:val="0"/>
      </w:pPr>
    </w:p>
    <w:p w14:paraId="30D97922" w14:textId="77777777" w:rsidR="00EA30B3" w:rsidRPr="007F25B4" w:rsidRDefault="00EA30B3" w:rsidP="001920D7">
      <w:pPr>
        <w:pStyle w:val="af8"/>
        <w:widowControl/>
        <w:numPr>
          <w:ilvl w:val="0"/>
          <w:numId w:val="29"/>
        </w:numPr>
        <w:tabs>
          <w:tab w:val="num" w:pos="567"/>
        </w:tabs>
        <w:autoSpaceDE/>
        <w:autoSpaceDN/>
        <w:adjustRightInd/>
        <w:ind w:hanging="720"/>
        <w:jc w:val="both"/>
        <w:outlineLvl w:val="0"/>
        <w:rPr>
          <w:color w:val="4F81BD" w:themeColor="accent1"/>
        </w:rPr>
      </w:pPr>
      <w:bookmarkStart w:id="45" w:name="_Toc524682932"/>
      <w:bookmarkStart w:id="46" w:name="_Toc72830121"/>
      <w:bookmarkStart w:id="47" w:name="_Toc73367768"/>
      <w:r w:rsidRPr="00C468F5">
        <w:rPr>
          <w:b/>
        </w:rPr>
        <w:t xml:space="preserve">Сроки </w:t>
      </w:r>
      <w:r w:rsidRPr="007F25B4">
        <w:rPr>
          <w:b/>
          <w:u w:val="single"/>
        </w:rPr>
        <w:t>[</w:t>
      </w:r>
      <w:r w:rsidRPr="007F25B4">
        <w:rPr>
          <w:b/>
          <w:i/>
          <w:u w:val="single"/>
        </w:rPr>
        <w:t>поставки товаров</w:t>
      </w:r>
      <w:r w:rsidRPr="007F25B4">
        <w:rPr>
          <w:b/>
          <w:u w:val="single"/>
        </w:rPr>
        <w:t>]</w:t>
      </w:r>
      <w:r w:rsidRPr="007F25B4">
        <w:rPr>
          <w:b/>
        </w:rPr>
        <w:t xml:space="preserve"> </w:t>
      </w:r>
      <w:r w:rsidRPr="00303A2B">
        <w:rPr>
          <w:b/>
          <w:color w:val="4F81BD" w:themeColor="accent1"/>
        </w:rPr>
        <w:t>[</w:t>
      </w:r>
      <w:r w:rsidRPr="00684034">
        <w:rPr>
          <w:b/>
          <w:i/>
          <w:color w:val="4F81BD" w:themeColor="accent1"/>
        </w:rPr>
        <w:t xml:space="preserve">выполнения </w:t>
      </w:r>
      <w:r w:rsidRPr="007F25B4">
        <w:rPr>
          <w:b/>
          <w:i/>
          <w:color w:val="4F81BD" w:themeColor="accent1"/>
        </w:rPr>
        <w:t>работ</w:t>
      </w:r>
      <w:r w:rsidRPr="007F25B4">
        <w:rPr>
          <w:b/>
          <w:color w:val="4F81BD" w:themeColor="accent1"/>
        </w:rPr>
        <w:t>] [</w:t>
      </w:r>
      <w:r w:rsidRPr="007F25B4">
        <w:rPr>
          <w:b/>
          <w:i/>
          <w:color w:val="4F81BD" w:themeColor="accent1"/>
        </w:rPr>
        <w:t>оказания услуг</w:t>
      </w:r>
      <w:r w:rsidRPr="007F25B4">
        <w:rPr>
          <w:b/>
          <w:color w:val="4F81BD" w:themeColor="accent1"/>
        </w:rPr>
        <w:t>]:</w:t>
      </w:r>
      <w:bookmarkEnd w:id="45"/>
      <w:bookmarkEnd w:id="46"/>
      <w:bookmarkEnd w:id="47"/>
    </w:p>
    <w:p w14:paraId="2208D2D0" w14:textId="17C8852D" w:rsidR="009D502C" w:rsidRDefault="009D502C" w:rsidP="009D502C">
      <w:pPr>
        <w:pStyle w:val="af8"/>
        <w:widowControl/>
        <w:autoSpaceDE/>
        <w:autoSpaceDN/>
        <w:adjustRightInd/>
        <w:ind w:left="567"/>
        <w:jc w:val="both"/>
        <w:outlineLvl w:val="0"/>
      </w:pPr>
      <w:bookmarkStart w:id="48" w:name="_Toc524682933"/>
      <w:bookmarkStart w:id="49" w:name="_Toc72830122"/>
      <w:bookmarkStart w:id="50" w:name="_Toc73367769"/>
      <w:r>
        <w:t>в соответствии с разделом 7 «Техническая часть» Закупочной документации</w:t>
      </w:r>
      <w:bookmarkEnd w:id="48"/>
      <w:bookmarkEnd w:id="49"/>
      <w:bookmarkEnd w:id="50"/>
      <w:r w:rsidR="00954D3B">
        <w:t>.</w:t>
      </w:r>
    </w:p>
    <w:p w14:paraId="693FBD15" w14:textId="77777777" w:rsidR="009D502C" w:rsidRPr="00EA30B3" w:rsidRDefault="009D502C" w:rsidP="009D502C">
      <w:pPr>
        <w:pStyle w:val="af8"/>
        <w:widowControl/>
        <w:autoSpaceDE/>
        <w:autoSpaceDN/>
        <w:adjustRightInd/>
        <w:ind w:left="567"/>
        <w:jc w:val="both"/>
        <w:outlineLvl w:val="0"/>
      </w:pPr>
    </w:p>
    <w:p w14:paraId="4D45D067" w14:textId="77777777" w:rsidR="00EA30B3" w:rsidRPr="007F25B4" w:rsidRDefault="00EA30B3" w:rsidP="001920D7">
      <w:pPr>
        <w:pStyle w:val="af8"/>
        <w:widowControl/>
        <w:numPr>
          <w:ilvl w:val="0"/>
          <w:numId w:val="29"/>
        </w:numPr>
        <w:tabs>
          <w:tab w:val="num" w:pos="567"/>
        </w:tabs>
        <w:autoSpaceDE/>
        <w:autoSpaceDN/>
        <w:adjustRightInd/>
        <w:ind w:hanging="720"/>
        <w:jc w:val="both"/>
        <w:outlineLvl w:val="0"/>
        <w:rPr>
          <w:color w:val="4F81BD" w:themeColor="accent1"/>
        </w:rPr>
      </w:pPr>
      <w:bookmarkStart w:id="51" w:name="_Toc524682935"/>
      <w:bookmarkStart w:id="52" w:name="_Toc72830124"/>
      <w:bookmarkStart w:id="53" w:name="_Toc73367771"/>
      <w:r w:rsidRPr="008F3A41">
        <w:rPr>
          <w:b/>
        </w:rPr>
        <w:t>Место</w:t>
      </w:r>
      <w:r>
        <w:t xml:space="preserve"> </w:t>
      </w:r>
      <w:r w:rsidRPr="007F25B4">
        <w:rPr>
          <w:b/>
          <w:u w:val="single"/>
        </w:rPr>
        <w:t>[</w:t>
      </w:r>
      <w:r w:rsidRPr="007F25B4">
        <w:rPr>
          <w:b/>
          <w:i/>
          <w:u w:val="single"/>
        </w:rPr>
        <w:t>поставки товара</w:t>
      </w:r>
      <w:r w:rsidRPr="007F25B4">
        <w:rPr>
          <w:b/>
          <w:u w:val="single"/>
        </w:rPr>
        <w:t>]</w:t>
      </w:r>
      <w:r w:rsidRPr="007F25B4">
        <w:rPr>
          <w:b/>
        </w:rPr>
        <w:t xml:space="preserve"> </w:t>
      </w:r>
      <w:r w:rsidRPr="001179C8">
        <w:rPr>
          <w:b/>
          <w:color w:val="4F81BD" w:themeColor="accent1"/>
        </w:rPr>
        <w:t>[</w:t>
      </w:r>
      <w:r w:rsidRPr="00684034">
        <w:rPr>
          <w:b/>
          <w:i/>
          <w:color w:val="4F81BD" w:themeColor="accent1"/>
        </w:rPr>
        <w:t>выполнения работ</w:t>
      </w:r>
      <w:r w:rsidRPr="007F25B4">
        <w:rPr>
          <w:b/>
          <w:color w:val="4F81BD" w:themeColor="accent1"/>
        </w:rPr>
        <w:t>] [оказания услуг]</w:t>
      </w:r>
      <w:r w:rsidRPr="007F25B4">
        <w:rPr>
          <w:color w:val="4F81BD" w:themeColor="accent1"/>
        </w:rPr>
        <w:t>:</w:t>
      </w:r>
      <w:bookmarkEnd w:id="51"/>
      <w:bookmarkEnd w:id="52"/>
      <w:bookmarkEnd w:id="53"/>
    </w:p>
    <w:p w14:paraId="0A58F057" w14:textId="7D286018" w:rsidR="009D502C" w:rsidRDefault="009D502C" w:rsidP="009D502C">
      <w:pPr>
        <w:pStyle w:val="af8"/>
        <w:widowControl/>
        <w:autoSpaceDE/>
        <w:autoSpaceDN/>
        <w:adjustRightInd/>
        <w:ind w:left="567"/>
        <w:jc w:val="both"/>
        <w:outlineLvl w:val="0"/>
      </w:pPr>
      <w:bookmarkStart w:id="54" w:name="_Toc524682936"/>
      <w:bookmarkStart w:id="55" w:name="_Toc72830125"/>
      <w:bookmarkStart w:id="56" w:name="_Toc73367772"/>
      <w:r>
        <w:t>в соответствии с разделом 7 «Техническая часть» Закупочной документации</w:t>
      </w:r>
      <w:bookmarkEnd w:id="54"/>
      <w:bookmarkEnd w:id="55"/>
      <w:bookmarkEnd w:id="56"/>
      <w:r w:rsidR="00954D3B">
        <w:t>.</w:t>
      </w:r>
    </w:p>
    <w:p w14:paraId="1CF24205" w14:textId="77777777" w:rsidR="009D502C" w:rsidRDefault="009D502C" w:rsidP="009D502C">
      <w:pPr>
        <w:pStyle w:val="af8"/>
        <w:widowControl/>
        <w:autoSpaceDE/>
        <w:autoSpaceDN/>
        <w:adjustRightInd/>
        <w:ind w:left="567"/>
        <w:jc w:val="both"/>
        <w:outlineLvl w:val="0"/>
      </w:pPr>
    </w:p>
    <w:p w14:paraId="14DB8858" w14:textId="77777777" w:rsidR="00EA30B3" w:rsidRPr="00EA30B3" w:rsidRDefault="00EA30B3" w:rsidP="001920D7">
      <w:pPr>
        <w:pStyle w:val="af8"/>
        <w:widowControl/>
        <w:numPr>
          <w:ilvl w:val="0"/>
          <w:numId w:val="29"/>
        </w:numPr>
        <w:tabs>
          <w:tab w:val="num" w:pos="567"/>
        </w:tabs>
        <w:autoSpaceDE/>
        <w:autoSpaceDN/>
        <w:adjustRightInd/>
        <w:ind w:hanging="720"/>
        <w:jc w:val="both"/>
        <w:outlineLvl w:val="0"/>
      </w:pPr>
      <w:bookmarkStart w:id="57" w:name="_Toc524682938"/>
      <w:bookmarkStart w:id="58" w:name="_Toc72830127"/>
      <w:bookmarkStart w:id="59" w:name="_Toc73367774"/>
      <w:r w:rsidRPr="00AF33C1">
        <w:rPr>
          <w:b/>
        </w:rPr>
        <w:t>Сведения о начальной (максимальной) цене договора</w:t>
      </w:r>
      <w:r>
        <w:rPr>
          <w:b/>
        </w:rPr>
        <w:t xml:space="preserve"> (цене лота)</w:t>
      </w:r>
      <w:r w:rsidRPr="00AF33C1">
        <w:rPr>
          <w:b/>
        </w:rPr>
        <w:t>:</w:t>
      </w:r>
      <w:bookmarkEnd w:id="57"/>
      <w:bookmarkEnd w:id="58"/>
      <w:bookmarkEnd w:id="59"/>
    </w:p>
    <w:p w14:paraId="03720048" w14:textId="77777777" w:rsidR="00954D3B" w:rsidRDefault="00954D3B" w:rsidP="009D502C">
      <w:pPr>
        <w:pStyle w:val="af8"/>
        <w:widowControl/>
        <w:autoSpaceDE/>
        <w:autoSpaceDN/>
        <w:adjustRightInd/>
        <w:ind w:left="567"/>
        <w:jc w:val="both"/>
        <w:outlineLvl w:val="0"/>
      </w:pPr>
    </w:p>
    <w:p w14:paraId="20216A23" w14:textId="009602A4" w:rsidR="009D502C" w:rsidRPr="00954D3B" w:rsidRDefault="00CB567D" w:rsidP="009D502C">
      <w:pPr>
        <w:pStyle w:val="af8"/>
        <w:widowControl/>
        <w:autoSpaceDE/>
        <w:autoSpaceDN/>
        <w:adjustRightInd/>
        <w:ind w:left="567"/>
        <w:jc w:val="both"/>
        <w:outlineLvl w:val="0"/>
        <w:rPr>
          <w:b/>
          <w:i/>
        </w:rPr>
      </w:pPr>
      <w:del w:id="60" w:author="Елена Решева" w:date="2022-11-02T08:53:00Z">
        <w:r w:rsidDel="002131EA">
          <w:rPr>
            <w:b/>
            <w:i/>
          </w:rPr>
          <w:delText>2 703 450</w:delText>
        </w:r>
      </w:del>
      <w:ins w:id="61" w:author="Елена Решева" w:date="2022-11-02T08:53:00Z">
        <w:r w:rsidR="002131EA">
          <w:rPr>
            <w:b/>
            <w:i/>
          </w:rPr>
          <w:t>12 060 000</w:t>
        </w:r>
      </w:ins>
      <w:r w:rsidR="00954D3B">
        <w:rPr>
          <w:b/>
          <w:i/>
        </w:rPr>
        <w:t>,00</w:t>
      </w:r>
      <w:r w:rsidR="00954D3B" w:rsidRPr="00954D3B">
        <w:rPr>
          <w:b/>
          <w:i/>
        </w:rPr>
        <w:t xml:space="preserve"> руб. без НДС</w:t>
      </w:r>
    </w:p>
    <w:p w14:paraId="7BEB0D81" w14:textId="77777777" w:rsidR="00954D3B" w:rsidRPr="00EA30B3" w:rsidRDefault="00954D3B" w:rsidP="009D502C">
      <w:pPr>
        <w:pStyle w:val="af8"/>
        <w:widowControl/>
        <w:autoSpaceDE/>
        <w:autoSpaceDN/>
        <w:adjustRightInd/>
        <w:ind w:left="567"/>
        <w:jc w:val="both"/>
        <w:outlineLvl w:val="0"/>
      </w:pPr>
    </w:p>
    <w:p w14:paraId="3CF190AA" w14:textId="77777777" w:rsidR="00EA30B3" w:rsidRPr="00EA30B3" w:rsidRDefault="00EA30B3" w:rsidP="001920D7">
      <w:pPr>
        <w:pStyle w:val="af8"/>
        <w:widowControl/>
        <w:numPr>
          <w:ilvl w:val="0"/>
          <w:numId w:val="29"/>
        </w:numPr>
        <w:tabs>
          <w:tab w:val="num" w:pos="567"/>
        </w:tabs>
        <w:autoSpaceDE/>
        <w:autoSpaceDN/>
        <w:adjustRightInd/>
        <w:ind w:hanging="720"/>
        <w:jc w:val="both"/>
        <w:outlineLvl w:val="0"/>
      </w:pPr>
      <w:bookmarkStart w:id="62" w:name="_Toc524682941"/>
      <w:bookmarkStart w:id="63" w:name="_Toc72830130"/>
      <w:bookmarkStart w:id="64" w:name="_Toc73367777"/>
      <w:r w:rsidRPr="00AF33C1">
        <w:rPr>
          <w:b/>
        </w:rPr>
        <w:t xml:space="preserve">Срок, место и порядок </w:t>
      </w:r>
      <w:r>
        <w:rPr>
          <w:b/>
        </w:rPr>
        <w:t>получения</w:t>
      </w:r>
      <w:r w:rsidRPr="00AF33C1">
        <w:rPr>
          <w:b/>
        </w:rPr>
        <w:t xml:space="preserve"> </w:t>
      </w:r>
      <w:r w:rsidRPr="008F3A41">
        <w:rPr>
          <w:b/>
        </w:rPr>
        <w:t>Закупочной</w:t>
      </w:r>
      <w:r w:rsidRPr="00AF33C1">
        <w:rPr>
          <w:b/>
        </w:rPr>
        <w:t xml:space="preserve"> документации:</w:t>
      </w:r>
      <w:bookmarkEnd w:id="62"/>
      <w:bookmarkEnd w:id="63"/>
      <w:bookmarkEnd w:id="64"/>
    </w:p>
    <w:p w14:paraId="1F40120D" w14:textId="48F7EF04" w:rsidR="00954D3B" w:rsidRDefault="00207B5E" w:rsidP="009D502C">
      <w:pPr>
        <w:pStyle w:val="af8"/>
        <w:widowControl/>
        <w:tabs>
          <w:tab w:val="num" w:pos="567"/>
        </w:tabs>
        <w:autoSpaceDE/>
        <w:autoSpaceDN/>
        <w:adjustRightInd/>
        <w:ind w:left="567"/>
        <w:jc w:val="both"/>
        <w:outlineLvl w:val="0"/>
      </w:pPr>
      <w:bookmarkStart w:id="65" w:name="_Toc524682942"/>
      <w:bookmarkStart w:id="66" w:name="_Toc72830131"/>
      <w:bookmarkStart w:id="67" w:name="_Toc73367778"/>
      <w:r w:rsidRPr="00207B5E">
        <w:lastRenderedPageBreak/>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r w:rsidR="00954D3B" w:rsidRPr="00954D3B">
        <w:t xml:space="preserve">www.zakupki.gov.ru и www.tpk-kgres.ru и на сайте электронной торговой площадки www. </w:t>
      </w:r>
      <w:r w:rsidR="007F25B4">
        <w:rPr>
          <w:lang w:val="en-US"/>
        </w:rPr>
        <w:t>tek</w:t>
      </w:r>
      <w:r w:rsidR="00954D3B" w:rsidRPr="00954D3B">
        <w:t>torg.ru.</w:t>
      </w:r>
    </w:p>
    <w:p w14:paraId="65BECB5B" w14:textId="77777777" w:rsidR="00954D3B" w:rsidRDefault="00954D3B" w:rsidP="009D502C">
      <w:pPr>
        <w:pStyle w:val="af8"/>
        <w:widowControl/>
        <w:tabs>
          <w:tab w:val="num" w:pos="567"/>
        </w:tabs>
        <w:autoSpaceDE/>
        <w:autoSpaceDN/>
        <w:adjustRightInd/>
        <w:ind w:left="567"/>
        <w:jc w:val="both"/>
        <w:outlineLvl w:val="0"/>
      </w:pPr>
    </w:p>
    <w:p w14:paraId="484522CC" w14:textId="7801524A" w:rsidR="00EA30B3" w:rsidRDefault="009D502C" w:rsidP="009D502C">
      <w:pPr>
        <w:pStyle w:val="af8"/>
        <w:widowControl/>
        <w:tabs>
          <w:tab w:val="num" w:pos="567"/>
        </w:tabs>
        <w:autoSpaceDE/>
        <w:autoSpaceDN/>
        <w:adjustRightInd/>
        <w:ind w:left="567"/>
        <w:jc w:val="both"/>
        <w:outlineLvl w:val="0"/>
      </w:pPr>
      <w:r w:rsidRPr="00AF33C1">
        <w:t xml:space="preserve">Плата за предоставление </w:t>
      </w:r>
      <w:r>
        <w:t>Закупочной</w:t>
      </w:r>
      <w:r w:rsidRPr="00AF33C1">
        <w:t xml:space="preserve"> документации не взимается.</w:t>
      </w:r>
      <w:bookmarkEnd w:id="65"/>
      <w:bookmarkEnd w:id="66"/>
      <w:bookmarkEnd w:id="67"/>
    </w:p>
    <w:p w14:paraId="1F54D59C" w14:textId="77777777" w:rsidR="009D502C" w:rsidRPr="00EA30B3" w:rsidRDefault="009D502C" w:rsidP="009D502C">
      <w:pPr>
        <w:pStyle w:val="af8"/>
        <w:widowControl/>
        <w:tabs>
          <w:tab w:val="num" w:pos="567"/>
        </w:tabs>
        <w:autoSpaceDE/>
        <w:autoSpaceDN/>
        <w:adjustRightInd/>
        <w:ind w:left="567"/>
        <w:jc w:val="both"/>
        <w:outlineLvl w:val="0"/>
      </w:pPr>
    </w:p>
    <w:p w14:paraId="149391EC" w14:textId="77777777" w:rsidR="00EA30B3" w:rsidRPr="00EA30B3" w:rsidRDefault="00EA30B3" w:rsidP="001920D7">
      <w:pPr>
        <w:pStyle w:val="af8"/>
        <w:widowControl/>
        <w:numPr>
          <w:ilvl w:val="0"/>
          <w:numId w:val="29"/>
        </w:numPr>
        <w:tabs>
          <w:tab w:val="num" w:pos="567"/>
        </w:tabs>
        <w:autoSpaceDE/>
        <w:autoSpaceDN/>
        <w:adjustRightInd/>
        <w:ind w:left="567" w:hanging="567"/>
        <w:jc w:val="both"/>
        <w:outlineLvl w:val="0"/>
      </w:pPr>
      <w:bookmarkStart w:id="68" w:name="_Toc524682943"/>
      <w:bookmarkStart w:id="69" w:name="_Toc72830132"/>
      <w:bookmarkStart w:id="70" w:name="_Toc73367779"/>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68"/>
      <w:bookmarkEnd w:id="69"/>
      <w:bookmarkEnd w:id="70"/>
    </w:p>
    <w:p w14:paraId="7C51D2D0" w14:textId="1D1502A8" w:rsidR="009D502C" w:rsidRPr="00BF702F" w:rsidRDefault="009D502C" w:rsidP="009D502C">
      <w:pPr>
        <w:pStyle w:val="af8"/>
        <w:ind w:left="567"/>
        <w:rPr>
          <w:color w:val="548DD4" w:themeColor="text2" w:themeTint="99"/>
        </w:rPr>
      </w:pPr>
      <w:r w:rsidRPr="00793A2B">
        <w:t>Дата начала</w:t>
      </w:r>
      <w:r w:rsidRPr="00151013">
        <w:t xml:space="preserve"> </w:t>
      </w:r>
      <w:r>
        <w:t>срока</w:t>
      </w:r>
      <w:r w:rsidRPr="00793A2B">
        <w:t xml:space="preserve"> предоставления разъяснений закупочной документации</w:t>
      </w:r>
      <w:r w:rsidRPr="00682157">
        <w:t>:</w:t>
      </w:r>
      <w:r w:rsidRPr="00F2222C">
        <w:rPr>
          <w:color w:val="548DD4" w:themeColor="text2" w:themeTint="99"/>
        </w:rPr>
        <w:t xml:space="preserve"> </w:t>
      </w:r>
      <w:r w:rsidRPr="00BF702F">
        <w:rPr>
          <w:color w:val="0070C0"/>
        </w:rPr>
        <w:t>с «</w:t>
      </w:r>
      <w:r w:rsidR="00CB567D">
        <w:rPr>
          <w:color w:val="0070C0"/>
        </w:rPr>
        <w:t>10</w:t>
      </w:r>
      <w:r w:rsidRPr="00BF702F">
        <w:rPr>
          <w:color w:val="0070C0"/>
        </w:rPr>
        <w:t xml:space="preserve">» </w:t>
      </w:r>
      <w:r w:rsidR="00CB567D">
        <w:rPr>
          <w:color w:val="0070C0"/>
        </w:rPr>
        <w:t xml:space="preserve">ноября </w:t>
      </w:r>
      <w:r w:rsidR="00E80872" w:rsidRPr="00BF702F">
        <w:rPr>
          <w:color w:val="0070C0"/>
        </w:rPr>
        <w:t>202</w:t>
      </w:r>
      <w:r w:rsidR="008B1689" w:rsidRPr="00BF702F">
        <w:rPr>
          <w:color w:val="0070C0"/>
        </w:rPr>
        <w:t>2 года</w:t>
      </w:r>
    </w:p>
    <w:p w14:paraId="6A116BB9" w14:textId="32F80CAD" w:rsidR="00EA30B3" w:rsidRDefault="009D502C" w:rsidP="009D502C">
      <w:pPr>
        <w:pStyle w:val="af8"/>
        <w:widowControl/>
        <w:autoSpaceDE/>
        <w:autoSpaceDN/>
        <w:adjustRightInd/>
        <w:ind w:left="567"/>
        <w:jc w:val="both"/>
        <w:outlineLvl w:val="0"/>
        <w:rPr>
          <w:color w:val="0070C0"/>
        </w:rPr>
      </w:pPr>
      <w:bookmarkStart w:id="71" w:name="_Toc524682944"/>
      <w:bookmarkStart w:id="72" w:name="_Toc72830133"/>
      <w:bookmarkStart w:id="73" w:name="_Toc73367780"/>
      <w:r w:rsidRPr="00BF702F">
        <w:t>Дата окончания срока предоставления разъяснений закупочной документации:</w:t>
      </w:r>
      <w:r w:rsidRPr="00BF702F">
        <w:rPr>
          <w:color w:val="548DD4" w:themeColor="text2" w:themeTint="99"/>
        </w:rPr>
        <w:t xml:space="preserve"> </w:t>
      </w:r>
      <w:r w:rsidRPr="00BF702F">
        <w:rPr>
          <w:color w:val="0070C0"/>
        </w:rPr>
        <w:t>до «</w:t>
      </w:r>
      <w:r w:rsidR="00CB567D">
        <w:rPr>
          <w:color w:val="0070C0"/>
        </w:rPr>
        <w:t>2</w:t>
      </w:r>
      <w:del w:id="74" w:author="Елена Решева" w:date="2022-11-02T08:53:00Z">
        <w:r w:rsidR="00CB567D" w:rsidDel="002131EA">
          <w:rPr>
            <w:color w:val="0070C0"/>
          </w:rPr>
          <w:delText>9</w:delText>
        </w:r>
      </w:del>
      <w:ins w:id="75" w:author="Елена Решева" w:date="2022-11-02T08:53:00Z">
        <w:r w:rsidR="002131EA">
          <w:rPr>
            <w:color w:val="0070C0"/>
          </w:rPr>
          <w:t>8</w:t>
        </w:r>
      </w:ins>
      <w:r w:rsidRPr="00BF702F">
        <w:rPr>
          <w:color w:val="0070C0"/>
        </w:rPr>
        <w:t xml:space="preserve">» </w:t>
      </w:r>
      <w:r w:rsidR="00CB567D">
        <w:rPr>
          <w:color w:val="0070C0"/>
        </w:rPr>
        <w:t xml:space="preserve">ноября </w:t>
      </w:r>
      <w:r w:rsidR="00E80872" w:rsidRPr="00BF702F">
        <w:rPr>
          <w:color w:val="0070C0"/>
        </w:rPr>
        <w:t>202</w:t>
      </w:r>
      <w:r w:rsidR="008B1689" w:rsidRPr="00BF702F">
        <w:rPr>
          <w:color w:val="0070C0"/>
        </w:rPr>
        <w:t>2</w:t>
      </w:r>
      <w:r w:rsidRPr="00BF702F">
        <w:rPr>
          <w:color w:val="0070C0"/>
        </w:rPr>
        <w:t xml:space="preserve"> года </w:t>
      </w:r>
      <w:r w:rsidRPr="00BF702F">
        <w:t>(</w:t>
      </w:r>
      <w:r w:rsidR="00CF5071" w:rsidRPr="00BF702F">
        <w:rPr>
          <w:bCs/>
          <w:kern w:val="32"/>
        </w:rPr>
        <w:t>Организатор закупки вправе не осуществлять разъяснение в случае, если указанный</w:t>
      </w:r>
      <w:r w:rsidR="00CF5071" w:rsidRPr="00D72F5C">
        <w:rPr>
          <w:bCs/>
          <w:kern w:val="32"/>
        </w:rPr>
        <w:t xml:space="preserve"> запрос поступил позднее чем за 3 (три) рабочих дня до даты окончания срока подачи </w:t>
      </w:r>
      <w:r w:rsidR="00CF5071">
        <w:rPr>
          <w:bCs/>
          <w:kern w:val="32"/>
        </w:rPr>
        <w:t>з</w:t>
      </w:r>
      <w:r w:rsidR="00CF5071" w:rsidRPr="00D72F5C">
        <w:rPr>
          <w:bCs/>
          <w:kern w:val="32"/>
        </w:rPr>
        <w:t>аяв</w:t>
      </w:r>
      <w:r w:rsidR="00CF5071">
        <w:rPr>
          <w:bCs/>
          <w:kern w:val="32"/>
        </w:rPr>
        <w:t>ок</w:t>
      </w:r>
      <w:r w:rsidRPr="00CF5071">
        <w:t>)</w:t>
      </w:r>
      <w:bookmarkEnd w:id="71"/>
      <w:bookmarkEnd w:id="72"/>
      <w:bookmarkEnd w:id="73"/>
    </w:p>
    <w:p w14:paraId="395E8348" w14:textId="77777777" w:rsidR="009D502C" w:rsidRPr="00EA30B3" w:rsidRDefault="009D502C" w:rsidP="009D502C">
      <w:pPr>
        <w:pStyle w:val="af8"/>
        <w:widowControl/>
        <w:autoSpaceDE/>
        <w:autoSpaceDN/>
        <w:adjustRightInd/>
        <w:ind w:left="567"/>
        <w:jc w:val="both"/>
        <w:outlineLvl w:val="0"/>
      </w:pPr>
    </w:p>
    <w:p w14:paraId="79DF2A48" w14:textId="77777777" w:rsidR="00EA30B3" w:rsidRPr="00EA30B3" w:rsidRDefault="00EA30B3" w:rsidP="001920D7">
      <w:pPr>
        <w:pStyle w:val="af8"/>
        <w:widowControl/>
        <w:numPr>
          <w:ilvl w:val="0"/>
          <w:numId w:val="29"/>
        </w:numPr>
        <w:tabs>
          <w:tab w:val="num" w:pos="567"/>
        </w:tabs>
        <w:autoSpaceDE/>
        <w:autoSpaceDN/>
        <w:adjustRightInd/>
        <w:ind w:left="567" w:hanging="567"/>
        <w:jc w:val="both"/>
        <w:outlineLvl w:val="0"/>
      </w:pPr>
      <w:bookmarkStart w:id="76" w:name="_Toc524682945"/>
      <w:bookmarkStart w:id="77" w:name="_Toc72830134"/>
      <w:bookmarkStart w:id="78" w:name="_Toc73367781"/>
      <w:r w:rsidRPr="00EA30B3">
        <w:rPr>
          <w:b/>
        </w:rPr>
        <w:t>Срок принятия решения о внесении изменений в Закупочную документацию:</w:t>
      </w:r>
      <w:bookmarkEnd w:id="76"/>
      <w:bookmarkEnd w:id="77"/>
      <w:bookmarkEnd w:id="78"/>
    </w:p>
    <w:p w14:paraId="01661727" w14:textId="77777777" w:rsidR="00A82BCC" w:rsidRDefault="00A82BCC" w:rsidP="00A82BCC">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4492E48C" w14:textId="77777777" w:rsidR="009D502C" w:rsidRPr="00EA30B3" w:rsidRDefault="009D502C" w:rsidP="00A82BCC">
      <w:pPr>
        <w:pStyle w:val="af8"/>
        <w:widowControl/>
        <w:autoSpaceDE/>
        <w:autoSpaceDN/>
        <w:adjustRightInd/>
        <w:ind w:left="567"/>
        <w:jc w:val="both"/>
        <w:outlineLvl w:val="0"/>
      </w:pPr>
    </w:p>
    <w:p w14:paraId="52569D3C" w14:textId="77777777" w:rsidR="00EA30B3" w:rsidRPr="00EA30B3" w:rsidRDefault="00EA30B3" w:rsidP="001920D7">
      <w:pPr>
        <w:pStyle w:val="af8"/>
        <w:widowControl/>
        <w:numPr>
          <w:ilvl w:val="0"/>
          <w:numId w:val="29"/>
        </w:numPr>
        <w:tabs>
          <w:tab w:val="num" w:pos="567"/>
        </w:tabs>
        <w:autoSpaceDE/>
        <w:autoSpaceDN/>
        <w:adjustRightInd/>
        <w:ind w:left="567" w:hanging="567"/>
        <w:jc w:val="both"/>
        <w:outlineLvl w:val="0"/>
      </w:pPr>
      <w:bookmarkStart w:id="79" w:name="_Toc524682946"/>
      <w:bookmarkStart w:id="80" w:name="_Toc72830135"/>
      <w:bookmarkStart w:id="81" w:name="_Toc73367782"/>
      <w:r w:rsidRPr="00EA30B3">
        <w:rPr>
          <w:b/>
        </w:rPr>
        <w:t>Место, дата начала и дата окончания срока подачи заявок на участие в закупке:</w:t>
      </w:r>
      <w:bookmarkEnd w:id="79"/>
      <w:bookmarkEnd w:id="80"/>
      <w:bookmarkEnd w:id="81"/>
    </w:p>
    <w:p w14:paraId="5FDAEBF3" w14:textId="6FBB02FF" w:rsidR="00EA30B3" w:rsidRDefault="00A82BCC" w:rsidP="00A82BCC">
      <w:pPr>
        <w:pStyle w:val="af8"/>
        <w:widowControl/>
        <w:autoSpaceDE/>
        <w:autoSpaceDN/>
        <w:adjustRightInd/>
        <w:ind w:left="567"/>
        <w:jc w:val="both"/>
        <w:outlineLvl w:val="0"/>
      </w:pPr>
      <w:bookmarkStart w:id="82" w:name="_Toc524682947"/>
      <w:bookmarkStart w:id="83" w:name="_Toc72830136"/>
      <w:bookmarkStart w:id="84" w:name="_Toc73367783"/>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F86973">
        <w:t xml:space="preserve"> </w:t>
      </w:r>
      <w:r w:rsidR="00F86973" w:rsidRPr="00BF702F">
        <w:t>до</w:t>
      </w:r>
      <w:r w:rsidRPr="00BF702F">
        <w:t xml:space="preserve"> </w:t>
      </w:r>
      <w:r w:rsidR="00573ED4" w:rsidRPr="00BF702F">
        <w:rPr>
          <w:color w:val="0070C0"/>
        </w:rPr>
        <w:t>1</w:t>
      </w:r>
      <w:r w:rsidR="00CB567D">
        <w:rPr>
          <w:color w:val="0070C0"/>
        </w:rPr>
        <w:t>0</w:t>
      </w:r>
      <w:r w:rsidRPr="00BF702F">
        <w:rPr>
          <w:color w:val="0070C0"/>
        </w:rPr>
        <w:t>:</w:t>
      </w:r>
      <w:r w:rsidR="00573ED4" w:rsidRPr="00BF702F">
        <w:rPr>
          <w:color w:val="0070C0"/>
        </w:rPr>
        <w:t xml:space="preserve">00 </w:t>
      </w:r>
      <w:r w:rsidRPr="00BF702F">
        <w:rPr>
          <w:color w:val="0070C0"/>
        </w:rPr>
        <w:t>(по московскому времени) «</w:t>
      </w:r>
      <w:del w:id="85" w:author="Елена Решева" w:date="2022-11-02T08:53:00Z">
        <w:r w:rsidR="00BF702F" w:rsidRPr="00BF702F" w:rsidDel="002131EA">
          <w:rPr>
            <w:color w:val="0070C0"/>
          </w:rPr>
          <w:delText>0</w:delText>
        </w:r>
        <w:r w:rsidR="00CB567D" w:rsidDel="002131EA">
          <w:rPr>
            <w:color w:val="0070C0"/>
          </w:rPr>
          <w:delText>1</w:delText>
        </w:r>
      </w:del>
      <w:ins w:id="86" w:author="Елена Решева" w:date="2022-11-02T08:53:00Z">
        <w:r w:rsidR="002131EA">
          <w:rPr>
            <w:color w:val="0070C0"/>
          </w:rPr>
          <w:t>30</w:t>
        </w:r>
      </w:ins>
      <w:r w:rsidRPr="00BF702F">
        <w:rPr>
          <w:color w:val="0070C0"/>
        </w:rPr>
        <w:t xml:space="preserve">» </w:t>
      </w:r>
      <w:del w:id="87" w:author="Елена Решева" w:date="2022-11-02T08:54:00Z">
        <w:r w:rsidR="00CB567D" w:rsidDel="002131EA">
          <w:rPr>
            <w:color w:val="0070C0"/>
          </w:rPr>
          <w:delText>декабря</w:delText>
        </w:r>
        <w:r w:rsidRPr="00BF702F" w:rsidDel="002131EA">
          <w:rPr>
            <w:color w:val="0070C0"/>
          </w:rPr>
          <w:delText xml:space="preserve"> </w:delText>
        </w:r>
      </w:del>
      <w:ins w:id="88" w:author="Елена Решева" w:date="2022-11-02T08:54:00Z">
        <w:r w:rsidR="002131EA">
          <w:rPr>
            <w:color w:val="0070C0"/>
          </w:rPr>
          <w:t>ноя</w:t>
        </w:r>
        <w:r w:rsidR="002131EA">
          <w:rPr>
            <w:color w:val="0070C0"/>
          </w:rPr>
          <w:t>бря</w:t>
        </w:r>
        <w:r w:rsidR="002131EA" w:rsidRPr="00BF702F">
          <w:rPr>
            <w:color w:val="0070C0"/>
          </w:rPr>
          <w:t xml:space="preserve"> </w:t>
        </w:r>
      </w:ins>
      <w:r w:rsidR="00E80872" w:rsidRPr="00BF702F">
        <w:rPr>
          <w:color w:val="0070C0"/>
        </w:rPr>
        <w:t>202</w:t>
      </w:r>
      <w:r w:rsidR="00573ED4" w:rsidRPr="00BF702F">
        <w:rPr>
          <w:color w:val="0070C0"/>
        </w:rPr>
        <w:t>2</w:t>
      </w:r>
      <w:r w:rsidRPr="00BF702F">
        <w:rPr>
          <w:color w:val="0070C0"/>
        </w:rPr>
        <w:t xml:space="preserve"> года</w:t>
      </w:r>
      <w:r w:rsidRPr="00AF33C1">
        <w:t xml:space="preserve"> </w:t>
      </w:r>
      <w:r>
        <w:t xml:space="preserve">через функционал </w:t>
      </w:r>
      <w:r w:rsidRPr="00802DF3">
        <w:t>электронной торговой площадки</w:t>
      </w:r>
      <w:r w:rsidR="00D970EB">
        <w:t xml:space="preserve"> </w:t>
      </w:r>
      <w:r w:rsidR="00573ED4" w:rsidRPr="00573ED4">
        <w:rPr>
          <w:color w:val="0070C0"/>
        </w:rPr>
        <w:t xml:space="preserve">www. </w:t>
      </w:r>
      <w:r w:rsidR="007F25B4">
        <w:rPr>
          <w:color w:val="0070C0"/>
          <w:lang w:val="en-US"/>
        </w:rPr>
        <w:t>tek</w:t>
      </w:r>
      <w:r w:rsidR="00573ED4" w:rsidRPr="00573ED4">
        <w:rPr>
          <w:color w:val="0070C0"/>
        </w:rPr>
        <w:t>torg.ru</w:t>
      </w:r>
      <w:r w:rsidRPr="00AF33C1">
        <w:t>.</w:t>
      </w:r>
      <w:bookmarkEnd w:id="82"/>
      <w:bookmarkEnd w:id="83"/>
      <w:bookmarkEnd w:id="84"/>
      <w:r w:rsidRPr="003B1890">
        <w:t xml:space="preserve"> </w:t>
      </w:r>
    </w:p>
    <w:p w14:paraId="6C9AAB5B" w14:textId="77777777" w:rsidR="009D502C" w:rsidRPr="00EA30B3" w:rsidRDefault="009D502C" w:rsidP="00A82BCC">
      <w:pPr>
        <w:pStyle w:val="af8"/>
        <w:widowControl/>
        <w:autoSpaceDE/>
        <w:autoSpaceDN/>
        <w:adjustRightInd/>
        <w:ind w:left="567"/>
        <w:jc w:val="both"/>
        <w:outlineLvl w:val="0"/>
      </w:pPr>
    </w:p>
    <w:p w14:paraId="04ACB959" w14:textId="77777777" w:rsidR="004C12BA" w:rsidRPr="00EA30B3" w:rsidRDefault="004C12BA" w:rsidP="001920D7">
      <w:pPr>
        <w:pStyle w:val="af8"/>
        <w:widowControl/>
        <w:numPr>
          <w:ilvl w:val="0"/>
          <w:numId w:val="29"/>
        </w:numPr>
        <w:tabs>
          <w:tab w:val="num" w:pos="567"/>
        </w:tabs>
        <w:autoSpaceDE/>
        <w:autoSpaceDN/>
        <w:adjustRightInd/>
        <w:ind w:left="567" w:hanging="567"/>
        <w:jc w:val="both"/>
        <w:outlineLvl w:val="0"/>
      </w:pPr>
      <w:bookmarkStart w:id="89" w:name="_Toc524682948"/>
      <w:bookmarkStart w:id="90" w:name="_Toc72830137"/>
      <w:bookmarkStart w:id="91" w:name="_Toc73367784"/>
      <w:r w:rsidRPr="00EA30B3">
        <w:rPr>
          <w:b/>
        </w:rPr>
        <w:t>Дата рассмотрения и оценки первых частей заявок</w:t>
      </w:r>
      <w:r w:rsidRPr="00EA30B3">
        <w:t xml:space="preserve"> </w:t>
      </w:r>
      <w:r w:rsidRPr="00EA30B3">
        <w:rPr>
          <w:b/>
        </w:rPr>
        <w:t>на участие в закупке:</w:t>
      </w:r>
      <w:bookmarkEnd w:id="89"/>
      <w:bookmarkEnd w:id="90"/>
      <w:bookmarkEnd w:id="91"/>
    </w:p>
    <w:p w14:paraId="714F4566" w14:textId="28F8BA28" w:rsidR="00EA30B3" w:rsidRPr="00BF702F" w:rsidRDefault="004C12BA" w:rsidP="004C12BA">
      <w:pPr>
        <w:pStyle w:val="af8"/>
        <w:widowControl/>
        <w:autoSpaceDE/>
        <w:autoSpaceDN/>
        <w:adjustRightInd/>
        <w:ind w:left="567"/>
        <w:jc w:val="both"/>
        <w:outlineLvl w:val="0"/>
      </w:pPr>
      <w:bookmarkStart w:id="92" w:name="_Toc524682949"/>
      <w:bookmarkStart w:id="93" w:name="_Toc72830138"/>
      <w:bookmarkStart w:id="94" w:name="_Toc73367785"/>
      <w:r w:rsidRPr="00BF702F">
        <w:rPr>
          <w:color w:val="0070C0"/>
        </w:rPr>
        <w:t>«</w:t>
      </w:r>
      <w:r w:rsidR="00CB567D">
        <w:rPr>
          <w:color w:val="0070C0"/>
        </w:rPr>
        <w:t>0</w:t>
      </w:r>
      <w:ins w:id="95" w:author="Елена Решева" w:date="2022-11-02T08:54:00Z">
        <w:r w:rsidR="002131EA">
          <w:rPr>
            <w:color w:val="0070C0"/>
          </w:rPr>
          <w:t>7</w:t>
        </w:r>
      </w:ins>
      <w:del w:id="96" w:author="Елена Решева" w:date="2022-11-02T08:54:00Z">
        <w:r w:rsidR="00CB567D" w:rsidDel="002131EA">
          <w:rPr>
            <w:color w:val="0070C0"/>
          </w:rPr>
          <w:delText>6</w:delText>
        </w:r>
      </w:del>
      <w:r w:rsidRPr="00BF702F">
        <w:rPr>
          <w:color w:val="0070C0"/>
        </w:rPr>
        <w:t xml:space="preserve">» </w:t>
      </w:r>
      <w:r w:rsidR="00CB567D">
        <w:rPr>
          <w:color w:val="0070C0"/>
        </w:rPr>
        <w:t>декабря</w:t>
      </w:r>
      <w:r w:rsidRPr="00BF702F">
        <w:rPr>
          <w:color w:val="0070C0"/>
        </w:rPr>
        <w:t xml:space="preserve"> </w:t>
      </w:r>
      <w:r w:rsidR="00E80872" w:rsidRPr="00BF702F">
        <w:rPr>
          <w:color w:val="0070C0"/>
        </w:rPr>
        <w:t>202</w:t>
      </w:r>
      <w:r w:rsidR="00573ED4" w:rsidRPr="00BF702F">
        <w:rPr>
          <w:color w:val="0070C0"/>
        </w:rPr>
        <w:t>2</w:t>
      </w:r>
      <w:r w:rsidRPr="00BF702F">
        <w:rPr>
          <w:color w:val="0070C0"/>
        </w:rPr>
        <w:t xml:space="preserve"> года,</w:t>
      </w:r>
      <w:r w:rsidRPr="00BF702F">
        <w:rPr>
          <w:color w:val="548DD4"/>
        </w:rPr>
        <w:t xml:space="preserve"> </w:t>
      </w:r>
      <w:r w:rsidR="00E05201" w:rsidRPr="00BF702F">
        <w:t>в порядке,</w:t>
      </w:r>
      <w:r w:rsidRPr="00BF702F">
        <w:t xml:space="preserve"> определенном инструкциями и регламентом электронной торговой площадки.</w:t>
      </w:r>
      <w:bookmarkEnd w:id="92"/>
      <w:bookmarkEnd w:id="93"/>
      <w:bookmarkEnd w:id="94"/>
    </w:p>
    <w:p w14:paraId="0926517E" w14:textId="77777777" w:rsidR="009D502C" w:rsidRPr="00BF702F" w:rsidRDefault="009D502C" w:rsidP="00EA30B3">
      <w:pPr>
        <w:pStyle w:val="af8"/>
        <w:widowControl/>
        <w:autoSpaceDE/>
        <w:autoSpaceDN/>
        <w:adjustRightInd/>
        <w:ind w:left="567"/>
        <w:jc w:val="both"/>
        <w:outlineLvl w:val="0"/>
      </w:pPr>
    </w:p>
    <w:p w14:paraId="1E1116EF" w14:textId="77777777" w:rsidR="004C12BA" w:rsidRPr="00BF702F" w:rsidRDefault="004C12BA" w:rsidP="001920D7">
      <w:pPr>
        <w:pStyle w:val="af8"/>
        <w:widowControl/>
        <w:numPr>
          <w:ilvl w:val="0"/>
          <w:numId w:val="29"/>
        </w:numPr>
        <w:tabs>
          <w:tab w:val="num" w:pos="567"/>
        </w:tabs>
        <w:autoSpaceDE/>
        <w:autoSpaceDN/>
        <w:adjustRightInd/>
        <w:ind w:left="567" w:hanging="567"/>
        <w:jc w:val="both"/>
        <w:outlineLvl w:val="0"/>
      </w:pPr>
      <w:bookmarkStart w:id="97" w:name="_Toc524682950"/>
      <w:bookmarkStart w:id="98" w:name="_Toc72830139"/>
      <w:bookmarkStart w:id="99" w:name="_Toc73367786"/>
      <w:r w:rsidRPr="00BF702F">
        <w:rPr>
          <w:b/>
        </w:rPr>
        <w:t>Дата рассмотрения и оценки вторых частей заявок на участие в закупке</w:t>
      </w:r>
      <w:r w:rsidR="00E15099" w:rsidRPr="00BF702F">
        <w:rPr>
          <w:b/>
        </w:rPr>
        <w:t>,</w:t>
      </w:r>
      <w:r w:rsidR="00B54C1C" w:rsidRPr="00BF702F">
        <w:rPr>
          <w:b/>
        </w:rPr>
        <w:t xml:space="preserve"> </w:t>
      </w:r>
      <w:r w:rsidR="002D6545" w:rsidRPr="00BF702F">
        <w:rPr>
          <w:b/>
        </w:rPr>
        <w:t>и ценовых предложений</w:t>
      </w:r>
      <w:r w:rsidRPr="00BF702F">
        <w:rPr>
          <w:b/>
        </w:rPr>
        <w:t>:</w:t>
      </w:r>
      <w:bookmarkEnd w:id="97"/>
      <w:bookmarkEnd w:id="98"/>
      <w:bookmarkEnd w:id="99"/>
    </w:p>
    <w:p w14:paraId="10A97F3B" w14:textId="76C25BAE" w:rsidR="00EA30B3" w:rsidRDefault="004C12BA" w:rsidP="004C12BA">
      <w:pPr>
        <w:pStyle w:val="af8"/>
        <w:widowControl/>
        <w:autoSpaceDE/>
        <w:autoSpaceDN/>
        <w:adjustRightInd/>
        <w:ind w:left="567"/>
        <w:jc w:val="both"/>
        <w:outlineLvl w:val="0"/>
      </w:pPr>
      <w:bookmarkStart w:id="100" w:name="_Toc524682951"/>
      <w:bookmarkStart w:id="101" w:name="_Toc72830140"/>
      <w:bookmarkStart w:id="102" w:name="_Toc73367787"/>
      <w:r w:rsidRPr="00BF702F">
        <w:rPr>
          <w:color w:val="0070C0"/>
        </w:rPr>
        <w:t>«</w:t>
      </w:r>
      <w:r w:rsidR="00CB567D">
        <w:rPr>
          <w:color w:val="0070C0"/>
        </w:rPr>
        <w:t>0</w:t>
      </w:r>
      <w:del w:id="103" w:author="Елена Решева" w:date="2022-11-02T08:54:00Z">
        <w:r w:rsidR="00CB567D" w:rsidDel="002131EA">
          <w:rPr>
            <w:color w:val="0070C0"/>
          </w:rPr>
          <w:delText>7</w:delText>
        </w:r>
      </w:del>
      <w:ins w:id="104" w:author="Елена Решева" w:date="2022-11-02T08:54:00Z">
        <w:r w:rsidR="002131EA">
          <w:rPr>
            <w:color w:val="0070C0"/>
          </w:rPr>
          <w:t>8</w:t>
        </w:r>
      </w:ins>
      <w:r w:rsidRPr="00BF702F">
        <w:rPr>
          <w:color w:val="0070C0"/>
        </w:rPr>
        <w:t xml:space="preserve">» </w:t>
      </w:r>
      <w:r w:rsidR="00CB567D">
        <w:rPr>
          <w:color w:val="0070C0"/>
        </w:rPr>
        <w:t>декабря</w:t>
      </w:r>
      <w:r w:rsidRPr="00BF702F">
        <w:rPr>
          <w:color w:val="0070C0"/>
        </w:rPr>
        <w:t xml:space="preserve"> </w:t>
      </w:r>
      <w:r w:rsidR="00E80872" w:rsidRPr="00BF702F">
        <w:rPr>
          <w:color w:val="0070C0"/>
        </w:rPr>
        <w:t>202</w:t>
      </w:r>
      <w:r w:rsidR="00573ED4" w:rsidRPr="00BF702F">
        <w:rPr>
          <w:color w:val="0070C0"/>
        </w:rPr>
        <w:t>2 года</w:t>
      </w:r>
      <w:r w:rsidRPr="00BF702F">
        <w:t xml:space="preserve">, </w:t>
      </w:r>
      <w:r w:rsidR="00E05201" w:rsidRPr="00BF702F">
        <w:t>в порядке,</w:t>
      </w:r>
      <w:r w:rsidRPr="00BF702F">
        <w:t xml:space="preserve"> определенном инструкциями и регламентом электронной торговой площадки.</w:t>
      </w:r>
      <w:bookmarkEnd w:id="100"/>
      <w:bookmarkEnd w:id="101"/>
      <w:bookmarkEnd w:id="102"/>
    </w:p>
    <w:p w14:paraId="5182BAF2" w14:textId="77777777" w:rsidR="009D502C" w:rsidRPr="00EA30B3" w:rsidRDefault="009D502C" w:rsidP="00EA30B3">
      <w:pPr>
        <w:pStyle w:val="af8"/>
        <w:widowControl/>
        <w:autoSpaceDE/>
        <w:autoSpaceDN/>
        <w:adjustRightInd/>
        <w:ind w:left="567"/>
        <w:jc w:val="both"/>
        <w:outlineLvl w:val="0"/>
      </w:pPr>
    </w:p>
    <w:p w14:paraId="1F4ABED1" w14:textId="77777777" w:rsidR="00EA30B3" w:rsidRPr="00EA30B3" w:rsidRDefault="00EA30B3" w:rsidP="001920D7">
      <w:pPr>
        <w:pStyle w:val="af8"/>
        <w:widowControl/>
        <w:numPr>
          <w:ilvl w:val="0"/>
          <w:numId w:val="29"/>
        </w:numPr>
        <w:tabs>
          <w:tab w:val="num" w:pos="567"/>
        </w:tabs>
        <w:autoSpaceDE/>
        <w:autoSpaceDN/>
        <w:adjustRightInd/>
        <w:ind w:left="567" w:hanging="567"/>
        <w:jc w:val="both"/>
        <w:outlineLvl w:val="0"/>
      </w:pPr>
      <w:bookmarkStart w:id="105" w:name="_Toc524682952"/>
      <w:bookmarkStart w:id="106" w:name="_Toc72830141"/>
      <w:bookmarkStart w:id="107" w:name="_Toc73367788"/>
      <w:r>
        <w:rPr>
          <w:b/>
        </w:rPr>
        <w:t>Отмена з</w:t>
      </w:r>
      <w:r w:rsidRPr="00D06F3A">
        <w:rPr>
          <w:b/>
        </w:rPr>
        <w:t>акупки:</w:t>
      </w:r>
      <w:bookmarkEnd w:id="105"/>
      <w:bookmarkEnd w:id="106"/>
      <w:bookmarkEnd w:id="107"/>
    </w:p>
    <w:p w14:paraId="118716CB" w14:textId="77777777" w:rsidR="00C16332" w:rsidRDefault="00624094" w:rsidP="00C16332">
      <w:pPr>
        <w:pStyle w:val="af8"/>
        <w:widowControl/>
        <w:autoSpaceDE/>
        <w:autoSpaceDN/>
        <w:adjustRightInd/>
        <w:ind w:left="567"/>
        <w:jc w:val="both"/>
        <w:outlineLvl w:val="0"/>
      </w:pPr>
      <w:bookmarkStart w:id="108" w:name="_Toc72830142"/>
      <w:bookmarkStart w:id="109" w:name="_Toc73367789"/>
      <w:r w:rsidRPr="00624094">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17611D">
        <w:t>П</w:t>
      </w:r>
      <w:r w:rsidR="00C16332">
        <w:t>о истечении срока отмены закупки</w:t>
      </w:r>
      <w:r w:rsidR="00C16332"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108"/>
      <w:bookmarkEnd w:id="109"/>
    </w:p>
    <w:p w14:paraId="06822C70" w14:textId="77777777" w:rsidR="009D502C" w:rsidRPr="00EA30B3" w:rsidRDefault="009D502C" w:rsidP="00EA30B3">
      <w:pPr>
        <w:pStyle w:val="af8"/>
        <w:widowControl/>
        <w:autoSpaceDE/>
        <w:autoSpaceDN/>
        <w:adjustRightInd/>
        <w:ind w:left="567"/>
        <w:jc w:val="both"/>
        <w:outlineLvl w:val="0"/>
      </w:pPr>
    </w:p>
    <w:p w14:paraId="4AEF6B20" w14:textId="3F0E8CC8" w:rsidR="00EA30B3" w:rsidRPr="00EA30B3" w:rsidRDefault="00EA30B3" w:rsidP="001920D7">
      <w:pPr>
        <w:pStyle w:val="af8"/>
        <w:widowControl/>
        <w:numPr>
          <w:ilvl w:val="0"/>
          <w:numId w:val="29"/>
        </w:numPr>
        <w:autoSpaceDE/>
        <w:autoSpaceDN/>
        <w:adjustRightInd/>
        <w:ind w:left="567" w:hanging="567"/>
        <w:jc w:val="both"/>
        <w:outlineLvl w:val="0"/>
      </w:pPr>
      <w:bookmarkStart w:id="110" w:name="_Toc524682954"/>
      <w:bookmarkStart w:id="111" w:name="_Toc72830143"/>
      <w:bookmarkStart w:id="112" w:name="_Toc73367790"/>
      <w:r w:rsidRPr="001850A5">
        <w:rPr>
          <w:b/>
        </w:rPr>
        <w:t>Обеспечение заявки на участие в закупке:</w:t>
      </w:r>
      <w:r w:rsidRPr="00A921E1">
        <w:t xml:space="preserve"> </w:t>
      </w:r>
      <w:r w:rsidRPr="00463479">
        <w:rPr>
          <w:color w:val="4F81BD" w:themeColor="accent1"/>
        </w:rPr>
        <w:t>не требуется</w:t>
      </w:r>
      <w:r>
        <w:rPr>
          <w:b/>
          <w:color w:val="4F81BD" w:themeColor="accent1"/>
        </w:rPr>
        <w:t>.</w:t>
      </w:r>
      <w:bookmarkEnd w:id="110"/>
      <w:bookmarkEnd w:id="111"/>
      <w:bookmarkEnd w:id="112"/>
    </w:p>
    <w:p w14:paraId="369B16A3" w14:textId="77777777" w:rsidR="009D502C" w:rsidRPr="00EA30B3" w:rsidRDefault="009D502C" w:rsidP="00EA30B3">
      <w:pPr>
        <w:pStyle w:val="af8"/>
        <w:widowControl/>
        <w:autoSpaceDE/>
        <w:autoSpaceDN/>
        <w:adjustRightInd/>
        <w:ind w:left="567"/>
        <w:jc w:val="both"/>
        <w:outlineLvl w:val="0"/>
      </w:pPr>
    </w:p>
    <w:p w14:paraId="76C044C0" w14:textId="77777777" w:rsidR="00EA30B3" w:rsidRPr="00EA30B3" w:rsidRDefault="00EA30B3" w:rsidP="001920D7">
      <w:pPr>
        <w:pStyle w:val="af8"/>
        <w:widowControl/>
        <w:numPr>
          <w:ilvl w:val="0"/>
          <w:numId w:val="29"/>
        </w:numPr>
        <w:autoSpaceDE/>
        <w:autoSpaceDN/>
        <w:adjustRightInd/>
        <w:ind w:left="567" w:hanging="567"/>
        <w:jc w:val="both"/>
        <w:outlineLvl w:val="0"/>
      </w:pPr>
      <w:bookmarkStart w:id="113" w:name="_Toc524682956"/>
      <w:bookmarkStart w:id="114" w:name="_Toc72830145"/>
      <w:bookmarkStart w:id="115" w:name="_Toc73367792"/>
      <w:r w:rsidRPr="00926237">
        <w:rPr>
          <w:b/>
        </w:rPr>
        <w:t>Требования, предъявляемые к участникам закупки:</w:t>
      </w:r>
      <w:bookmarkEnd w:id="113"/>
      <w:bookmarkEnd w:id="114"/>
      <w:bookmarkEnd w:id="115"/>
    </w:p>
    <w:p w14:paraId="491A7C46" w14:textId="77777777" w:rsidR="00717734" w:rsidRDefault="00EA30B3" w:rsidP="00717734">
      <w:pPr>
        <w:pStyle w:val="af8"/>
        <w:widowControl/>
        <w:autoSpaceDE/>
        <w:autoSpaceDN/>
        <w:adjustRightInd/>
        <w:ind w:left="567"/>
        <w:jc w:val="both"/>
        <w:outlineLvl w:val="0"/>
      </w:pPr>
      <w:bookmarkStart w:id="116" w:name="_Toc524682957"/>
      <w:bookmarkStart w:id="117" w:name="_Toc72830146"/>
      <w:bookmarkStart w:id="118" w:name="_Toc73367793"/>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6"/>
      <w:r w:rsidR="00717734">
        <w:t>№ 209-ФЗ «О развитии малого и среднего предпринимательства в Российской Федерации», ф</w:t>
      </w:r>
      <w:r w:rsidR="00717734" w:rsidRPr="0043322D">
        <w:t xml:space="preserve">изические лица, </w:t>
      </w:r>
      <w:r w:rsidR="00717734">
        <w:t>или</w:t>
      </w:r>
      <w:r w:rsidR="00717734" w:rsidRPr="0043322D">
        <w:t xml:space="preserve"> индивидуальны</w:t>
      </w:r>
      <w:r w:rsidR="00717734">
        <w:t>е</w:t>
      </w:r>
      <w:r w:rsidR="00717734" w:rsidRPr="0043322D">
        <w:t xml:space="preserve"> предприниматели</w:t>
      </w:r>
      <w:r w:rsidR="00717734">
        <w:t>,</w:t>
      </w:r>
      <w:r w:rsidR="00717734" w:rsidRPr="0043322D">
        <w:t xml:space="preserve"> применяющие специальный налоговый режим "Налог на профессиональный доход"</w:t>
      </w:r>
      <w:r w:rsidR="00717734">
        <w:t xml:space="preserve"> (в соответствии с действующим законодательством). Иные требования, предъявляемые к </w:t>
      </w:r>
      <w:r w:rsidR="00717734">
        <w:lastRenderedPageBreak/>
        <w:t>участникам закупки,</w:t>
      </w:r>
      <w:r w:rsidR="00717734" w:rsidRPr="009602BE">
        <w:rPr>
          <w:rStyle w:val="FontStyle128"/>
          <w:color w:val="auto"/>
          <w:sz w:val="24"/>
          <w:szCs w:val="24"/>
        </w:rPr>
        <w:t xml:space="preserve"> </w:t>
      </w:r>
      <w:r w:rsidR="00717734">
        <w:rPr>
          <w:rStyle w:val="FontStyle128"/>
          <w:color w:val="auto"/>
          <w:sz w:val="24"/>
          <w:szCs w:val="24"/>
        </w:rPr>
        <w:t xml:space="preserve">установлены в </w:t>
      </w:r>
      <w:r w:rsidR="00717734">
        <w:t>Разделе</w:t>
      </w:r>
      <w:r w:rsidR="00717734" w:rsidRPr="002B196D">
        <w:t xml:space="preserve"> </w:t>
      </w:r>
      <w:r w:rsidR="00717734">
        <w:t>5</w:t>
      </w:r>
      <w:r w:rsidR="00717734" w:rsidRPr="002B196D">
        <w:t xml:space="preserve"> </w:t>
      </w:r>
      <w:r w:rsidR="00717734">
        <w:t>«</w:t>
      </w:r>
      <w:r w:rsidR="00717734" w:rsidRPr="00873972">
        <w:t>Требования, предъявляемые к участникам закупки</w:t>
      </w:r>
      <w:r w:rsidR="00717734">
        <w:t>».</w:t>
      </w:r>
      <w:bookmarkEnd w:id="117"/>
      <w:bookmarkEnd w:id="118"/>
    </w:p>
    <w:p w14:paraId="181E7375" w14:textId="77777777" w:rsidR="009D502C" w:rsidRPr="00EA30B3" w:rsidRDefault="009D502C" w:rsidP="00EA30B3">
      <w:pPr>
        <w:pStyle w:val="af8"/>
        <w:widowControl/>
        <w:autoSpaceDE/>
        <w:autoSpaceDN/>
        <w:adjustRightInd/>
        <w:ind w:left="567"/>
        <w:jc w:val="both"/>
        <w:outlineLvl w:val="0"/>
      </w:pPr>
    </w:p>
    <w:p w14:paraId="634003CD" w14:textId="77777777" w:rsidR="00EA30B3" w:rsidRPr="00EA30B3" w:rsidRDefault="00EA30B3" w:rsidP="001920D7">
      <w:pPr>
        <w:pStyle w:val="af8"/>
        <w:widowControl/>
        <w:numPr>
          <w:ilvl w:val="0"/>
          <w:numId w:val="29"/>
        </w:numPr>
        <w:autoSpaceDE/>
        <w:autoSpaceDN/>
        <w:adjustRightInd/>
        <w:ind w:left="567" w:hanging="567"/>
        <w:jc w:val="both"/>
        <w:outlineLvl w:val="0"/>
      </w:pPr>
      <w:bookmarkStart w:id="119" w:name="_Toc524682958"/>
      <w:bookmarkStart w:id="120" w:name="_Toc72830147"/>
      <w:bookmarkStart w:id="121" w:name="_Toc73367794"/>
      <w:r w:rsidRPr="00EA30B3">
        <w:rPr>
          <w:b/>
        </w:rPr>
        <w:t>Сведения о предоставлении преференций: предоставляются.</w:t>
      </w:r>
      <w:bookmarkEnd w:id="119"/>
      <w:bookmarkEnd w:id="120"/>
      <w:bookmarkEnd w:id="121"/>
    </w:p>
    <w:p w14:paraId="29DEC76F" w14:textId="77777777" w:rsidR="00EA30B3" w:rsidRDefault="00EA30B3" w:rsidP="00CE226F">
      <w:pPr>
        <w:pStyle w:val="af8"/>
        <w:widowControl/>
        <w:autoSpaceDE/>
        <w:autoSpaceDN/>
        <w:adjustRightInd/>
        <w:ind w:left="567"/>
        <w:jc w:val="both"/>
        <w:outlineLvl w:val="0"/>
        <w:rPr>
          <w:color w:val="000000"/>
        </w:rPr>
      </w:pPr>
      <w:bookmarkStart w:id="122" w:name="_Toc524682959"/>
      <w:bookmarkStart w:id="123" w:name="_Toc72830148"/>
      <w:bookmarkStart w:id="124" w:name="_Toc73367795"/>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122"/>
      <w:bookmarkEnd w:id="123"/>
      <w:bookmarkEnd w:id="124"/>
    </w:p>
    <w:p w14:paraId="6295BFBE" w14:textId="77777777" w:rsidR="00FE77E5" w:rsidRPr="00EA30B3" w:rsidRDefault="00FE77E5" w:rsidP="00CE226F">
      <w:pPr>
        <w:pStyle w:val="af8"/>
        <w:widowControl/>
        <w:autoSpaceDE/>
        <w:autoSpaceDN/>
        <w:adjustRightInd/>
        <w:ind w:left="567"/>
        <w:jc w:val="both"/>
        <w:outlineLvl w:val="0"/>
      </w:pPr>
    </w:p>
    <w:p w14:paraId="25E9D4BC" w14:textId="08F56C10" w:rsidR="00EA30B3" w:rsidRPr="00EA30B3" w:rsidRDefault="00EA30B3" w:rsidP="001920D7">
      <w:pPr>
        <w:pStyle w:val="af8"/>
        <w:widowControl/>
        <w:numPr>
          <w:ilvl w:val="0"/>
          <w:numId w:val="29"/>
        </w:numPr>
        <w:autoSpaceDE/>
        <w:autoSpaceDN/>
        <w:adjustRightInd/>
        <w:ind w:left="567" w:hanging="567"/>
        <w:jc w:val="both"/>
        <w:outlineLvl w:val="0"/>
      </w:pPr>
      <w:bookmarkStart w:id="125" w:name="_Toc524682960"/>
      <w:bookmarkStart w:id="126" w:name="_Toc72830149"/>
      <w:bookmarkStart w:id="127" w:name="_Toc73367796"/>
      <w:r w:rsidRPr="000063E4">
        <w:rPr>
          <w:b/>
        </w:rPr>
        <w:t>Обеспечение исполнения договора</w:t>
      </w:r>
      <w:r w:rsidRPr="00463479">
        <w:rPr>
          <w:b/>
        </w:rPr>
        <w:t xml:space="preserve">: </w:t>
      </w:r>
      <w:r w:rsidRPr="00463479">
        <w:rPr>
          <w:color w:val="4F81BD" w:themeColor="accent1"/>
        </w:rPr>
        <w:t>не требуется</w:t>
      </w:r>
      <w:bookmarkEnd w:id="125"/>
      <w:bookmarkEnd w:id="126"/>
      <w:bookmarkEnd w:id="127"/>
    </w:p>
    <w:p w14:paraId="16336D75" w14:textId="77777777" w:rsidR="00FE77E5" w:rsidRPr="00EA30B3" w:rsidRDefault="00FE77E5" w:rsidP="00CE226F">
      <w:pPr>
        <w:pStyle w:val="af8"/>
        <w:widowControl/>
        <w:autoSpaceDE/>
        <w:autoSpaceDN/>
        <w:adjustRightInd/>
        <w:ind w:left="567"/>
        <w:jc w:val="both"/>
        <w:outlineLvl w:val="0"/>
      </w:pPr>
    </w:p>
    <w:p w14:paraId="4DFAE803" w14:textId="77777777" w:rsidR="00EA30B3" w:rsidRPr="00EA30B3" w:rsidRDefault="00EA30B3" w:rsidP="001920D7">
      <w:pPr>
        <w:pStyle w:val="af8"/>
        <w:widowControl/>
        <w:numPr>
          <w:ilvl w:val="0"/>
          <w:numId w:val="29"/>
        </w:numPr>
        <w:autoSpaceDE/>
        <w:autoSpaceDN/>
        <w:adjustRightInd/>
        <w:ind w:left="567" w:hanging="567"/>
        <w:jc w:val="both"/>
        <w:outlineLvl w:val="0"/>
      </w:pPr>
      <w:bookmarkStart w:id="128" w:name="_Toc524682965"/>
      <w:bookmarkStart w:id="129" w:name="_Toc72830154"/>
      <w:bookmarkStart w:id="130" w:name="_Toc73367801"/>
      <w:r>
        <w:rPr>
          <w:b/>
        </w:rPr>
        <w:t>Итоговый протокол</w:t>
      </w:r>
      <w:r w:rsidR="005807E1" w:rsidRPr="00412205">
        <w:rPr>
          <w:b/>
        </w:rPr>
        <w:t>/</w:t>
      </w:r>
      <w:r w:rsidR="005807E1">
        <w:rPr>
          <w:b/>
        </w:rPr>
        <w:t>Подведение итогов закупки</w:t>
      </w:r>
      <w:r w:rsidRPr="001D553C">
        <w:rPr>
          <w:b/>
        </w:rPr>
        <w:t>:</w:t>
      </w:r>
      <w:bookmarkEnd w:id="128"/>
      <w:bookmarkEnd w:id="129"/>
      <w:bookmarkEnd w:id="130"/>
    </w:p>
    <w:p w14:paraId="2DA39202" w14:textId="77777777" w:rsidR="00EA30B3" w:rsidRDefault="00EA30B3" w:rsidP="00CE226F">
      <w:pPr>
        <w:pStyle w:val="af8"/>
        <w:widowControl/>
        <w:autoSpaceDE/>
        <w:autoSpaceDN/>
        <w:adjustRightInd/>
        <w:ind w:left="567"/>
        <w:jc w:val="both"/>
        <w:outlineLvl w:val="0"/>
      </w:pPr>
      <w:bookmarkStart w:id="131" w:name="_Toc524682966"/>
      <w:bookmarkStart w:id="132" w:name="_Toc72830155"/>
      <w:bookmarkStart w:id="133" w:name="_Toc73367802"/>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131"/>
      <w:bookmarkEnd w:id="132"/>
      <w:bookmarkEnd w:id="133"/>
    </w:p>
    <w:p w14:paraId="7725252C" w14:textId="26330F74" w:rsidR="004C12BA" w:rsidRDefault="004C12BA" w:rsidP="00CE226F">
      <w:pPr>
        <w:pStyle w:val="af8"/>
        <w:widowControl/>
        <w:autoSpaceDE/>
        <w:autoSpaceDN/>
        <w:adjustRightInd/>
        <w:ind w:left="567"/>
        <w:jc w:val="both"/>
        <w:outlineLvl w:val="0"/>
      </w:pPr>
      <w:bookmarkStart w:id="134" w:name="_Toc524682967"/>
      <w:bookmarkStart w:id="135" w:name="_Toc72830156"/>
      <w:bookmarkStart w:id="136" w:name="_Toc73367803"/>
      <w:r>
        <w:t>Д</w:t>
      </w:r>
      <w:r w:rsidRPr="002844ED">
        <w:t xml:space="preserve">ата подведения итогов: </w:t>
      </w:r>
      <w:r w:rsidR="00FE70A2">
        <w:t xml:space="preserve">до </w:t>
      </w:r>
      <w:r w:rsidRPr="00BF702F">
        <w:rPr>
          <w:color w:val="0070C0"/>
        </w:rPr>
        <w:t>[«</w:t>
      </w:r>
      <w:r w:rsidR="00CB567D">
        <w:rPr>
          <w:color w:val="0070C0"/>
        </w:rPr>
        <w:t>0</w:t>
      </w:r>
      <w:del w:id="137" w:author="Елена Решева" w:date="2022-11-02T08:54:00Z">
        <w:r w:rsidR="00CB567D" w:rsidDel="002131EA">
          <w:rPr>
            <w:color w:val="0070C0"/>
          </w:rPr>
          <w:delText>7</w:delText>
        </w:r>
      </w:del>
      <w:ins w:id="138" w:author="Елена Решева" w:date="2022-11-02T08:54:00Z">
        <w:r w:rsidR="002131EA">
          <w:rPr>
            <w:color w:val="0070C0"/>
          </w:rPr>
          <w:t>8</w:t>
        </w:r>
      </w:ins>
      <w:bookmarkStart w:id="139" w:name="_GoBack"/>
      <w:bookmarkEnd w:id="139"/>
      <w:r w:rsidRPr="00BF702F">
        <w:rPr>
          <w:color w:val="0070C0"/>
        </w:rPr>
        <w:t xml:space="preserve">» </w:t>
      </w:r>
      <w:r w:rsidR="00CB567D">
        <w:rPr>
          <w:color w:val="0070C0"/>
        </w:rPr>
        <w:t>декабря</w:t>
      </w:r>
      <w:r w:rsidRPr="00BF702F">
        <w:rPr>
          <w:color w:val="0070C0"/>
        </w:rPr>
        <w:t xml:space="preserve"> </w:t>
      </w:r>
      <w:r w:rsidR="00E80872" w:rsidRPr="00BF702F">
        <w:rPr>
          <w:color w:val="0070C0"/>
        </w:rPr>
        <w:t>202</w:t>
      </w:r>
      <w:r w:rsidR="005F1308" w:rsidRPr="00BF702F">
        <w:rPr>
          <w:color w:val="0070C0"/>
        </w:rPr>
        <w:t>2</w:t>
      </w:r>
      <w:r w:rsidRPr="00BF702F">
        <w:rPr>
          <w:color w:val="0070C0"/>
        </w:rPr>
        <w:t xml:space="preserve"> года]</w:t>
      </w:r>
      <w:bookmarkEnd w:id="134"/>
      <w:bookmarkEnd w:id="135"/>
      <w:bookmarkEnd w:id="136"/>
    </w:p>
    <w:p w14:paraId="67101001" w14:textId="77777777" w:rsidR="00FE77E5" w:rsidRPr="00EA30B3" w:rsidRDefault="00FE77E5" w:rsidP="00CE226F">
      <w:pPr>
        <w:pStyle w:val="af8"/>
        <w:widowControl/>
        <w:autoSpaceDE/>
        <w:autoSpaceDN/>
        <w:adjustRightInd/>
        <w:ind w:left="567"/>
        <w:jc w:val="both"/>
        <w:outlineLvl w:val="0"/>
      </w:pPr>
    </w:p>
    <w:p w14:paraId="6E42DC7D" w14:textId="77777777" w:rsidR="00EA30B3" w:rsidRPr="00EA30B3" w:rsidRDefault="00EA30B3" w:rsidP="001920D7">
      <w:pPr>
        <w:pStyle w:val="af8"/>
        <w:widowControl/>
        <w:numPr>
          <w:ilvl w:val="0"/>
          <w:numId w:val="29"/>
        </w:numPr>
        <w:autoSpaceDE/>
        <w:autoSpaceDN/>
        <w:adjustRightInd/>
        <w:ind w:left="567" w:hanging="567"/>
        <w:jc w:val="both"/>
        <w:outlineLvl w:val="0"/>
      </w:pPr>
      <w:bookmarkStart w:id="140" w:name="_Toc524682968"/>
      <w:bookmarkStart w:id="141" w:name="_Toc72830157"/>
      <w:bookmarkStart w:id="142" w:name="_Toc73367804"/>
      <w:r w:rsidRPr="00EA30B3">
        <w:rPr>
          <w:b/>
        </w:rPr>
        <w:t>Заключение договора по результатам закупки:</w:t>
      </w:r>
      <w:bookmarkEnd w:id="140"/>
      <w:bookmarkEnd w:id="141"/>
      <w:bookmarkEnd w:id="142"/>
    </w:p>
    <w:p w14:paraId="1611975B" w14:textId="77777777" w:rsidR="00EA30B3" w:rsidRDefault="00EA30B3" w:rsidP="00CE226F">
      <w:pPr>
        <w:pStyle w:val="af8"/>
        <w:widowControl/>
        <w:autoSpaceDE/>
        <w:autoSpaceDN/>
        <w:adjustRightInd/>
        <w:ind w:left="567"/>
        <w:jc w:val="both"/>
        <w:outlineLvl w:val="0"/>
      </w:pPr>
      <w:bookmarkStart w:id="143" w:name="_Toc524682969"/>
      <w:bookmarkStart w:id="144" w:name="_Toc72830158"/>
      <w:bookmarkStart w:id="145" w:name="_Toc73367805"/>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143"/>
      <w:bookmarkEnd w:id="144"/>
      <w:bookmarkEnd w:id="145"/>
    </w:p>
    <w:p w14:paraId="3BE83FEC" w14:textId="77777777" w:rsidR="00FE77E5" w:rsidRPr="00EA30B3" w:rsidRDefault="00FE77E5" w:rsidP="00CE226F">
      <w:pPr>
        <w:pStyle w:val="af8"/>
        <w:widowControl/>
        <w:autoSpaceDE/>
        <w:autoSpaceDN/>
        <w:adjustRightInd/>
        <w:ind w:left="567"/>
        <w:jc w:val="both"/>
        <w:outlineLvl w:val="0"/>
      </w:pPr>
    </w:p>
    <w:p w14:paraId="57E90D9C" w14:textId="77777777" w:rsidR="00EA30B3" w:rsidRPr="00EA30B3" w:rsidRDefault="00EA30B3" w:rsidP="001920D7">
      <w:pPr>
        <w:pStyle w:val="af8"/>
        <w:widowControl/>
        <w:numPr>
          <w:ilvl w:val="0"/>
          <w:numId w:val="29"/>
        </w:numPr>
        <w:autoSpaceDE/>
        <w:autoSpaceDN/>
        <w:adjustRightInd/>
        <w:ind w:left="567" w:hanging="567"/>
        <w:jc w:val="both"/>
        <w:outlineLvl w:val="0"/>
      </w:pPr>
      <w:bookmarkStart w:id="146" w:name="_Toc524682970"/>
      <w:bookmarkStart w:id="147" w:name="_Toc72830159"/>
      <w:bookmarkStart w:id="148" w:name="_Toc73367806"/>
      <w:r w:rsidRPr="00926237">
        <w:rPr>
          <w:b/>
        </w:rPr>
        <w:t xml:space="preserve">Привлечение субподрядчиков (соисполнителей): </w:t>
      </w:r>
      <w:r w:rsidR="004C12BA">
        <w:t>в соответствии с разделом 7 «Техническая часть» Закупочной документации.</w:t>
      </w:r>
      <w:bookmarkEnd w:id="146"/>
      <w:bookmarkEnd w:id="147"/>
      <w:bookmarkEnd w:id="148"/>
    </w:p>
    <w:p w14:paraId="22BC0173" w14:textId="77777777" w:rsidR="00EA30B3" w:rsidRPr="00EA30B3" w:rsidRDefault="00EA30B3" w:rsidP="00EA30B3">
      <w:pPr>
        <w:pStyle w:val="af8"/>
        <w:widowControl/>
        <w:autoSpaceDE/>
        <w:autoSpaceDN/>
        <w:adjustRightInd/>
        <w:ind w:left="567"/>
        <w:jc w:val="both"/>
        <w:outlineLvl w:val="0"/>
      </w:pPr>
    </w:p>
    <w:p w14:paraId="21906236" w14:textId="77777777" w:rsidR="00EA30B3" w:rsidRPr="00E26274" w:rsidRDefault="00EA30B3" w:rsidP="001920D7">
      <w:pPr>
        <w:pStyle w:val="af8"/>
        <w:widowControl/>
        <w:numPr>
          <w:ilvl w:val="0"/>
          <w:numId w:val="29"/>
        </w:numPr>
        <w:autoSpaceDE/>
        <w:autoSpaceDN/>
        <w:adjustRightInd/>
        <w:ind w:left="567" w:hanging="567"/>
        <w:jc w:val="both"/>
        <w:outlineLvl w:val="0"/>
      </w:pPr>
      <w:bookmarkStart w:id="149" w:name="_Toc524682971"/>
      <w:bookmarkStart w:id="150" w:name="_Toc72830160"/>
      <w:bookmarkStart w:id="151" w:name="_Toc73367807"/>
      <w:r w:rsidRPr="00926237">
        <w:rPr>
          <w:b/>
        </w:rPr>
        <w:t>Максимальный срок оплаты по договору (отдельному этапу договора):</w:t>
      </w:r>
      <w:bookmarkEnd w:id="149"/>
      <w:bookmarkEnd w:id="150"/>
      <w:bookmarkEnd w:id="151"/>
    </w:p>
    <w:p w14:paraId="3B146565" w14:textId="77777777" w:rsidR="00E26274" w:rsidRDefault="00316A4E" w:rsidP="00E26274">
      <w:pPr>
        <w:pStyle w:val="af8"/>
        <w:widowControl/>
        <w:autoSpaceDE/>
        <w:autoSpaceDN/>
        <w:adjustRightInd/>
        <w:ind w:left="567"/>
        <w:jc w:val="both"/>
        <w:outlineLvl w:val="0"/>
      </w:pPr>
      <w:bookmarkStart w:id="152" w:name="_Toc524680356"/>
      <w:bookmarkStart w:id="153" w:name="_Toc524680552"/>
      <w:bookmarkStart w:id="154" w:name="_Toc524680750"/>
      <w:bookmarkStart w:id="155" w:name="_Toc524682972"/>
      <w:bookmarkStart w:id="156" w:name="_Toc72830161"/>
      <w:bookmarkStart w:id="157" w:name="_Toc73367808"/>
      <w:r w:rsidRPr="00C33094">
        <w:t xml:space="preserve">Не </w:t>
      </w:r>
      <w:bookmarkEnd w:id="152"/>
      <w:bookmarkEnd w:id="153"/>
      <w:bookmarkEnd w:id="154"/>
      <w:r w:rsidRPr="00A10CB7">
        <w:t>превышающи</w:t>
      </w:r>
      <w:r>
        <w:t>й</w:t>
      </w:r>
      <w:r w:rsidRPr="00A10CB7">
        <w:t xml:space="preserve"> срок, установленны</w:t>
      </w:r>
      <w:r>
        <w:t>й</w:t>
      </w:r>
      <w:r w:rsidRPr="00A10CB7">
        <w:t xml:space="preserve"> </w:t>
      </w:r>
      <w:r w:rsidR="00BF08E8">
        <w:t>П</w:t>
      </w:r>
      <w:r w:rsidR="00BF08E8" w:rsidRPr="00A10CB7">
        <w:t>остановлени</w:t>
      </w:r>
      <w:r w:rsidR="00BF08E8">
        <w:t>ем</w:t>
      </w:r>
      <w:r w:rsidRPr="00A10CB7">
        <w:t xml:space="preserve"> Правительства РФ от 11.12.2014 № 1352</w:t>
      </w:r>
      <w:r>
        <w:t xml:space="preserve"> </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t>.</w:t>
      </w:r>
      <w:bookmarkEnd w:id="155"/>
      <w:bookmarkEnd w:id="156"/>
      <w:bookmarkEnd w:id="157"/>
    </w:p>
    <w:p w14:paraId="18829AE0" w14:textId="77777777" w:rsidR="004C12BA" w:rsidRPr="00E26274" w:rsidRDefault="004C12BA" w:rsidP="00E26274">
      <w:pPr>
        <w:pStyle w:val="af8"/>
        <w:widowControl/>
        <w:autoSpaceDE/>
        <w:autoSpaceDN/>
        <w:adjustRightInd/>
        <w:ind w:left="567"/>
        <w:jc w:val="both"/>
        <w:outlineLvl w:val="0"/>
      </w:pPr>
    </w:p>
    <w:p w14:paraId="657C4C47" w14:textId="77777777" w:rsidR="00E26274" w:rsidRDefault="00E26274" w:rsidP="001920D7">
      <w:pPr>
        <w:pStyle w:val="af8"/>
        <w:widowControl/>
        <w:numPr>
          <w:ilvl w:val="0"/>
          <w:numId w:val="29"/>
        </w:numPr>
        <w:autoSpaceDE/>
        <w:autoSpaceDN/>
        <w:adjustRightInd/>
        <w:ind w:left="567" w:hanging="567"/>
        <w:jc w:val="both"/>
        <w:outlineLvl w:val="0"/>
        <w:rPr>
          <w:b/>
        </w:rPr>
      </w:pPr>
      <w:bookmarkStart w:id="158" w:name="_Toc524682973"/>
      <w:bookmarkStart w:id="159" w:name="_Toc72830162"/>
      <w:bookmarkStart w:id="160" w:name="_Toc73367809"/>
      <w:r w:rsidRPr="00E26274">
        <w:rPr>
          <w:b/>
        </w:rPr>
        <w:t>Критерии оценки и сопоставления заявок на участие в закупке:</w:t>
      </w:r>
      <w:bookmarkEnd w:id="158"/>
      <w:bookmarkEnd w:id="159"/>
      <w:bookmarkEnd w:id="160"/>
    </w:p>
    <w:p w14:paraId="6C8735E1" w14:textId="77777777" w:rsidR="00E26274" w:rsidRDefault="00E26274" w:rsidP="00E26274">
      <w:pPr>
        <w:pStyle w:val="af8"/>
        <w:widowControl/>
        <w:autoSpaceDE/>
        <w:autoSpaceDN/>
        <w:adjustRightInd/>
        <w:ind w:left="567"/>
        <w:jc w:val="both"/>
        <w:outlineLvl w:val="0"/>
        <w:rPr>
          <w:rStyle w:val="FontStyle128"/>
          <w:sz w:val="24"/>
          <w:szCs w:val="24"/>
        </w:rPr>
      </w:pPr>
      <w:bookmarkStart w:id="161" w:name="_Toc524682974"/>
      <w:bookmarkStart w:id="162" w:name="_Toc72830163"/>
      <w:bookmarkStart w:id="163" w:name="_Toc73367810"/>
      <w:r w:rsidRPr="00E26274">
        <w:rPr>
          <w:rStyle w:val="FontStyle128"/>
          <w:sz w:val="24"/>
          <w:szCs w:val="24"/>
        </w:rPr>
        <w:t xml:space="preserve">В соответствии с Разделом </w:t>
      </w:r>
      <w:r>
        <w:rPr>
          <w:rStyle w:val="FontStyle128"/>
          <w:sz w:val="24"/>
          <w:szCs w:val="24"/>
        </w:rPr>
        <w:t>9</w:t>
      </w:r>
      <w:r w:rsidRPr="00E26274">
        <w:rPr>
          <w:rStyle w:val="FontStyle128"/>
          <w:sz w:val="24"/>
          <w:szCs w:val="24"/>
        </w:rPr>
        <w:t xml:space="preserve"> Закупочной документации – Руководство по экспертной оценке.</w:t>
      </w:r>
      <w:bookmarkEnd w:id="161"/>
      <w:bookmarkEnd w:id="162"/>
      <w:bookmarkEnd w:id="163"/>
    </w:p>
    <w:p w14:paraId="1A2ADCC5" w14:textId="77777777" w:rsidR="004C12BA" w:rsidRPr="00E26274" w:rsidRDefault="004C12BA" w:rsidP="00E26274">
      <w:pPr>
        <w:pStyle w:val="af8"/>
        <w:widowControl/>
        <w:autoSpaceDE/>
        <w:autoSpaceDN/>
        <w:adjustRightInd/>
        <w:ind w:left="567"/>
        <w:jc w:val="both"/>
        <w:outlineLvl w:val="0"/>
        <w:rPr>
          <w:b/>
        </w:rPr>
      </w:pPr>
    </w:p>
    <w:p w14:paraId="796437EC" w14:textId="77777777" w:rsidR="00E26274" w:rsidRPr="00E26274" w:rsidRDefault="00E26274" w:rsidP="001920D7">
      <w:pPr>
        <w:pStyle w:val="af8"/>
        <w:widowControl/>
        <w:numPr>
          <w:ilvl w:val="0"/>
          <w:numId w:val="29"/>
        </w:numPr>
        <w:autoSpaceDE/>
        <w:autoSpaceDN/>
        <w:adjustRightInd/>
        <w:ind w:left="567" w:hanging="567"/>
        <w:jc w:val="both"/>
        <w:outlineLvl w:val="0"/>
        <w:rPr>
          <w:b/>
        </w:rPr>
      </w:pPr>
      <w:bookmarkStart w:id="164" w:name="_Toc524682975"/>
      <w:bookmarkStart w:id="165" w:name="_Toc72830164"/>
      <w:bookmarkStart w:id="166" w:name="_Toc73367811"/>
      <w:r w:rsidRPr="00E26274">
        <w:rPr>
          <w:b/>
        </w:rPr>
        <w:t>Порядок оценки и сопоставления заявок на участие в закупке:</w:t>
      </w:r>
      <w:bookmarkEnd w:id="164"/>
      <w:bookmarkEnd w:id="165"/>
      <w:bookmarkEnd w:id="166"/>
    </w:p>
    <w:p w14:paraId="14C24815" w14:textId="77777777" w:rsidR="00EA30B3" w:rsidRPr="00E26274" w:rsidRDefault="00E26274" w:rsidP="00CE226F">
      <w:pPr>
        <w:pStyle w:val="af8"/>
        <w:widowControl/>
        <w:autoSpaceDE/>
        <w:autoSpaceDN/>
        <w:adjustRightInd/>
        <w:ind w:left="567"/>
        <w:jc w:val="both"/>
        <w:outlineLvl w:val="0"/>
      </w:pPr>
      <w:bookmarkStart w:id="167" w:name="_Toc524682976"/>
      <w:bookmarkStart w:id="168" w:name="_Toc72830165"/>
      <w:bookmarkStart w:id="169" w:name="_Toc73367812"/>
      <w:r w:rsidRPr="00E26274">
        <w:rPr>
          <w:rStyle w:val="FontStyle128"/>
          <w:sz w:val="24"/>
          <w:szCs w:val="24"/>
        </w:rPr>
        <w:t xml:space="preserve">В соответствии с Разделом </w:t>
      </w:r>
      <w:r>
        <w:rPr>
          <w:rStyle w:val="FontStyle128"/>
          <w:sz w:val="24"/>
          <w:szCs w:val="24"/>
        </w:rPr>
        <w:t xml:space="preserve">9 </w:t>
      </w:r>
      <w:r w:rsidRPr="00E26274">
        <w:rPr>
          <w:rStyle w:val="FontStyle128"/>
          <w:sz w:val="24"/>
          <w:szCs w:val="24"/>
        </w:rPr>
        <w:t>Закупочной документации – Руководство по экспертной оценке</w:t>
      </w:r>
      <w:r>
        <w:rPr>
          <w:rStyle w:val="FontStyle128"/>
          <w:sz w:val="24"/>
          <w:szCs w:val="24"/>
        </w:rPr>
        <w:t>.</w:t>
      </w:r>
      <w:bookmarkEnd w:id="167"/>
      <w:bookmarkEnd w:id="168"/>
      <w:bookmarkEnd w:id="169"/>
    </w:p>
    <w:p w14:paraId="7C53FE1B" w14:textId="77777777" w:rsidR="00FE77E5" w:rsidRPr="00EA30B3" w:rsidRDefault="00FE77E5" w:rsidP="00CE226F">
      <w:pPr>
        <w:pStyle w:val="af8"/>
        <w:widowControl/>
        <w:autoSpaceDE/>
        <w:autoSpaceDN/>
        <w:adjustRightInd/>
        <w:ind w:left="567"/>
        <w:jc w:val="both"/>
        <w:outlineLvl w:val="0"/>
      </w:pPr>
    </w:p>
    <w:p w14:paraId="3D483FA7" w14:textId="77777777" w:rsidR="00EA30B3" w:rsidRDefault="00EA30B3" w:rsidP="001920D7">
      <w:pPr>
        <w:pStyle w:val="af8"/>
        <w:widowControl/>
        <w:numPr>
          <w:ilvl w:val="0"/>
          <w:numId w:val="29"/>
        </w:numPr>
        <w:autoSpaceDE/>
        <w:autoSpaceDN/>
        <w:adjustRightInd/>
        <w:ind w:left="567" w:hanging="567"/>
        <w:jc w:val="both"/>
        <w:outlineLvl w:val="0"/>
      </w:pPr>
      <w:bookmarkStart w:id="170" w:name="_Toc524682977"/>
      <w:bookmarkStart w:id="171" w:name="_Toc72830166"/>
      <w:bookmarkStart w:id="172" w:name="_Toc73367813"/>
      <w:r w:rsidRPr="007F479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3" w:history="1">
        <w:r w:rsidR="009E74BB" w:rsidRPr="0044090E">
          <w:rPr>
            <w:rStyle w:val="ac"/>
          </w:rPr>
          <w:t>http://www.interrao-zakupki.ru/</w:t>
        </w:r>
      </w:hyperlink>
      <w:r w:rsidRPr="007F479F">
        <w:t xml:space="preserve">) (далее – Программа партнерства), а стоимость закупки не превышает </w:t>
      </w:r>
      <w:r w:rsidR="009D7014" w:rsidRPr="009D7014">
        <w:t>200 000 000 (двести</w:t>
      </w:r>
      <w:r w:rsidRPr="007F479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F65DE0">
        <w:t xml:space="preserve"> с учетом требований настоящей Закупочной документации</w:t>
      </w:r>
      <w:r w:rsidRPr="007F479F">
        <w:t>.</w:t>
      </w:r>
      <w:bookmarkEnd w:id="170"/>
      <w:bookmarkEnd w:id="171"/>
      <w:bookmarkEnd w:id="172"/>
    </w:p>
    <w:p w14:paraId="17BECE99" w14:textId="77777777" w:rsidR="004C12BA" w:rsidRDefault="004C12BA" w:rsidP="004C12BA">
      <w:pPr>
        <w:pStyle w:val="af8"/>
        <w:widowControl/>
        <w:autoSpaceDE/>
        <w:autoSpaceDN/>
        <w:adjustRightInd/>
        <w:ind w:left="567"/>
        <w:jc w:val="both"/>
        <w:outlineLvl w:val="0"/>
      </w:pPr>
    </w:p>
    <w:p w14:paraId="0E0890C3" w14:textId="77777777" w:rsidR="009E74BB" w:rsidRDefault="009E74BB" w:rsidP="001920D7">
      <w:pPr>
        <w:pStyle w:val="af8"/>
        <w:widowControl/>
        <w:numPr>
          <w:ilvl w:val="0"/>
          <w:numId w:val="29"/>
        </w:numPr>
        <w:autoSpaceDE/>
        <w:autoSpaceDN/>
        <w:adjustRightInd/>
        <w:ind w:left="567" w:hanging="567"/>
        <w:jc w:val="both"/>
        <w:outlineLvl w:val="0"/>
      </w:pPr>
      <w:bookmarkStart w:id="173" w:name="_Toc524682978"/>
      <w:bookmarkStart w:id="174" w:name="_Toc72830167"/>
      <w:bookmarkStart w:id="175" w:name="_Toc73367814"/>
      <w:r w:rsidRPr="009E74BB">
        <w:t xml:space="preserve">В случае если участник закупочной процедуры является Аккредитованным </w:t>
      </w:r>
      <w:r w:rsidR="005807E1" w:rsidRPr="009E74BB">
        <w:t>поставщико</w:t>
      </w:r>
      <w:r w:rsidR="005807E1">
        <w:t>м</w:t>
      </w:r>
      <w:r w:rsidR="005807E1" w:rsidRPr="009E74BB">
        <w:t xml:space="preserve"> </w:t>
      </w:r>
      <w:r w:rsidRPr="009E74BB">
        <w:t xml:space="preserve">в соответствии с </w:t>
      </w:r>
      <w:r w:rsidR="00C74E02" w:rsidRPr="00C74E02">
        <w:t xml:space="preserve">« Методикой «Проведение аккредитации поставщиков товаров, работ, услуг» утвержденной Приказом ПАО «Интер РАО» от 19.09.2018 года №ИРАО/459 </w:t>
      </w:r>
      <w:r w:rsidRPr="009E74BB">
        <w:t xml:space="preserve">(размещенным на официальном сайте в сети Интернет </w:t>
      </w:r>
      <w:hyperlink r:id="rId14" w:history="1">
        <w:r w:rsidRPr="0044090E">
          <w:rPr>
            <w:rStyle w:val="ac"/>
          </w:rPr>
          <w:t>http://www.interrao-zakupki.ru/</w:t>
        </w:r>
      </w:hyperlink>
      <w:r w:rsidRPr="009E74BB">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w:t>
      </w:r>
      <w:r w:rsidR="00F65DE0">
        <w:t>д</w:t>
      </w:r>
      <w:r w:rsidRPr="009E74BB">
        <w:t>окументы, не требующие повторного предоставления, отмечены в п.6.3.1 Закупочной документации, как «Не требуется предоставлять, если участник</w:t>
      </w:r>
      <w:r w:rsidR="00C95142">
        <w:t xml:space="preserve"> </w:t>
      </w:r>
      <w:r w:rsidR="00C95142">
        <w:lastRenderedPageBreak/>
        <w:t>закупки</w:t>
      </w:r>
      <w:r w:rsidRPr="009E74BB">
        <w:t xml:space="preserve"> является Аккредитованным поставщиком в Группе «Интер РАО»)</w:t>
      </w:r>
      <w:r w:rsidR="00F65DE0">
        <w:t xml:space="preserve"> с учетом требований настоящей Закупочной документации</w:t>
      </w:r>
      <w:r w:rsidRPr="009E74BB">
        <w:t>.</w:t>
      </w:r>
      <w:bookmarkEnd w:id="173"/>
      <w:bookmarkEnd w:id="174"/>
      <w:bookmarkEnd w:id="175"/>
    </w:p>
    <w:p w14:paraId="79A63FC2" w14:textId="77777777" w:rsidR="00FE77E5" w:rsidRDefault="00FE77E5" w:rsidP="00FE77E5">
      <w:pPr>
        <w:pStyle w:val="af8"/>
        <w:widowControl/>
        <w:autoSpaceDE/>
        <w:autoSpaceDN/>
        <w:adjustRightInd/>
        <w:ind w:left="567"/>
        <w:jc w:val="both"/>
        <w:outlineLvl w:val="0"/>
      </w:pPr>
    </w:p>
    <w:p w14:paraId="79E8FB25" w14:textId="4E1D6DD0" w:rsidR="00EA30B3" w:rsidRDefault="00EA30B3" w:rsidP="001920D7">
      <w:pPr>
        <w:pStyle w:val="af8"/>
        <w:widowControl/>
        <w:numPr>
          <w:ilvl w:val="0"/>
          <w:numId w:val="29"/>
        </w:numPr>
        <w:autoSpaceDE/>
        <w:autoSpaceDN/>
        <w:adjustRightInd/>
        <w:ind w:left="567" w:hanging="567"/>
        <w:jc w:val="both"/>
        <w:outlineLvl w:val="0"/>
      </w:pPr>
      <w:bookmarkStart w:id="176" w:name="_Toc524682979"/>
      <w:bookmarkStart w:id="177" w:name="_Toc72830168"/>
      <w:bookmarkStart w:id="178" w:name="_Toc73367815"/>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176"/>
      <w:bookmarkEnd w:id="177"/>
      <w:bookmarkEnd w:id="178"/>
    </w:p>
    <w:p w14:paraId="6679AF6C" w14:textId="77777777" w:rsidR="007A5AFB" w:rsidRDefault="007A5AFB" w:rsidP="007A5AFB">
      <w:pPr>
        <w:pStyle w:val="af8"/>
      </w:pPr>
    </w:p>
    <w:p w14:paraId="79F7BC70" w14:textId="20ADD911" w:rsidR="00EA30B3" w:rsidRDefault="007A5AFB" w:rsidP="007F25B4">
      <w:pPr>
        <w:pStyle w:val="af8"/>
        <w:widowControl/>
        <w:numPr>
          <w:ilvl w:val="0"/>
          <w:numId w:val="29"/>
        </w:numPr>
        <w:tabs>
          <w:tab w:val="num" w:pos="0"/>
        </w:tabs>
        <w:autoSpaceDE/>
        <w:autoSpaceDN/>
        <w:adjustRightInd/>
        <w:ind w:left="0" w:firstLine="0"/>
        <w:jc w:val="both"/>
        <w:outlineLvl w:val="0"/>
      </w:pPr>
      <w:r w:rsidRPr="007A5AFB">
        <w:t xml:space="preserve"> Способ формирования начальной максимальной цены (НМЦ): </w:t>
      </w:r>
      <w:r w:rsidR="00F91AE6" w:rsidRPr="00140C68">
        <w:rPr>
          <w:i/>
        </w:rPr>
        <w:t>расчет средней цены по результатам анализа рыночной стоимости</w:t>
      </w:r>
      <w:r w:rsidR="00F91AE6">
        <w:rPr>
          <w:i/>
        </w:rPr>
        <w:t>.</w:t>
      </w:r>
    </w:p>
    <w:p w14:paraId="30051A96" w14:textId="77777777" w:rsidR="00EA30B3" w:rsidRDefault="00EA30B3" w:rsidP="00EA30B3">
      <w:pPr>
        <w:pStyle w:val="af8"/>
        <w:widowControl/>
        <w:tabs>
          <w:tab w:val="num" w:pos="567"/>
        </w:tabs>
        <w:autoSpaceDE/>
        <w:autoSpaceDN/>
        <w:adjustRightInd/>
        <w:ind w:left="567"/>
        <w:jc w:val="both"/>
        <w:outlineLvl w:val="0"/>
      </w:pPr>
    </w:p>
    <w:p w14:paraId="4ED9B6BF" w14:textId="77777777" w:rsidR="009D502C" w:rsidRDefault="009D502C">
      <w:pPr>
        <w:widowControl/>
        <w:autoSpaceDE/>
        <w:autoSpaceDN/>
        <w:adjustRightInd/>
        <w:spacing w:after="200" w:line="276" w:lineRule="auto"/>
      </w:pPr>
      <w:r>
        <w:br w:type="page"/>
      </w:r>
    </w:p>
    <w:p w14:paraId="11449774" w14:textId="77777777" w:rsidR="00854B52" w:rsidRPr="00EB7FFC" w:rsidRDefault="00854B52" w:rsidP="004E422F">
      <w:pPr>
        <w:pStyle w:val="1"/>
        <w:spacing w:before="0"/>
      </w:pPr>
      <w:bookmarkStart w:id="179" w:name="_Toc73367816"/>
      <w:bookmarkStart w:id="180" w:name="_Toc316294935"/>
      <w:bookmarkEnd w:id="11"/>
      <w:r w:rsidRPr="00EB7FFC">
        <w:lastRenderedPageBreak/>
        <w:t xml:space="preserve">Раздел </w:t>
      </w:r>
      <w:r w:rsidR="00EB7FFC" w:rsidRPr="00EB7FFC">
        <w:t>2</w:t>
      </w:r>
      <w:r w:rsidRPr="00EB7FFC">
        <w:t>. ТЕРМИНЫ И ОПРЕДЕЛЕНИЯ</w:t>
      </w:r>
      <w:bookmarkEnd w:id="179"/>
    </w:p>
    <w:p w14:paraId="0F72FD5C"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496E5916" w14:textId="77777777" w:rsidR="002E5CF8" w:rsidRDefault="002E5CF8" w:rsidP="00893A5E">
      <w:pPr>
        <w:widowControl/>
        <w:autoSpaceDE/>
        <w:autoSpaceDN/>
        <w:adjustRightInd/>
        <w:rPr>
          <w:snapToGrid w:val="0"/>
        </w:rPr>
      </w:pPr>
    </w:p>
    <w:p w14:paraId="295C7058" w14:textId="19DA88E5" w:rsidR="00597AD3" w:rsidRPr="002E2BE8" w:rsidRDefault="00AC71F4" w:rsidP="004E422F">
      <w:pPr>
        <w:pStyle w:val="1"/>
        <w:spacing w:before="0"/>
      </w:pPr>
      <w:bookmarkStart w:id="181" w:name="_Toc73367817"/>
      <w:r>
        <w:t xml:space="preserve">Раздел 3. </w:t>
      </w:r>
      <w:r w:rsidR="00597AD3" w:rsidRPr="002E2BE8">
        <w:t>ОБЩИЕ ПОЛОЖЕНИЯ</w:t>
      </w:r>
      <w:bookmarkEnd w:id="180"/>
      <w:bookmarkEnd w:id="181"/>
    </w:p>
    <w:p w14:paraId="5A4EA128" w14:textId="77777777" w:rsidR="00597AD3" w:rsidRPr="00CF20B5" w:rsidRDefault="00597AD3" w:rsidP="001920D7">
      <w:pPr>
        <w:pStyle w:val="af8"/>
        <w:numPr>
          <w:ilvl w:val="1"/>
          <w:numId w:val="17"/>
        </w:numPr>
        <w:ind w:left="1134" w:hanging="1134"/>
        <w:outlineLvl w:val="1"/>
        <w:rPr>
          <w:b/>
        </w:rPr>
      </w:pPr>
      <w:bookmarkStart w:id="182" w:name="_Toc422209987"/>
      <w:bookmarkStart w:id="183" w:name="_Toc422226807"/>
      <w:bookmarkStart w:id="184" w:name="_Toc422244159"/>
      <w:bookmarkStart w:id="185" w:name="_Toc515552701"/>
      <w:bookmarkStart w:id="186" w:name="_Toc524682982"/>
      <w:bookmarkStart w:id="187" w:name="_Toc72830171"/>
      <w:bookmarkStart w:id="188" w:name="_Toc73367818"/>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82"/>
      <w:bookmarkEnd w:id="183"/>
      <w:bookmarkEnd w:id="184"/>
      <w:bookmarkEnd w:id="185"/>
      <w:bookmarkEnd w:id="186"/>
      <w:bookmarkEnd w:id="187"/>
      <w:bookmarkEnd w:id="188"/>
    </w:p>
    <w:p w14:paraId="1589566C" w14:textId="77777777" w:rsidR="00297AA2" w:rsidRDefault="00297AA2" w:rsidP="001920D7">
      <w:pPr>
        <w:pStyle w:val="af8"/>
        <w:numPr>
          <w:ilvl w:val="2"/>
          <w:numId w:val="17"/>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50C52D5F" w14:textId="77777777" w:rsidR="00297AA2" w:rsidRPr="002E2BE8" w:rsidRDefault="00297AA2" w:rsidP="001920D7">
      <w:pPr>
        <w:pStyle w:val="af8"/>
        <w:numPr>
          <w:ilvl w:val="2"/>
          <w:numId w:val="17"/>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376A81EF" w14:textId="77777777" w:rsidR="00297AA2" w:rsidRDefault="00297AA2" w:rsidP="001920D7">
      <w:pPr>
        <w:pStyle w:val="af8"/>
        <w:numPr>
          <w:ilvl w:val="2"/>
          <w:numId w:val="17"/>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0C07814C" w14:textId="77777777" w:rsidR="000308D8" w:rsidRPr="002E2BE8" w:rsidRDefault="000308D8" w:rsidP="001920D7">
      <w:pPr>
        <w:pStyle w:val="af8"/>
        <w:numPr>
          <w:ilvl w:val="2"/>
          <w:numId w:val="17"/>
        </w:numPr>
        <w:ind w:left="1134" w:hanging="1134"/>
        <w:contextualSpacing w:val="0"/>
        <w:jc w:val="both"/>
      </w:pPr>
      <w:r w:rsidRPr="000308D8">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16F8016D"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435B6AA5" w14:textId="77777777" w:rsidR="00597AD3" w:rsidRPr="002E2BE8" w:rsidRDefault="00597AD3" w:rsidP="007816C9">
      <w:pPr>
        <w:pStyle w:val="af8"/>
        <w:ind w:left="1134"/>
        <w:contextualSpacing w:val="0"/>
        <w:jc w:val="both"/>
      </w:pPr>
    </w:p>
    <w:p w14:paraId="251710B0" w14:textId="77777777" w:rsidR="00EE0867" w:rsidRPr="002E2BE8" w:rsidRDefault="00EE0867" w:rsidP="001920D7">
      <w:pPr>
        <w:pStyle w:val="af8"/>
        <w:numPr>
          <w:ilvl w:val="1"/>
          <w:numId w:val="17"/>
        </w:numPr>
        <w:ind w:left="1134" w:hanging="1134"/>
        <w:contextualSpacing w:val="0"/>
        <w:outlineLvl w:val="1"/>
        <w:rPr>
          <w:b/>
        </w:rPr>
      </w:pPr>
      <w:bookmarkStart w:id="189" w:name="_Toc422209988"/>
      <w:bookmarkStart w:id="190" w:name="_Toc422226808"/>
      <w:bookmarkStart w:id="191" w:name="_Toc422244160"/>
      <w:bookmarkStart w:id="192" w:name="_Toc515552702"/>
      <w:bookmarkStart w:id="193" w:name="_Toc524682983"/>
      <w:bookmarkStart w:id="194" w:name="_Toc72830172"/>
      <w:bookmarkStart w:id="195" w:name="_Toc73367819"/>
      <w:r w:rsidRPr="002E2BE8">
        <w:rPr>
          <w:b/>
        </w:rPr>
        <w:t xml:space="preserve">Участник </w:t>
      </w:r>
      <w:r w:rsidR="00E8142F">
        <w:rPr>
          <w:b/>
        </w:rPr>
        <w:t>закупки</w:t>
      </w:r>
      <w:bookmarkEnd w:id="189"/>
      <w:bookmarkEnd w:id="190"/>
      <w:bookmarkEnd w:id="191"/>
      <w:bookmarkEnd w:id="192"/>
      <w:bookmarkEnd w:id="193"/>
      <w:bookmarkEnd w:id="194"/>
      <w:bookmarkEnd w:id="195"/>
    </w:p>
    <w:p w14:paraId="00E7F420" w14:textId="77777777" w:rsidR="00717734" w:rsidRDefault="00855996" w:rsidP="001920D7">
      <w:pPr>
        <w:pStyle w:val="af8"/>
        <w:numPr>
          <w:ilvl w:val="2"/>
          <w:numId w:val="17"/>
        </w:numPr>
        <w:ind w:left="1134" w:hanging="1134"/>
        <w:contextualSpacing w:val="0"/>
        <w:jc w:val="both"/>
      </w:pPr>
      <w:bookmarkStart w:id="196" w:name="_Ref56251782"/>
      <w:bookmarkStart w:id="197" w:name="_Toc57314669"/>
      <w:bookmarkStart w:id="198" w:name="_Toc69728983"/>
      <w:bookmarkStart w:id="199" w:name="_Toc197252136"/>
      <w:bookmarkStart w:id="200" w:name="_Toc309208612"/>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717734">
        <w:t>№ 209-ФЗ «О развитии малого и среднего предпринимательства в Российской Федерации», ф</w:t>
      </w:r>
      <w:r w:rsidR="00717734" w:rsidRPr="0043322D">
        <w:t xml:space="preserve">изические лица, </w:t>
      </w:r>
      <w:r w:rsidR="00717734">
        <w:t>или</w:t>
      </w:r>
      <w:r w:rsidR="00717734" w:rsidRPr="0043322D">
        <w:t xml:space="preserve"> индивидуальны</w:t>
      </w:r>
      <w:r w:rsidR="00717734">
        <w:t>е</w:t>
      </w:r>
      <w:r w:rsidR="00717734" w:rsidRPr="0043322D">
        <w:t xml:space="preserve"> предпринимател</w:t>
      </w:r>
      <w:r w:rsidR="00717734">
        <w:t>и,</w:t>
      </w:r>
      <w:r w:rsidR="00717734" w:rsidRPr="0043322D">
        <w:t xml:space="preserve"> применяющие специальный налоговый режим </w:t>
      </w:r>
      <w:r w:rsidR="00F22F22">
        <w:t>«</w:t>
      </w:r>
      <w:r w:rsidR="00717734" w:rsidRPr="0043322D">
        <w:t>Налог на профессиональный доход</w:t>
      </w:r>
      <w:r w:rsidR="00F22F22">
        <w:t>»</w:t>
      </w:r>
      <w:r w:rsidR="00717734">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r w:rsidR="00717734" w:rsidRPr="004B7BFA">
        <w:t>.</w:t>
      </w:r>
    </w:p>
    <w:p w14:paraId="5D8D2E57" w14:textId="77777777" w:rsidR="00FC685A" w:rsidRDefault="00297AA2" w:rsidP="001920D7">
      <w:pPr>
        <w:pStyle w:val="af8"/>
        <w:numPr>
          <w:ilvl w:val="2"/>
          <w:numId w:val="17"/>
        </w:numPr>
        <w:ind w:left="1134" w:hanging="1134"/>
        <w:contextualSpacing w:val="0"/>
        <w:jc w:val="both"/>
      </w:pPr>
      <w:r>
        <w:t>Участник закупки</w:t>
      </w:r>
      <w:r w:rsidR="00FC685A">
        <w:t xml:space="preserve"> для участия в закупке</w:t>
      </w:r>
      <w:r>
        <w:t xml:space="preserve"> должен быть </w:t>
      </w:r>
      <w:r w:rsidR="00FC685A">
        <w:t xml:space="preserve">аккредитован </w:t>
      </w:r>
      <w:r>
        <w:t>на электронной торговой площадке, указанной</w:t>
      </w:r>
      <w:r w:rsidRPr="00717734">
        <w:rPr>
          <w:rStyle w:val="FontStyle128"/>
          <w:sz w:val="24"/>
          <w:szCs w:val="24"/>
        </w:rPr>
        <w:t xml:space="preserve"> в </w:t>
      </w:r>
      <w:r w:rsidRPr="002E2BE8">
        <w:t>пункте </w:t>
      </w:r>
      <w:r w:rsidRPr="005B0808">
        <w:t>10</w:t>
      </w:r>
      <w:r w:rsidRPr="002E2BE8">
        <w:t xml:space="preserve"> </w:t>
      </w:r>
      <w:r>
        <w:t>Извещения</w:t>
      </w:r>
      <w:r w:rsidR="00FC685A">
        <w:t>.</w:t>
      </w:r>
    </w:p>
    <w:p w14:paraId="0C379AB9" w14:textId="77777777" w:rsidR="00297AA2" w:rsidRDefault="00FC685A" w:rsidP="001920D7">
      <w:pPr>
        <w:pStyle w:val="af8"/>
        <w:numPr>
          <w:ilvl w:val="2"/>
          <w:numId w:val="17"/>
        </w:numPr>
        <w:ind w:left="1134" w:hanging="1134"/>
        <w:contextualSpacing w:val="0"/>
        <w:jc w:val="both"/>
      </w:pPr>
      <w:r>
        <w:t>Аккредитация на электронной торговой площадке проходит в порядке</w:t>
      </w:r>
      <w:r w:rsidR="00634C27">
        <w:t>,</w:t>
      </w:r>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37655A" w14:textId="77777777" w:rsidR="00BB0B7B" w:rsidRDefault="00BB0B7B" w:rsidP="001920D7">
      <w:pPr>
        <w:pStyle w:val="af8"/>
        <w:numPr>
          <w:ilvl w:val="2"/>
          <w:numId w:val="17"/>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43805BD" w14:textId="77777777" w:rsidR="00BB0B7B" w:rsidRPr="002E2BE8" w:rsidRDefault="00BB0B7B" w:rsidP="001920D7">
      <w:pPr>
        <w:pStyle w:val="af8"/>
        <w:numPr>
          <w:ilvl w:val="2"/>
          <w:numId w:val="17"/>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7440E78B" w14:textId="77777777" w:rsidR="004241C6" w:rsidRPr="004241C6" w:rsidRDefault="00B13CF5" w:rsidP="001920D7">
      <w:pPr>
        <w:pStyle w:val="af8"/>
        <w:numPr>
          <w:ilvl w:val="2"/>
          <w:numId w:val="17"/>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14:paraId="78FFAF10" w14:textId="77777777" w:rsidR="00B13CF5" w:rsidRPr="002E2BE8" w:rsidRDefault="00B13CF5" w:rsidP="001920D7">
      <w:pPr>
        <w:pStyle w:val="af8"/>
        <w:numPr>
          <w:ilvl w:val="2"/>
          <w:numId w:val="17"/>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03EBE47D" w14:textId="77777777" w:rsidR="00B13CF5" w:rsidRDefault="00B13CF5" w:rsidP="001920D7">
      <w:pPr>
        <w:pStyle w:val="af8"/>
        <w:numPr>
          <w:ilvl w:val="2"/>
          <w:numId w:val="17"/>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0BA943A4" w14:textId="77777777" w:rsidR="003E6B2C" w:rsidRDefault="00297AA2" w:rsidP="001920D7">
      <w:pPr>
        <w:pStyle w:val="af8"/>
        <w:numPr>
          <w:ilvl w:val="2"/>
          <w:numId w:val="17"/>
        </w:numPr>
        <w:ind w:left="1134" w:hanging="1134"/>
        <w:contextualSpacing w:val="0"/>
        <w:jc w:val="both"/>
      </w:pPr>
      <w:r w:rsidRPr="00463218">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w:t>
      </w:r>
      <w:r w:rsidRPr="00463218">
        <w:lastRenderedPageBreak/>
        <w:t>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размещенной на официальном 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8777BE" w:rsidRPr="008777BE">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составе </w:t>
      </w:r>
      <w:r w:rsidR="00FE77E5">
        <w:t>второй</w:t>
      </w:r>
      <w:r w:rsidR="006E6AF0">
        <w:t xml:space="preserve"> части </w:t>
      </w:r>
      <w:r w:rsidR="00FE77E5">
        <w:t xml:space="preserve">своей </w:t>
      </w:r>
      <w:r w:rsidRPr="00297AA2">
        <w:t xml:space="preserve">заявки на участие в закупке гарантийное письмо </w:t>
      </w:r>
      <w:r w:rsidR="000B72F9">
        <w:t>(</w:t>
      </w:r>
      <w:r w:rsidRPr="00297AA2">
        <w:t>форм</w:t>
      </w:r>
      <w:r w:rsidR="000B72F9">
        <w:t>а</w:t>
      </w:r>
      <w:r w:rsidRPr="00297AA2">
        <w:t xml:space="preserve"> </w:t>
      </w:r>
      <w:r w:rsidR="0003170A">
        <w:t>1</w:t>
      </w:r>
      <w:r w:rsidR="006A06DB">
        <w:t>2</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настоящей Закупочной документации.</w:t>
      </w:r>
    </w:p>
    <w:p w14:paraId="77948ED7" w14:textId="77777777" w:rsidR="00B13CF5" w:rsidRDefault="003F7FE7" w:rsidP="001920D7">
      <w:pPr>
        <w:pStyle w:val="af8"/>
        <w:numPr>
          <w:ilvl w:val="2"/>
          <w:numId w:val="17"/>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закупке</w:t>
      </w:r>
      <w:r w:rsidR="00432726">
        <w:t xml:space="preserve"> на любом этапе</w:t>
      </w:r>
      <w:r w:rsidR="00E67484">
        <w:t xml:space="preserve"> проведения закупочной процедуры</w:t>
      </w:r>
      <w:r w:rsidRPr="00B30AEE">
        <w:t>.</w:t>
      </w:r>
    </w:p>
    <w:p w14:paraId="1938CB03" w14:textId="77777777" w:rsidR="0016430F" w:rsidRPr="002E2BE8" w:rsidRDefault="0016430F" w:rsidP="001920D7">
      <w:pPr>
        <w:pStyle w:val="af8"/>
        <w:numPr>
          <w:ilvl w:val="2"/>
          <w:numId w:val="17"/>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Pr="002E2BE8" w:rsidDel="000D46FD">
        <w:t xml:space="preserve"> </w:t>
      </w:r>
      <w:r w:rsidRPr="002E2BE8">
        <w:t>прямо или косвенно дал, согласился дать</w:t>
      </w:r>
      <w:r w:rsidR="00A2503E">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32D10423" w14:textId="77777777" w:rsidR="0016430F" w:rsidRPr="002E2BE8" w:rsidRDefault="0016430F" w:rsidP="001920D7">
      <w:pPr>
        <w:pStyle w:val="af8"/>
        <w:numPr>
          <w:ilvl w:val="2"/>
          <w:numId w:val="17"/>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17988896" w14:textId="77777777" w:rsidR="00066461" w:rsidRPr="002E2BE8" w:rsidRDefault="00066461" w:rsidP="00C762D4">
      <w:pPr>
        <w:pStyle w:val="af8"/>
        <w:ind w:left="1134"/>
        <w:contextualSpacing w:val="0"/>
        <w:jc w:val="both"/>
      </w:pPr>
    </w:p>
    <w:p w14:paraId="51BC9C1C" w14:textId="77777777" w:rsidR="002F187E" w:rsidRPr="002E2BE8" w:rsidRDefault="002F187E" w:rsidP="001920D7">
      <w:pPr>
        <w:pStyle w:val="af8"/>
        <w:numPr>
          <w:ilvl w:val="1"/>
          <w:numId w:val="17"/>
        </w:numPr>
        <w:ind w:left="1134" w:hanging="1134"/>
        <w:contextualSpacing w:val="0"/>
        <w:outlineLvl w:val="1"/>
        <w:rPr>
          <w:b/>
        </w:rPr>
      </w:pPr>
      <w:bookmarkStart w:id="201" w:name="_Toc422209989"/>
      <w:bookmarkStart w:id="202" w:name="_Toc422226809"/>
      <w:bookmarkStart w:id="203" w:name="_Toc422244161"/>
      <w:bookmarkStart w:id="204" w:name="_Toc515552703"/>
      <w:bookmarkStart w:id="205" w:name="_Toc524682984"/>
      <w:bookmarkStart w:id="206" w:name="_Toc72830173"/>
      <w:bookmarkStart w:id="207" w:name="_Toc73367820"/>
      <w:r w:rsidRPr="002E2BE8">
        <w:rPr>
          <w:b/>
        </w:rPr>
        <w:t>Закупка продукции с разбиением заказа на лоты</w:t>
      </w:r>
      <w:bookmarkEnd w:id="196"/>
      <w:bookmarkEnd w:id="197"/>
      <w:bookmarkEnd w:id="198"/>
      <w:bookmarkEnd w:id="199"/>
      <w:bookmarkEnd w:id="200"/>
      <w:bookmarkEnd w:id="201"/>
      <w:bookmarkEnd w:id="202"/>
      <w:bookmarkEnd w:id="203"/>
      <w:bookmarkEnd w:id="204"/>
      <w:bookmarkEnd w:id="205"/>
      <w:bookmarkEnd w:id="206"/>
      <w:bookmarkEnd w:id="207"/>
    </w:p>
    <w:p w14:paraId="4BBDD229" w14:textId="77777777" w:rsidR="002F187E" w:rsidRPr="002E2BE8" w:rsidRDefault="00EE68ED" w:rsidP="001920D7">
      <w:pPr>
        <w:pStyle w:val="af8"/>
        <w:numPr>
          <w:ilvl w:val="2"/>
          <w:numId w:val="17"/>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4C344FA0" w14:textId="77777777" w:rsidR="002F187E" w:rsidRPr="002E2BE8" w:rsidRDefault="002F187E" w:rsidP="00C762D4">
      <w:pPr>
        <w:pStyle w:val="af8"/>
        <w:ind w:left="1134"/>
        <w:contextualSpacing w:val="0"/>
        <w:jc w:val="both"/>
      </w:pPr>
    </w:p>
    <w:p w14:paraId="0DDF9A13" w14:textId="77777777" w:rsidR="00DD78DE" w:rsidRPr="002E2BE8" w:rsidRDefault="00DD78DE" w:rsidP="001920D7">
      <w:pPr>
        <w:pStyle w:val="af8"/>
        <w:numPr>
          <w:ilvl w:val="1"/>
          <w:numId w:val="17"/>
        </w:numPr>
        <w:ind w:left="1134" w:hanging="1134"/>
        <w:contextualSpacing w:val="0"/>
        <w:outlineLvl w:val="1"/>
        <w:rPr>
          <w:b/>
        </w:rPr>
      </w:pPr>
      <w:bookmarkStart w:id="208" w:name="_Toc422209990"/>
      <w:bookmarkStart w:id="209" w:name="_Toc422226810"/>
      <w:bookmarkStart w:id="210" w:name="_Toc422244162"/>
      <w:bookmarkStart w:id="211" w:name="_Toc515552704"/>
      <w:bookmarkStart w:id="212" w:name="_Toc524682985"/>
      <w:bookmarkStart w:id="213" w:name="_Toc72830174"/>
      <w:bookmarkStart w:id="214" w:name="_Toc73367821"/>
      <w:r w:rsidRPr="002E2BE8">
        <w:rPr>
          <w:b/>
        </w:rPr>
        <w:t>Правовой статус документов</w:t>
      </w:r>
      <w:bookmarkEnd w:id="208"/>
      <w:bookmarkEnd w:id="209"/>
      <w:bookmarkEnd w:id="210"/>
      <w:bookmarkEnd w:id="211"/>
      <w:bookmarkEnd w:id="212"/>
      <w:bookmarkEnd w:id="213"/>
      <w:bookmarkEnd w:id="214"/>
    </w:p>
    <w:p w14:paraId="5626826C" w14:textId="77777777" w:rsidR="00DD78DE" w:rsidRPr="00B2533A" w:rsidRDefault="00AB76A5" w:rsidP="001920D7">
      <w:pPr>
        <w:pStyle w:val="af8"/>
        <w:numPr>
          <w:ilvl w:val="2"/>
          <w:numId w:val="17"/>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1E6659EE" w14:textId="77777777" w:rsidR="00DD78DE" w:rsidRPr="00B2533A" w:rsidRDefault="00DD78DE" w:rsidP="001920D7">
      <w:pPr>
        <w:pStyle w:val="af8"/>
        <w:numPr>
          <w:ilvl w:val="2"/>
          <w:numId w:val="17"/>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5794BA21" w14:textId="77777777" w:rsidR="00533D7E" w:rsidRDefault="0077254B" w:rsidP="001920D7">
      <w:pPr>
        <w:pStyle w:val="af8"/>
        <w:numPr>
          <w:ilvl w:val="2"/>
          <w:numId w:val="17"/>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7FB56671"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D27F0D0"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04E4DD4" w14:textId="77777777" w:rsidR="00533D7E" w:rsidRDefault="006B7E1A" w:rsidP="00552EAA">
      <w:pPr>
        <w:pStyle w:val="af8"/>
        <w:ind w:left="1134"/>
        <w:jc w:val="both"/>
      </w:pPr>
      <w:r>
        <w:t>3</w:t>
      </w:r>
      <w:r w:rsidR="00552EAA">
        <w:t xml:space="preserve">. </w:t>
      </w:r>
      <w:r w:rsidR="00A2503E">
        <w:t>Итоговый протокол</w:t>
      </w:r>
      <w:r w:rsidR="00533D7E">
        <w:t>;</w:t>
      </w:r>
    </w:p>
    <w:p w14:paraId="470C9801"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49303DF9"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5AC64A9A" w14:textId="77777777" w:rsidR="00DD78DE" w:rsidRPr="002E2BE8" w:rsidRDefault="00DD78DE" w:rsidP="001920D7">
      <w:pPr>
        <w:pStyle w:val="af8"/>
        <w:numPr>
          <w:ilvl w:val="2"/>
          <w:numId w:val="17"/>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0428EB49" w14:textId="77777777" w:rsidR="00DD78DE" w:rsidRDefault="00DD78DE" w:rsidP="001920D7">
      <w:pPr>
        <w:pStyle w:val="af8"/>
        <w:numPr>
          <w:ilvl w:val="2"/>
          <w:numId w:val="17"/>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w:t>
      </w:r>
      <w:r w:rsidRPr="002E2BE8">
        <w:lastRenderedPageBreak/>
        <w:t xml:space="preserve">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14:paraId="30D7143B" w14:textId="77777777" w:rsidR="00105A4E" w:rsidRPr="002E2BE8" w:rsidRDefault="00105A4E" w:rsidP="00105A4E">
      <w:pPr>
        <w:pStyle w:val="af8"/>
        <w:ind w:left="1134"/>
        <w:contextualSpacing w:val="0"/>
        <w:jc w:val="both"/>
      </w:pPr>
    </w:p>
    <w:p w14:paraId="462FE490" w14:textId="77777777" w:rsidR="001E5763" w:rsidRPr="002E2BE8" w:rsidRDefault="001E5763" w:rsidP="001920D7">
      <w:pPr>
        <w:pStyle w:val="af8"/>
        <w:numPr>
          <w:ilvl w:val="1"/>
          <w:numId w:val="17"/>
        </w:numPr>
        <w:ind w:left="1134" w:hanging="1134"/>
        <w:contextualSpacing w:val="0"/>
        <w:outlineLvl w:val="1"/>
        <w:rPr>
          <w:b/>
        </w:rPr>
      </w:pPr>
      <w:bookmarkStart w:id="215" w:name="_Toc422209991"/>
      <w:bookmarkStart w:id="216" w:name="_Toc422226811"/>
      <w:bookmarkStart w:id="217" w:name="_Toc422244163"/>
      <w:bookmarkStart w:id="218" w:name="_Toc515552705"/>
      <w:bookmarkStart w:id="219" w:name="_Toc524682986"/>
      <w:bookmarkStart w:id="220" w:name="_Toc72830175"/>
      <w:bookmarkStart w:id="221" w:name="_Toc73367822"/>
      <w:r w:rsidRPr="002E2BE8">
        <w:rPr>
          <w:b/>
        </w:rPr>
        <w:t>Обжалование</w:t>
      </w:r>
      <w:bookmarkEnd w:id="215"/>
      <w:bookmarkEnd w:id="216"/>
      <w:bookmarkEnd w:id="217"/>
      <w:bookmarkEnd w:id="218"/>
      <w:bookmarkEnd w:id="219"/>
      <w:bookmarkEnd w:id="220"/>
      <w:bookmarkEnd w:id="221"/>
    </w:p>
    <w:p w14:paraId="36604CF1" w14:textId="77777777" w:rsidR="001E5763" w:rsidRPr="002E2BE8" w:rsidRDefault="001E5763" w:rsidP="001920D7">
      <w:pPr>
        <w:pStyle w:val="af8"/>
        <w:numPr>
          <w:ilvl w:val="2"/>
          <w:numId w:val="17"/>
        </w:numPr>
        <w:ind w:left="1134" w:hanging="1134"/>
        <w:contextualSpacing w:val="0"/>
        <w:jc w:val="both"/>
      </w:pPr>
      <w:bookmarkStart w:id="222" w:name="_Ref304303686"/>
      <w:bookmarkStart w:id="223"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222"/>
    </w:p>
    <w:p w14:paraId="27749138" w14:textId="77777777" w:rsidR="001E5763" w:rsidRPr="002E2BE8" w:rsidRDefault="001E5763" w:rsidP="001920D7">
      <w:pPr>
        <w:pStyle w:val="af8"/>
        <w:numPr>
          <w:ilvl w:val="2"/>
          <w:numId w:val="17"/>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3DF3D8C0" w14:textId="77777777" w:rsidR="001E5763" w:rsidRPr="002E2BE8" w:rsidRDefault="001E5763" w:rsidP="001920D7">
      <w:pPr>
        <w:pStyle w:val="af8"/>
        <w:numPr>
          <w:ilvl w:val="2"/>
          <w:numId w:val="17"/>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223"/>
    <w:p w14:paraId="4ECF1B8F" w14:textId="77777777" w:rsidR="001E5763" w:rsidRDefault="001E5763" w:rsidP="001920D7">
      <w:pPr>
        <w:pStyle w:val="af8"/>
        <w:numPr>
          <w:ilvl w:val="2"/>
          <w:numId w:val="17"/>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7A6126AB" w14:textId="77777777" w:rsidR="00105A4E" w:rsidRPr="002E2BE8" w:rsidRDefault="00105A4E" w:rsidP="00105A4E">
      <w:pPr>
        <w:pStyle w:val="af8"/>
        <w:ind w:left="1134"/>
        <w:contextualSpacing w:val="0"/>
        <w:jc w:val="both"/>
      </w:pPr>
    </w:p>
    <w:p w14:paraId="7C1579A2" w14:textId="77777777" w:rsidR="00B97D8E" w:rsidRPr="002E2BE8" w:rsidRDefault="00B97D8E" w:rsidP="001920D7">
      <w:pPr>
        <w:pStyle w:val="af8"/>
        <w:numPr>
          <w:ilvl w:val="1"/>
          <w:numId w:val="17"/>
        </w:numPr>
        <w:ind w:left="1134" w:hanging="1134"/>
        <w:contextualSpacing w:val="0"/>
        <w:outlineLvl w:val="1"/>
        <w:rPr>
          <w:b/>
        </w:rPr>
      </w:pPr>
      <w:bookmarkStart w:id="224" w:name="_Toc422209992"/>
      <w:bookmarkStart w:id="225" w:name="_Toc422226812"/>
      <w:bookmarkStart w:id="226" w:name="_Toc422244164"/>
      <w:bookmarkStart w:id="227" w:name="_Toc515552706"/>
      <w:bookmarkStart w:id="228" w:name="_Toc524682987"/>
      <w:bookmarkStart w:id="229" w:name="_Toc72830176"/>
      <w:bookmarkStart w:id="230" w:name="_Toc73367823"/>
      <w:r w:rsidRPr="002E2BE8">
        <w:rPr>
          <w:b/>
        </w:rPr>
        <w:t>Прочие положения</w:t>
      </w:r>
      <w:bookmarkEnd w:id="224"/>
      <w:bookmarkEnd w:id="225"/>
      <w:bookmarkEnd w:id="226"/>
      <w:bookmarkEnd w:id="227"/>
      <w:bookmarkEnd w:id="228"/>
      <w:bookmarkEnd w:id="229"/>
      <w:bookmarkEnd w:id="230"/>
    </w:p>
    <w:p w14:paraId="5EE84472" w14:textId="77777777" w:rsidR="00B97D8E" w:rsidRDefault="00B97D8E" w:rsidP="001920D7">
      <w:pPr>
        <w:pStyle w:val="af8"/>
        <w:numPr>
          <w:ilvl w:val="2"/>
          <w:numId w:val="17"/>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0F96A85A" w14:textId="77777777" w:rsidR="0016430F" w:rsidRPr="0025141F" w:rsidRDefault="0016430F" w:rsidP="001920D7">
      <w:pPr>
        <w:pStyle w:val="af8"/>
        <w:numPr>
          <w:ilvl w:val="2"/>
          <w:numId w:val="17"/>
        </w:numPr>
        <w:ind w:left="1134" w:hanging="1134"/>
        <w:contextualSpacing w:val="0"/>
        <w:jc w:val="both"/>
      </w:pPr>
      <w:r w:rsidRPr="005F2484">
        <w:t xml:space="preserve">Все сроки, указанные в настоящей </w:t>
      </w:r>
      <w:r>
        <w:t>закупочной</w:t>
      </w:r>
      <w:r w:rsidRPr="005F2484">
        <w:t xml:space="preserve"> документации</w:t>
      </w:r>
      <w:r w:rsidR="0012794A">
        <w:t>,</w:t>
      </w:r>
      <w:r w:rsidRPr="005F2484">
        <w:t xml:space="preserve"> исчисляются с даты</w:t>
      </w:r>
      <w:r w:rsidR="00E67484">
        <w:t>,</w:t>
      </w:r>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21C53D7E" w14:textId="77777777" w:rsidR="00E75918" w:rsidRPr="00FD03A4" w:rsidRDefault="00BE14E5" w:rsidP="001920D7">
      <w:pPr>
        <w:pStyle w:val="af8"/>
        <w:numPr>
          <w:ilvl w:val="2"/>
          <w:numId w:val="17"/>
        </w:numPr>
        <w:ind w:left="1134" w:hanging="1134"/>
        <w:contextualSpacing w:val="0"/>
        <w:jc w:val="both"/>
        <w:rPr>
          <w:rFonts w:eastAsiaTheme="minorHAnsi"/>
          <w:bCs/>
          <w:lang w:eastAsia="en-US"/>
        </w:rPr>
      </w:pPr>
      <w:r w:rsidRPr="00BE14E5">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5" w:history="1">
        <w:r w:rsidRPr="00BE14E5">
          <w:rPr>
            <w:rStyle w:val="ac"/>
            <w:rFonts w:eastAsiaTheme="minorHAnsi"/>
            <w:bCs/>
            <w:lang w:eastAsia="en-US"/>
          </w:rPr>
          <w:t>hotline@interrao.ru</w:t>
        </w:r>
      </w:hyperlink>
      <w:r w:rsidRPr="00BE14E5">
        <w:rPr>
          <w:rFonts w:eastAsiaTheme="minorHAnsi"/>
          <w:bCs/>
          <w:lang w:eastAsia="en-US"/>
        </w:rPr>
        <w:t>.</w:t>
      </w:r>
    </w:p>
    <w:p w14:paraId="26D4D87A" w14:textId="52808C1B" w:rsidR="00C41EAD" w:rsidRDefault="00AB1C10" w:rsidP="00401210">
      <w:pPr>
        <w:pStyle w:val="1"/>
      </w:pPr>
      <w:bookmarkStart w:id="231" w:name="_Toc316294936"/>
      <w:bookmarkStart w:id="232" w:name="_Toc73367824"/>
      <w:r w:rsidRPr="00AB1C10">
        <w:t xml:space="preserve">Раздел 4. </w:t>
      </w:r>
      <w:r w:rsidR="001638D5" w:rsidRPr="00AB1C10">
        <w:t xml:space="preserve">ПОРЯДОК ПРОВЕДЕНИЯ </w:t>
      </w:r>
      <w:bookmarkEnd w:id="231"/>
      <w:r w:rsidR="00E8142F" w:rsidRPr="00AB1C10">
        <w:t>ЗАКУПКИ</w:t>
      </w:r>
      <w:bookmarkEnd w:id="232"/>
    </w:p>
    <w:p w14:paraId="4E8181A8" w14:textId="77777777" w:rsidR="00594130" w:rsidRPr="00512BE7" w:rsidRDefault="004B3C7D" w:rsidP="001920D7">
      <w:pPr>
        <w:pStyle w:val="af8"/>
        <w:numPr>
          <w:ilvl w:val="1"/>
          <w:numId w:val="18"/>
        </w:numPr>
        <w:ind w:left="1134" w:hanging="1134"/>
        <w:outlineLvl w:val="1"/>
        <w:rPr>
          <w:b/>
        </w:rPr>
      </w:pPr>
      <w:bookmarkStart w:id="233" w:name="_Toc422209994"/>
      <w:bookmarkStart w:id="234" w:name="_Toc422226814"/>
      <w:bookmarkStart w:id="235" w:name="_Toc422244166"/>
      <w:bookmarkStart w:id="236" w:name="_Toc515552708"/>
      <w:bookmarkStart w:id="237" w:name="_Toc524682989"/>
      <w:bookmarkStart w:id="238" w:name="_Toc72830178"/>
      <w:bookmarkStart w:id="239" w:name="_Toc73367825"/>
      <w:r w:rsidRPr="00512BE7">
        <w:rPr>
          <w:b/>
        </w:rPr>
        <w:t xml:space="preserve">Публикация извещения о проведении </w:t>
      </w:r>
      <w:r w:rsidR="00E8142F" w:rsidRPr="00512BE7">
        <w:rPr>
          <w:b/>
        </w:rPr>
        <w:t>закупки</w:t>
      </w:r>
      <w:bookmarkEnd w:id="233"/>
      <w:bookmarkEnd w:id="234"/>
      <w:bookmarkEnd w:id="235"/>
      <w:bookmarkEnd w:id="236"/>
      <w:bookmarkEnd w:id="237"/>
      <w:bookmarkEnd w:id="238"/>
      <w:bookmarkEnd w:id="239"/>
    </w:p>
    <w:p w14:paraId="5957F2DB" w14:textId="77777777" w:rsidR="004B3C7D" w:rsidRPr="00BE1B61" w:rsidRDefault="000B0730" w:rsidP="001920D7">
      <w:pPr>
        <w:pStyle w:val="af8"/>
        <w:numPr>
          <w:ilvl w:val="2"/>
          <w:numId w:val="18"/>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7D7598" w:rsidRPr="007D7598">
        <w:rPr>
          <w:bCs/>
          <w:kern w:val="32"/>
        </w:rPr>
        <w:t>5</w:t>
      </w:r>
      <w:r w:rsidR="00D106C1" w:rsidRPr="007D7598">
        <w:rPr>
          <w:bCs/>
          <w:kern w:val="32"/>
        </w:rPr>
        <w:t xml:space="preserve"> (</w:t>
      </w:r>
      <w:r w:rsidR="007D7598" w:rsidRPr="007D7598">
        <w:rPr>
          <w:bCs/>
          <w:kern w:val="32"/>
        </w:rPr>
        <w:t>пять</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1E0C99D2" w14:textId="77777777" w:rsidR="0072105C" w:rsidRPr="008014CC" w:rsidRDefault="0072105C" w:rsidP="0072105C">
      <w:pPr>
        <w:pStyle w:val="af8"/>
        <w:ind w:left="1134"/>
        <w:jc w:val="both"/>
      </w:pPr>
    </w:p>
    <w:p w14:paraId="6475D418" w14:textId="77777777" w:rsidR="001638D5" w:rsidRPr="002E2BE8" w:rsidRDefault="001638D5" w:rsidP="001920D7">
      <w:pPr>
        <w:pStyle w:val="af8"/>
        <w:numPr>
          <w:ilvl w:val="1"/>
          <w:numId w:val="18"/>
        </w:numPr>
        <w:ind w:left="1134" w:hanging="1134"/>
        <w:contextualSpacing w:val="0"/>
        <w:outlineLvl w:val="1"/>
        <w:rPr>
          <w:b/>
        </w:rPr>
      </w:pPr>
      <w:bookmarkStart w:id="240" w:name="_Toc422209995"/>
      <w:bookmarkStart w:id="241" w:name="_Toc422226815"/>
      <w:bookmarkStart w:id="242" w:name="_Toc422244167"/>
      <w:bookmarkStart w:id="243" w:name="_Toc515552709"/>
      <w:bookmarkStart w:id="244" w:name="_Toc524682990"/>
      <w:bookmarkStart w:id="245" w:name="_Toc72830179"/>
      <w:bookmarkStart w:id="246" w:name="_Toc73367826"/>
      <w:r w:rsidRPr="002E2BE8">
        <w:rPr>
          <w:b/>
        </w:rPr>
        <w:t xml:space="preserve">Предоставление </w:t>
      </w:r>
      <w:r w:rsidR="00350B76">
        <w:rPr>
          <w:b/>
        </w:rPr>
        <w:t>Закупочной</w:t>
      </w:r>
      <w:r w:rsidRPr="002E2BE8">
        <w:rPr>
          <w:b/>
        </w:rPr>
        <w:t xml:space="preserve"> документации</w:t>
      </w:r>
      <w:bookmarkEnd w:id="240"/>
      <w:bookmarkEnd w:id="241"/>
      <w:bookmarkEnd w:id="242"/>
      <w:bookmarkEnd w:id="243"/>
      <w:bookmarkEnd w:id="244"/>
      <w:bookmarkEnd w:id="245"/>
      <w:bookmarkEnd w:id="246"/>
    </w:p>
    <w:p w14:paraId="17568F83" w14:textId="77777777" w:rsidR="00D131C2" w:rsidRDefault="00350B76" w:rsidP="001920D7">
      <w:pPr>
        <w:pStyle w:val="af8"/>
        <w:numPr>
          <w:ilvl w:val="2"/>
          <w:numId w:val="18"/>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14:paraId="6ECC528E" w14:textId="77777777" w:rsidR="004321C7" w:rsidRPr="002E2BE8" w:rsidRDefault="00101115" w:rsidP="001920D7">
      <w:pPr>
        <w:pStyle w:val="af8"/>
        <w:numPr>
          <w:ilvl w:val="2"/>
          <w:numId w:val="18"/>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14:paraId="2F87F3BE" w14:textId="77777777" w:rsidR="00096FA0" w:rsidRPr="002E2BE8" w:rsidRDefault="001A76BC" w:rsidP="001920D7">
      <w:pPr>
        <w:pStyle w:val="af8"/>
        <w:numPr>
          <w:ilvl w:val="2"/>
          <w:numId w:val="18"/>
        </w:numPr>
        <w:ind w:left="1134" w:hanging="1134"/>
        <w:contextualSpacing w:val="0"/>
        <w:jc w:val="both"/>
      </w:pPr>
      <w:r>
        <w:t xml:space="preserve">Участник самостоятельно отслеживает официально размещенные разъяснения и изменения </w:t>
      </w:r>
      <w:r>
        <w:lastRenderedPageBreak/>
        <w:t>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D9E9811" w14:textId="77777777" w:rsidR="008962ED" w:rsidRDefault="008962ED" w:rsidP="002C7279">
      <w:pPr>
        <w:pStyle w:val="af8"/>
        <w:ind w:left="1134"/>
        <w:contextualSpacing w:val="0"/>
        <w:jc w:val="both"/>
      </w:pPr>
    </w:p>
    <w:p w14:paraId="183C8810" w14:textId="77777777" w:rsidR="003A3D2E" w:rsidRPr="002E2BE8" w:rsidRDefault="003A3D2E" w:rsidP="001920D7">
      <w:pPr>
        <w:pStyle w:val="af8"/>
        <w:numPr>
          <w:ilvl w:val="1"/>
          <w:numId w:val="18"/>
        </w:numPr>
        <w:ind w:left="1134" w:hanging="1134"/>
        <w:contextualSpacing w:val="0"/>
        <w:outlineLvl w:val="1"/>
        <w:rPr>
          <w:b/>
        </w:rPr>
      </w:pPr>
      <w:bookmarkStart w:id="247" w:name="_Toc422209996"/>
      <w:bookmarkStart w:id="248" w:name="_Toc422226816"/>
      <w:bookmarkStart w:id="249" w:name="_Toc422244168"/>
      <w:bookmarkStart w:id="250" w:name="_Toc515552710"/>
      <w:bookmarkStart w:id="251" w:name="_Toc524682991"/>
      <w:bookmarkStart w:id="252" w:name="_Toc72830180"/>
      <w:bookmarkStart w:id="253" w:name="_Toc73367827"/>
      <w:r w:rsidRPr="002E2BE8">
        <w:rPr>
          <w:b/>
        </w:rPr>
        <w:t xml:space="preserve">Изучение </w:t>
      </w:r>
      <w:r w:rsidR="00350B76">
        <w:rPr>
          <w:b/>
        </w:rPr>
        <w:t>закупочной</w:t>
      </w:r>
      <w:r w:rsidRPr="002E2BE8">
        <w:rPr>
          <w:b/>
        </w:rPr>
        <w:t xml:space="preserve"> документации</w:t>
      </w:r>
      <w:bookmarkEnd w:id="247"/>
      <w:bookmarkEnd w:id="248"/>
      <w:bookmarkEnd w:id="249"/>
      <w:bookmarkEnd w:id="250"/>
      <w:bookmarkEnd w:id="251"/>
      <w:bookmarkEnd w:id="252"/>
      <w:bookmarkEnd w:id="253"/>
    </w:p>
    <w:p w14:paraId="653C9704" w14:textId="77777777" w:rsidR="003A3D2E" w:rsidRPr="002E2BE8" w:rsidRDefault="003A3D2E" w:rsidP="001920D7">
      <w:pPr>
        <w:pStyle w:val="af8"/>
        <w:numPr>
          <w:ilvl w:val="2"/>
          <w:numId w:val="18"/>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14:paraId="607A600C" w14:textId="77777777" w:rsidR="003A3D2E" w:rsidRPr="002E2BE8" w:rsidRDefault="003A3D2E" w:rsidP="001920D7">
      <w:pPr>
        <w:pStyle w:val="af8"/>
        <w:numPr>
          <w:ilvl w:val="2"/>
          <w:numId w:val="18"/>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51C3A644" w14:textId="77777777" w:rsidR="00A5160C" w:rsidRPr="00D65E27" w:rsidRDefault="004F01A9" w:rsidP="001920D7">
      <w:pPr>
        <w:pStyle w:val="af8"/>
        <w:numPr>
          <w:ilvl w:val="2"/>
          <w:numId w:val="18"/>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59CE6CD9" w14:textId="77777777" w:rsidR="00A5160C" w:rsidRPr="00D65E27" w:rsidRDefault="00A5160C" w:rsidP="001920D7">
      <w:pPr>
        <w:pStyle w:val="af8"/>
        <w:numPr>
          <w:ilvl w:val="2"/>
          <w:numId w:val="18"/>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F329B1E" w14:textId="77777777" w:rsidR="00A5160C" w:rsidRDefault="00A5160C" w:rsidP="001920D7">
      <w:pPr>
        <w:pStyle w:val="af8"/>
        <w:numPr>
          <w:ilvl w:val="2"/>
          <w:numId w:val="18"/>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3375C962" w14:textId="77777777" w:rsidR="00D87F6B" w:rsidRPr="002E2BE8" w:rsidRDefault="00D87F6B" w:rsidP="00D87F6B">
      <w:pPr>
        <w:pStyle w:val="af8"/>
        <w:ind w:left="1134"/>
        <w:contextualSpacing w:val="0"/>
        <w:jc w:val="both"/>
      </w:pPr>
    </w:p>
    <w:p w14:paraId="48BB7544" w14:textId="77777777" w:rsidR="00F56F8B" w:rsidRPr="002E2BE8" w:rsidRDefault="003A3D2E" w:rsidP="001920D7">
      <w:pPr>
        <w:pStyle w:val="af8"/>
        <w:numPr>
          <w:ilvl w:val="1"/>
          <w:numId w:val="18"/>
        </w:numPr>
        <w:ind w:left="1134" w:hanging="1134"/>
        <w:contextualSpacing w:val="0"/>
        <w:outlineLvl w:val="1"/>
      </w:pPr>
      <w:bookmarkStart w:id="254" w:name="_Toc422209997"/>
      <w:bookmarkStart w:id="255" w:name="_Toc422226817"/>
      <w:bookmarkStart w:id="256" w:name="_Toc422244169"/>
      <w:bookmarkStart w:id="257" w:name="_Toc515552711"/>
      <w:bookmarkStart w:id="258" w:name="_Toc524682992"/>
      <w:bookmarkStart w:id="259" w:name="_Toc72830181"/>
      <w:bookmarkStart w:id="260" w:name="_Toc73367828"/>
      <w:r w:rsidRPr="002E2BE8">
        <w:rPr>
          <w:b/>
        </w:rPr>
        <w:t xml:space="preserve">Разъяснение положений </w:t>
      </w:r>
      <w:r w:rsidR="00350B76">
        <w:rPr>
          <w:b/>
        </w:rPr>
        <w:t>закупочной</w:t>
      </w:r>
      <w:r w:rsidRPr="002E2BE8">
        <w:rPr>
          <w:b/>
        </w:rPr>
        <w:t xml:space="preserve"> документации</w:t>
      </w:r>
      <w:bookmarkEnd w:id="254"/>
      <w:bookmarkEnd w:id="255"/>
      <w:bookmarkEnd w:id="256"/>
      <w:bookmarkEnd w:id="257"/>
      <w:bookmarkEnd w:id="258"/>
      <w:bookmarkEnd w:id="259"/>
      <w:bookmarkEnd w:id="260"/>
    </w:p>
    <w:p w14:paraId="5A8E822D" w14:textId="77777777" w:rsidR="00F56F8B" w:rsidRPr="002E2BE8" w:rsidRDefault="00F56F8B" w:rsidP="001920D7">
      <w:pPr>
        <w:pStyle w:val="af8"/>
        <w:numPr>
          <w:ilvl w:val="2"/>
          <w:numId w:val="18"/>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2824D556" w14:textId="77777777" w:rsidR="00711223" w:rsidRPr="00711223" w:rsidRDefault="00ED6686" w:rsidP="001920D7">
      <w:pPr>
        <w:pStyle w:val="af8"/>
        <w:numPr>
          <w:ilvl w:val="2"/>
          <w:numId w:val="18"/>
        </w:numPr>
        <w:ind w:left="1134" w:hanging="1134"/>
        <w:contextualSpacing w:val="0"/>
        <w:jc w:val="both"/>
      </w:pPr>
      <w:bookmarkStart w:id="261"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261"/>
      <w:r w:rsidR="00711223" w:rsidRPr="00711223">
        <w:t xml:space="preserve"> </w:t>
      </w:r>
    </w:p>
    <w:p w14:paraId="281907AE" w14:textId="77777777" w:rsidR="00B612B6" w:rsidRDefault="000C0ED3" w:rsidP="001920D7">
      <w:pPr>
        <w:pStyle w:val="af8"/>
        <w:numPr>
          <w:ilvl w:val="2"/>
          <w:numId w:val="18"/>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634863F8" w14:textId="77777777" w:rsidR="00F56F8B" w:rsidRPr="002E2BE8" w:rsidRDefault="00F56F8B" w:rsidP="001920D7">
      <w:pPr>
        <w:pStyle w:val="af8"/>
        <w:numPr>
          <w:ilvl w:val="2"/>
          <w:numId w:val="18"/>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6B2FFF0D" w14:textId="77777777" w:rsidR="00F56F8B" w:rsidRPr="002E2BE8" w:rsidRDefault="00F56F8B" w:rsidP="001920D7">
      <w:pPr>
        <w:pStyle w:val="af8"/>
        <w:numPr>
          <w:ilvl w:val="2"/>
          <w:numId w:val="18"/>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B588D62" w14:textId="77777777" w:rsidR="00F56F8B" w:rsidRDefault="00782841" w:rsidP="001920D7">
      <w:pPr>
        <w:pStyle w:val="af8"/>
        <w:numPr>
          <w:ilvl w:val="2"/>
          <w:numId w:val="18"/>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7F34C596" w14:textId="77777777" w:rsidR="00356F1F" w:rsidRPr="002E2BE8" w:rsidRDefault="00356F1F" w:rsidP="00356F1F">
      <w:pPr>
        <w:pStyle w:val="af8"/>
        <w:ind w:left="1134"/>
        <w:contextualSpacing w:val="0"/>
        <w:jc w:val="both"/>
      </w:pPr>
    </w:p>
    <w:p w14:paraId="268CF54B" w14:textId="77777777" w:rsidR="00782841" w:rsidRPr="002E2BE8" w:rsidRDefault="00782841" w:rsidP="001920D7">
      <w:pPr>
        <w:pStyle w:val="af8"/>
        <w:numPr>
          <w:ilvl w:val="1"/>
          <w:numId w:val="18"/>
        </w:numPr>
        <w:ind w:left="1134" w:hanging="1134"/>
        <w:contextualSpacing w:val="0"/>
        <w:outlineLvl w:val="1"/>
        <w:rPr>
          <w:b/>
        </w:rPr>
      </w:pPr>
      <w:bookmarkStart w:id="262" w:name="_Toc422209998"/>
      <w:bookmarkStart w:id="263" w:name="_Toc422226818"/>
      <w:bookmarkStart w:id="264" w:name="_Toc422244170"/>
      <w:bookmarkStart w:id="265" w:name="_Toc515552712"/>
      <w:bookmarkStart w:id="266" w:name="_Toc524682993"/>
      <w:bookmarkStart w:id="267" w:name="_Toc72830182"/>
      <w:bookmarkStart w:id="268" w:name="_Toc73367829"/>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262"/>
      <w:bookmarkEnd w:id="263"/>
      <w:bookmarkEnd w:id="264"/>
      <w:bookmarkEnd w:id="265"/>
      <w:bookmarkEnd w:id="266"/>
      <w:bookmarkEnd w:id="267"/>
      <w:bookmarkEnd w:id="268"/>
    </w:p>
    <w:p w14:paraId="08AB0402" w14:textId="77777777" w:rsidR="004A0151" w:rsidRPr="000E0583" w:rsidRDefault="0047569A" w:rsidP="001920D7">
      <w:pPr>
        <w:pStyle w:val="af8"/>
        <w:numPr>
          <w:ilvl w:val="2"/>
          <w:numId w:val="18"/>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 xml:space="preserve">Участника </w:t>
      </w:r>
      <w:r w:rsidR="004A6ABF">
        <w:lastRenderedPageBreak/>
        <w:t>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E0090C">
        <w:t xml:space="preserve"> </w:t>
      </w:r>
    </w:p>
    <w:p w14:paraId="23C57853" w14:textId="77777777" w:rsidR="003A32E9" w:rsidRDefault="00F50167" w:rsidP="001920D7">
      <w:pPr>
        <w:numPr>
          <w:ilvl w:val="2"/>
          <w:numId w:val="18"/>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A50148">
        <w:t>,</w:t>
      </w:r>
      <w:r w:rsidR="004A0151" w:rsidRPr="004A0151">
        <w:t xml:space="preserve"> </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69A5D973" w14:textId="77777777" w:rsidR="00B07C14" w:rsidRPr="003A32E9" w:rsidRDefault="00B07C14" w:rsidP="001920D7">
      <w:pPr>
        <w:numPr>
          <w:ilvl w:val="2"/>
          <w:numId w:val="18"/>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1A93EDB1" w14:textId="77777777" w:rsidR="00782841" w:rsidRPr="005824A2" w:rsidRDefault="00782841" w:rsidP="00CF3FF4">
      <w:pPr>
        <w:pStyle w:val="af8"/>
        <w:ind w:left="1134"/>
        <w:contextualSpacing w:val="0"/>
        <w:jc w:val="both"/>
        <w:rPr>
          <w:highlight w:val="yellow"/>
        </w:rPr>
      </w:pPr>
    </w:p>
    <w:p w14:paraId="38125BC5" w14:textId="77777777" w:rsidR="005B5145" w:rsidRPr="002E2BE8" w:rsidRDefault="005B5145" w:rsidP="001920D7">
      <w:pPr>
        <w:pStyle w:val="af8"/>
        <w:numPr>
          <w:ilvl w:val="1"/>
          <w:numId w:val="18"/>
        </w:numPr>
        <w:ind w:left="1134" w:hanging="1134"/>
        <w:contextualSpacing w:val="0"/>
        <w:outlineLvl w:val="1"/>
        <w:rPr>
          <w:b/>
        </w:rPr>
      </w:pPr>
      <w:bookmarkStart w:id="269" w:name="_Toc422209999"/>
      <w:bookmarkStart w:id="270" w:name="_Toc422226819"/>
      <w:bookmarkStart w:id="271" w:name="_Toc422244171"/>
      <w:bookmarkStart w:id="272" w:name="_Toc515552713"/>
      <w:bookmarkStart w:id="273" w:name="_Toc524682994"/>
      <w:bookmarkStart w:id="274" w:name="_Toc72830183"/>
      <w:bookmarkStart w:id="275" w:name="_Toc73367830"/>
      <w:r w:rsidRPr="002E2BE8">
        <w:rPr>
          <w:b/>
        </w:rPr>
        <w:t xml:space="preserve">Затраты на участие в </w:t>
      </w:r>
      <w:r w:rsidR="00E8142F">
        <w:rPr>
          <w:b/>
        </w:rPr>
        <w:t>закупке</w:t>
      </w:r>
      <w:bookmarkEnd w:id="269"/>
      <w:bookmarkEnd w:id="270"/>
      <w:bookmarkEnd w:id="271"/>
      <w:bookmarkEnd w:id="272"/>
      <w:bookmarkEnd w:id="273"/>
      <w:bookmarkEnd w:id="274"/>
      <w:bookmarkEnd w:id="275"/>
    </w:p>
    <w:p w14:paraId="33575E72" w14:textId="77777777" w:rsidR="005B5145" w:rsidRPr="002E2BE8" w:rsidRDefault="005B5145" w:rsidP="001920D7">
      <w:pPr>
        <w:pStyle w:val="af8"/>
        <w:numPr>
          <w:ilvl w:val="2"/>
          <w:numId w:val="18"/>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39CF1900" w14:textId="77777777" w:rsidR="005B5145" w:rsidRDefault="005B5145" w:rsidP="001920D7">
      <w:pPr>
        <w:pStyle w:val="af8"/>
        <w:numPr>
          <w:ilvl w:val="2"/>
          <w:numId w:val="18"/>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8FEE9D1" w14:textId="77777777" w:rsidR="009C7772" w:rsidRPr="002E2BE8" w:rsidRDefault="009C7772" w:rsidP="009C7772">
      <w:pPr>
        <w:pStyle w:val="af8"/>
        <w:ind w:left="1134"/>
        <w:contextualSpacing w:val="0"/>
        <w:jc w:val="both"/>
      </w:pPr>
    </w:p>
    <w:p w14:paraId="465CE871" w14:textId="77777777" w:rsidR="005B5145" w:rsidRPr="00FB0409" w:rsidRDefault="00C840E0" w:rsidP="001920D7">
      <w:pPr>
        <w:pStyle w:val="af8"/>
        <w:numPr>
          <w:ilvl w:val="1"/>
          <w:numId w:val="18"/>
        </w:numPr>
        <w:ind w:left="1134" w:hanging="1134"/>
        <w:contextualSpacing w:val="0"/>
        <w:outlineLvl w:val="1"/>
        <w:rPr>
          <w:b/>
        </w:rPr>
      </w:pPr>
      <w:bookmarkStart w:id="276" w:name="_Toc422210000"/>
      <w:bookmarkStart w:id="277" w:name="_Toc422226820"/>
      <w:bookmarkStart w:id="278" w:name="_Toc422244172"/>
      <w:bookmarkStart w:id="279" w:name="_Toc515552714"/>
      <w:bookmarkStart w:id="280" w:name="_Toc524682995"/>
      <w:bookmarkStart w:id="281" w:name="_Toc72830184"/>
      <w:bookmarkStart w:id="282" w:name="_Toc73367831"/>
      <w:r w:rsidRPr="00FB0409">
        <w:rPr>
          <w:b/>
        </w:rPr>
        <w:t>От</w:t>
      </w:r>
      <w:r w:rsidR="009B093B">
        <w:rPr>
          <w:b/>
        </w:rPr>
        <w:t>мена</w:t>
      </w:r>
      <w:r w:rsidRPr="00FB0409">
        <w:rPr>
          <w:b/>
        </w:rPr>
        <w:t xml:space="preserve"> </w:t>
      </w:r>
      <w:r w:rsidR="00E8142F" w:rsidRPr="00FB0409">
        <w:rPr>
          <w:b/>
        </w:rPr>
        <w:t>закупки</w:t>
      </w:r>
      <w:bookmarkEnd w:id="276"/>
      <w:bookmarkEnd w:id="277"/>
      <w:bookmarkEnd w:id="278"/>
      <w:bookmarkEnd w:id="279"/>
      <w:bookmarkEnd w:id="280"/>
      <w:bookmarkEnd w:id="281"/>
      <w:bookmarkEnd w:id="282"/>
    </w:p>
    <w:p w14:paraId="754E1801" w14:textId="77777777" w:rsidR="005B5145" w:rsidRDefault="005B5145" w:rsidP="001920D7">
      <w:pPr>
        <w:pStyle w:val="af8"/>
        <w:numPr>
          <w:ilvl w:val="2"/>
          <w:numId w:val="18"/>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14:paraId="4FFBE037" w14:textId="77777777" w:rsidR="0051503E" w:rsidRDefault="0051503E" w:rsidP="001920D7">
      <w:pPr>
        <w:pStyle w:val="af8"/>
        <w:numPr>
          <w:ilvl w:val="2"/>
          <w:numId w:val="18"/>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CD56F95" w14:textId="77777777" w:rsidR="0013268A" w:rsidRPr="002E2BE8" w:rsidRDefault="0051503E" w:rsidP="001920D7">
      <w:pPr>
        <w:pStyle w:val="af8"/>
        <w:numPr>
          <w:ilvl w:val="2"/>
          <w:numId w:val="18"/>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r>
        <w:t xml:space="preserve"> </w:t>
      </w:r>
    </w:p>
    <w:p w14:paraId="7326532F" w14:textId="77777777" w:rsidR="002B55BF" w:rsidRPr="00FB0409" w:rsidRDefault="002B55BF" w:rsidP="002B55BF">
      <w:pPr>
        <w:pStyle w:val="af8"/>
        <w:ind w:left="1134"/>
        <w:contextualSpacing w:val="0"/>
        <w:jc w:val="both"/>
      </w:pPr>
    </w:p>
    <w:p w14:paraId="20522AC9" w14:textId="77777777" w:rsidR="007D402F" w:rsidRPr="002E2BE8" w:rsidRDefault="007D402F" w:rsidP="001920D7">
      <w:pPr>
        <w:pStyle w:val="af8"/>
        <w:numPr>
          <w:ilvl w:val="1"/>
          <w:numId w:val="18"/>
        </w:numPr>
        <w:ind w:left="1134" w:hanging="1134"/>
        <w:contextualSpacing w:val="0"/>
        <w:outlineLvl w:val="1"/>
        <w:rPr>
          <w:b/>
        </w:rPr>
      </w:pPr>
      <w:bookmarkStart w:id="283" w:name="_Toc422210002"/>
      <w:bookmarkStart w:id="284" w:name="_Toc422226822"/>
      <w:bookmarkStart w:id="285" w:name="_Toc422244174"/>
      <w:bookmarkStart w:id="286" w:name="_Toc515552715"/>
      <w:bookmarkStart w:id="287" w:name="_Toc524682996"/>
      <w:bookmarkStart w:id="288" w:name="_Toc72830185"/>
      <w:bookmarkStart w:id="289" w:name="_Toc73367832"/>
      <w:r w:rsidRPr="002E2BE8">
        <w:rPr>
          <w:b/>
        </w:rPr>
        <w:t xml:space="preserve">Обеспечение исполнения обязательств, связанных с подачей заявки на участие в </w:t>
      </w:r>
      <w:r>
        <w:rPr>
          <w:b/>
        </w:rPr>
        <w:t>закупке</w:t>
      </w:r>
      <w:bookmarkEnd w:id="283"/>
      <w:bookmarkEnd w:id="284"/>
      <w:bookmarkEnd w:id="285"/>
      <w:bookmarkEnd w:id="286"/>
      <w:bookmarkEnd w:id="287"/>
      <w:bookmarkEnd w:id="288"/>
      <w:bookmarkEnd w:id="289"/>
    </w:p>
    <w:p w14:paraId="0B402C7A" w14:textId="77777777" w:rsidR="007D402F" w:rsidRDefault="007D402F" w:rsidP="001920D7">
      <w:pPr>
        <w:pStyle w:val="af8"/>
        <w:numPr>
          <w:ilvl w:val="2"/>
          <w:numId w:val="18"/>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4E47F6">
        <w:t>7</w:t>
      </w:r>
      <w:r w:rsidRPr="002E2BE8">
        <w:t xml:space="preserve"> </w:t>
      </w:r>
      <w:r>
        <w:t xml:space="preserve">Извещения. </w:t>
      </w:r>
    </w:p>
    <w:p w14:paraId="37F6F46D" w14:textId="77777777" w:rsidR="007D402F" w:rsidRPr="002E2BE8" w:rsidRDefault="004B3E5F" w:rsidP="001920D7">
      <w:pPr>
        <w:pStyle w:val="af8"/>
        <w:numPr>
          <w:ilvl w:val="2"/>
          <w:numId w:val="18"/>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180BC49B" w14:textId="77777777" w:rsidR="004B3E5F" w:rsidRDefault="004B3E5F" w:rsidP="001920D7">
      <w:pPr>
        <w:pStyle w:val="af8"/>
        <w:numPr>
          <w:ilvl w:val="3"/>
          <w:numId w:val="18"/>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w:t>
      </w:r>
      <w:r w:rsidR="0012794A">
        <w:t>№</w:t>
      </w:r>
      <w:r w:rsidR="0012794A" w:rsidRPr="004B3E5F">
        <w:t xml:space="preserve"> </w:t>
      </w:r>
      <w:r w:rsidRPr="004B3E5F">
        <w:t xml:space="preserve">44-ФЗ </w:t>
      </w:r>
      <w:r w:rsidR="00C65A2A">
        <w:t>«</w:t>
      </w:r>
      <w:r w:rsidRPr="004B3E5F">
        <w:t>О контрактной системе в сфере закупок товаров, работ, услуг для обеспечения государственных и муниципальных нужд</w:t>
      </w:r>
      <w:r w:rsidR="00C65A2A">
        <w:t>».</w:t>
      </w:r>
    </w:p>
    <w:p w14:paraId="16821AF8" w14:textId="77777777" w:rsidR="00D13DE4" w:rsidRDefault="00D13DE4" w:rsidP="001920D7">
      <w:pPr>
        <w:pStyle w:val="af8"/>
        <w:numPr>
          <w:ilvl w:val="3"/>
          <w:numId w:val="18"/>
        </w:numPr>
        <w:ind w:left="1134" w:hanging="1134"/>
        <w:jc w:val="both"/>
      </w:pPr>
      <w:r w:rsidRPr="00D13DE4">
        <w:t>В течение одного часа с момента окончания срока подачи заявок на участие в закупке</w:t>
      </w:r>
      <w:r>
        <w:t xml:space="preserve"> (пункт 13 извещения)</w:t>
      </w:r>
      <w:r w:rsidRPr="00D13DE4">
        <w:t xml:space="preserve"> оператор электронной </w:t>
      </w:r>
      <w:r w:rsidR="009D00FF">
        <w:t xml:space="preserve">торговой </w:t>
      </w:r>
      <w:r w:rsidRPr="00D13DE4">
        <w:t xml:space="preserve">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w:t>
      </w:r>
      <w:r w:rsidRPr="00D13DE4">
        <w:lastRenderedPageBreak/>
        <w:t>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0A1B30">
        <w:t>, необходимом</w:t>
      </w:r>
      <w:r w:rsidRPr="00D13DE4">
        <w:t xml:space="preserve"> для обеспечения указанной заявки</w:t>
      </w:r>
      <w:r w:rsidR="000A1B30">
        <w:t>,</w:t>
      </w:r>
      <w:r w:rsidRPr="00D13DE4">
        <w:t xml:space="preserve">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18515976" w14:textId="77777777" w:rsidR="007D402F" w:rsidRDefault="00D13DE4" w:rsidP="001920D7">
      <w:pPr>
        <w:pStyle w:val="af8"/>
        <w:numPr>
          <w:ilvl w:val="3"/>
          <w:numId w:val="18"/>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w:t>
      </w:r>
      <w:r w:rsidR="000408D9">
        <w:t>2.</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w:t>
      </w:r>
      <w:r w:rsidR="00980CDD" w:rsidRPr="00C65A2A">
        <w:t>получения соответствующей информации от банка</w:t>
      </w:r>
      <w:r w:rsidRPr="00D13DE4">
        <w:t>.</w:t>
      </w:r>
    </w:p>
    <w:p w14:paraId="03E1D4A5" w14:textId="77777777" w:rsidR="00D13DE4" w:rsidRDefault="00D13DE4" w:rsidP="001920D7">
      <w:pPr>
        <w:pStyle w:val="af8"/>
        <w:numPr>
          <w:ilvl w:val="3"/>
          <w:numId w:val="18"/>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указанный в документации о закупке, в случае уклонения, в том числе не</w:t>
      </w:r>
      <w:r w:rsidR="00A50148">
        <w:t xml:space="preserve"> </w:t>
      </w:r>
      <w:r w:rsidRPr="00D13DE4">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9A76A14" w14:textId="77777777" w:rsidR="007D402F" w:rsidRDefault="00230250" w:rsidP="001920D7">
      <w:pPr>
        <w:pStyle w:val="af8"/>
        <w:numPr>
          <w:ilvl w:val="3"/>
          <w:numId w:val="18"/>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290" w:name="_Toc132091784"/>
      <w:bookmarkEnd w:id="290"/>
    </w:p>
    <w:p w14:paraId="769D3437"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291" w:name="_Toc132091785"/>
      <w:bookmarkEnd w:id="291"/>
    </w:p>
    <w:p w14:paraId="07E90F9B"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292" w:name="_Ref56251621"/>
      <w:r w:rsidRPr="002E2BE8">
        <w:rPr>
          <w:rStyle w:val="FontStyle128"/>
          <w:sz w:val="24"/>
          <w:szCs w:val="24"/>
        </w:rPr>
        <w:t>Сумма банковской гарантии должна быть выражена в российских рублях.</w:t>
      </w:r>
      <w:bookmarkStart w:id="293" w:name="_Toc132091786"/>
      <w:bookmarkEnd w:id="292"/>
      <w:bookmarkEnd w:id="293"/>
    </w:p>
    <w:p w14:paraId="1308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294"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295" w:name="_Toc132091787"/>
      <w:bookmarkEnd w:id="294"/>
      <w:bookmarkEnd w:id="295"/>
    </w:p>
    <w:p w14:paraId="41FA61C3"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296"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297" w:name="_Toc132091788"/>
      <w:bookmarkEnd w:id="296"/>
      <w:bookmarkEnd w:id="297"/>
    </w:p>
    <w:p w14:paraId="3D855620"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298"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299" w:name="_Toc132091789"/>
      <w:bookmarkEnd w:id="298"/>
      <w:bookmarkEnd w:id="299"/>
    </w:p>
    <w:p w14:paraId="3F45CCC3" w14:textId="77777777" w:rsidR="00F5369A" w:rsidRPr="002E2BE8" w:rsidRDefault="00F5369A" w:rsidP="00CE226F">
      <w:pPr>
        <w:pStyle w:val="af7"/>
        <w:numPr>
          <w:ilvl w:val="0"/>
          <w:numId w:val="4"/>
        </w:numPr>
        <w:spacing w:line="240" w:lineRule="auto"/>
        <w:ind w:left="2268" w:hanging="567"/>
        <w:rPr>
          <w:sz w:val="24"/>
          <w:szCs w:val="24"/>
        </w:rPr>
      </w:pPr>
      <w:bookmarkStart w:id="300" w:name="_Toc132091793"/>
      <w:bookmarkEnd w:id="300"/>
      <w:r w:rsidRPr="002E2BE8">
        <w:rPr>
          <w:sz w:val="24"/>
          <w:szCs w:val="24"/>
        </w:rPr>
        <w:t>изменени</w:t>
      </w:r>
      <w:r w:rsidR="000A1B30">
        <w:rPr>
          <w:sz w:val="24"/>
          <w:szCs w:val="24"/>
        </w:rPr>
        <w:t>е</w:t>
      </w:r>
      <w:r w:rsidRPr="002E2BE8">
        <w:rPr>
          <w:sz w:val="24"/>
          <w:szCs w:val="24"/>
        </w:rPr>
        <w:t xml:space="preserve"> или отзыв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301" w:name="_Toc132091790"/>
      <w:bookmarkEnd w:id="301"/>
    </w:p>
    <w:p w14:paraId="73CD2516"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предоставлени</w:t>
      </w:r>
      <w:r w:rsidR="00E55FD6">
        <w:rPr>
          <w:sz w:val="24"/>
          <w:szCs w:val="24"/>
        </w:rPr>
        <w:t>е</w:t>
      </w:r>
      <w:r w:rsidRPr="002E2BE8">
        <w:rPr>
          <w:sz w:val="24"/>
          <w:szCs w:val="24"/>
        </w:rPr>
        <w:t xml:space="preserve"> заведомо ложных сведений или </w:t>
      </w:r>
      <w:r w:rsidR="00E55FD6" w:rsidRPr="002E2BE8">
        <w:rPr>
          <w:sz w:val="24"/>
          <w:szCs w:val="24"/>
        </w:rPr>
        <w:t>намеренно</w:t>
      </w:r>
      <w:r w:rsidR="00E55FD6">
        <w:rPr>
          <w:sz w:val="24"/>
          <w:szCs w:val="24"/>
        </w:rPr>
        <w:t>е</w:t>
      </w:r>
      <w:r w:rsidR="00E55FD6" w:rsidRPr="002E2BE8">
        <w:rPr>
          <w:sz w:val="24"/>
          <w:szCs w:val="24"/>
        </w:rPr>
        <w:t xml:space="preserve"> искажени</w:t>
      </w:r>
      <w:r w:rsidR="00E55FD6">
        <w:rPr>
          <w:sz w:val="24"/>
          <w:szCs w:val="24"/>
        </w:rPr>
        <w:t>е</w:t>
      </w:r>
      <w:r w:rsidR="00E55FD6" w:rsidRPr="002E2BE8">
        <w:rPr>
          <w:sz w:val="24"/>
          <w:szCs w:val="24"/>
        </w:rPr>
        <w:t xml:space="preserve"> </w:t>
      </w:r>
      <w:r w:rsidRPr="002E2BE8">
        <w:rPr>
          <w:sz w:val="24"/>
          <w:szCs w:val="24"/>
        </w:rPr>
        <w:t xml:space="preserve">информации или документов, приведенных в составе заявки на участие в </w:t>
      </w:r>
      <w:r>
        <w:rPr>
          <w:sz w:val="24"/>
          <w:szCs w:val="24"/>
        </w:rPr>
        <w:t>закупке</w:t>
      </w:r>
      <w:r w:rsidRPr="002E2BE8">
        <w:rPr>
          <w:sz w:val="24"/>
          <w:szCs w:val="24"/>
        </w:rPr>
        <w:t>;</w:t>
      </w:r>
      <w:bookmarkStart w:id="302" w:name="_Toc132091791"/>
      <w:bookmarkEnd w:id="302"/>
    </w:p>
    <w:p w14:paraId="2014AB70" w14:textId="77777777" w:rsidR="00F5369A" w:rsidRPr="00AC3796" w:rsidRDefault="00247DAC" w:rsidP="00CE226F">
      <w:pPr>
        <w:pStyle w:val="af7"/>
        <w:numPr>
          <w:ilvl w:val="0"/>
          <w:numId w:val="4"/>
        </w:numPr>
        <w:spacing w:line="240" w:lineRule="auto"/>
        <w:ind w:left="2268" w:hanging="567"/>
        <w:rPr>
          <w:sz w:val="24"/>
          <w:szCs w:val="24"/>
        </w:rPr>
      </w:pPr>
      <w:r w:rsidRPr="00247DAC">
        <w:rPr>
          <w:sz w:val="24"/>
          <w:szCs w:val="24"/>
        </w:rPr>
        <w:t xml:space="preserve">непредоставление справки о цепочке собственников по форме и </w:t>
      </w:r>
      <w:r w:rsidR="00C65A2A" w:rsidRPr="00247DAC">
        <w:rPr>
          <w:sz w:val="24"/>
          <w:szCs w:val="24"/>
        </w:rPr>
        <w:t>соответствии с инструкциями,</w:t>
      </w:r>
      <w:r w:rsidRPr="00247DAC">
        <w:rPr>
          <w:sz w:val="24"/>
          <w:szCs w:val="24"/>
        </w:rPr>
        <w:t xml:space="preserve"> указанными в настоящей закупочной документации;</w:t>
      </w:r>
    </w:p>
    <w:p w14:paraId="5401B7A3" w14:textId="77777777" w:rsidR="007D402F" w:rsidRPr="002E2BE8" w:rsidRDefault="00E55FD6" w:rsidP="00CE226F">
      <w:pPr>
        <w:pStyle w:val="af7"/>
        <w:numPr>
          <w:ilvl w:val="0"/>
          <w:numId w:val="4"/>
        </w:numPr>
        <w:spacing w:line="240" w:lineRule="auto"/>
        <w:ind w:left="2268" w:hanging="567"/>
        <w:rPr>
          <w:sz w:val="24"/>
          <w:szCs w:val="24"/>
        </w:rPr>
      </w:pPr>
      <w:r>
        <w:rPr>
          <w:sz w:val="24"/>
          <w:szCs w:val="24"/>
        </w:rPr>
        <w:t xml:space="preserve">уклонение или </w:t>
      </w:r>
      <w:r w:rsidR="00F5369A" w:rsidRPr="002E2BE8">
        <w:rPr>
          <w:sz w:val="24"/>
          <w:szCs w:val="24"/>
        </w:rPr>
        <w:t xml:space="preserve">отказ Победителя заключить Договор в установленном настоящей </w:t>
      </w:r>
      <w:r w:rsidR="00F5369A">
        <w:rPr>
          <w:sz w:val="24"/>
          <w:szCs w:val="24"/>
        </w:rPr>
        <w:t>закупочной</w:t>
      </w:r>
      <w:r w:rsidR="00F5369A" w:rsidRPr="002E2BE8">
        <w:rPr>
          <w:sz w:val="24"/>
          <w:szCs w:val="24"/>
        </w:rPr>
        <w:t xml:space="preserve"> документацией порядке.</w:t>
      </w:r>
    </w:p>
    <w:p w14:paraId="60EEBAC9"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303" w:name="_Toc132091794"/>
      <w:bookmarkEnd w:id="303"/>
    </w:p>
    <w:p w14:paraId="4180914D"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304" w:name="_Toc132091795"/>
      <w:bookmarkEnd w:id="304"/>
    </w:p>
    <w:p w14:paraId="7C532078"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305" w:name="_Toc132091796"/>
      <w:bookmarkEnd w:id="305"/>
    </w:p>
    <w:p w14:paraId="1C11923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306"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307" w:name="_Toc132091798"/>
      <w:bookmarkEnd w:id="306"/>
      <w:bookmarkEnd w:id="307"/>
    </w:p>
    <w:p w14:paraId="6922C368" w14:textId="77777777" w:rsidR="009B5A26" w:rsidRPr="002E2BE8" w:rsidRDefault="009B5A26" w:rsidP="009B5A26">
      <w:pPr>
        <w:pStyle w:val="af8"/>
        <w:ind w:left="1134"/>
        <w:contextualSpacing w:val="0"/>
        <w:jc w:val="both"/>
      </w:pPr>
    </w:p>
    <w:p w14:paraId="75AF69E9" w14:textId="77777777" w:rsidR="00767EEF" w:rsidRPr="002E2BE8" w:rsidRDefault="000269FD" w:rsidP="001920D7">
      <w:pPr>
        <w:pStyle w:val="af8"/>
        <w:numPr>
          <w:ilvl w:val="1"/>
          <w:numId w:val="18"/>
        </w:numPr>
        <w:ind w:left="1134" w:hanging="1134"/>
        <w:contextualSpacing w:val="0"/>
        <w:outlineLvl w:val="1"/>
        <w:rPr>
          <w:b/>
        </w:rPr>
      </w:pPr>
      <w:bookmarkStart w:id="308" w:name="_Ref316304084"/>
      <w:bookmarkStart w:id="309" w:name="_Toc422210003"/>
      <w:bookmarkStart w:id="310" w:name="_Toc422226823"/>
      <w:bookmarkStart w:id="311" w:name="_Toc422244175"/>
      <w:bookmarkStart w:id="312" w:name="_Toc515552716"/>
      <w:bookmarkStart w:id="313" w:name="_Toc524682997"/>
      <w:bookmarkStart w:id="314" w:name="_Toc72830186"/>
      <w:bookmarkStart w:id="315" w:name="_Toc73367833"/>
      <w:r w:rsidRPr="002E2BE8">
        <w:rPr>
          <w:b/>
        </w:rPr>
        <w:lastRenderedPageBreak/>
        <w:t xml:space="preserve">Подача заявок </w:t>
      </w:r>
      <w:r w:rsidR="00767EEF" w:rsidRPr="002E2BE8">
        <w:rPr>
          <w:b/>
        </w:rPr>
        <w:t xml:space="preserve">на участие в </w:t>
      </w:r>
      <w:bookmarkEnd w:id="308"/>
      <w:r w:rsidR="00E8142F">
        <w:rPr>
          <w:b/>
        </w:rPr>
        <w:t>закупке</w:t>
      </w:r>
      <w:bookmarkEnd w:id="309"/>
      <w:bookmarkEnd w:id="310"/>
      <w:bookmarkEnd w:id="311"/>
      <w:r w:rsidR="00C50D44">
        <w:rPr>
          <w:b/>
        </w:rPr>
        <w:t>, изменение и отзыв заявок.</w:t>
      </w:r>
      <w:bookmarkEnd w:id="312"/>
      <w:bookmarkEnd w:id="313"/>
      <w:bookmarkEnd w:id="314"/>
      <w:bookmarkEnd w:id="315"/>
    </w:p>
    <w:p w14:paraId="657EF685" w14:textId="77777777" w:rsidR="00781478" w:rsidRDefault="00781478" w:rsidP="001920D7">
      <w:pPr>
        <w:pStyle w:val="af8"/>
        <w:numPr>
          <w:ilvl w:val="2"/>
          <w:numId w:val="18"/>
        </w:numPr>
        <w:ind w:left="1134" w:hanging="1134"/>
        <w:contextualSpacing w:val="0"/>
        <w:jc w:val="both"/>
      </w:pPr>
      <w:r>
        <w:t xml:space="preserve">Подача участниками закупки заявок на участие в закупке, </w:t>
      </w:r>
      <w:r w:rsidR="00450B27" w:rsidRPr="00450B27">
        <w:t>осуществляется в соответствии с инструкциями и регламентом работы электронной торговой площадки</w:t>
      </w:r>
      <w:r w:rsidR="00E55FD6">
        <w:t>,</w:t>
      </w:r>
      <w:r>
        <w:t xml:space="preserve"> указанной в пункте 1</w:t>
      </w:r>
      <w:r w:rsidR="00CD6BB6">
        <w:t>0</w:t>
      </w:r>
      <w:r>
        <w:t xml:space="preserve"> извещения.</w:t>
      </w:r>
    </w:p>
    <w:p w14:paraId="52C4354A" w14:textId="77777777" w:rsidR="007C2B01" w:rsidRDefault="007C2B01" w:rsidP="001920D7">
      <w:pPr>
        <w:pStyle w:val="af8"/>
        <w:numPr>
          <w:ilvl w:val="2"/>
          <w:numId w:val="18"/>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4C3D4414" w14:textId="77777777" w:rsidR="007C2B01" w:rsidRDefault="007C2B01" w:rsidP="001920D7">
      <w:pPr>
        <w:pStyle w:val="af8"/>
        <w:numPr>
          <w:ilvl w:val="2"/>
          <w:numId w:val="18"/>
        </w:numPr>
        <w:ind w:left="1134" w:hanging="1134"/>
        <w:contextualSpacing w:val="0"/>
        <w:jc w:val="both"/>
      </w:pPr>
      <w:r w:rsidRPr="007C2B01">
        <w:t xml:space="preserve">Первая часть заявки на участие в </w:t>
      </w:r>
      <w:r>
        <w:t>закупке</w:t>
      </w:r>
      <w:r w:rsidRPr="007C2B01">
        <w:t xml:space="preserve"> </w:t>
      </w:r>
      <w:r w:rsidR="00C1341B">
        <w:t xml:space="preserve">должна содержать </w:t>
      </w:r>
      <w:r w:rsidR="000106DF" w:rsidRPr="00C65A2A">
        <w:t>информацию и документы, предусмотренные </w:t>
      </w:r>
      <w:r w:rsidR="00701082">
        <w:t>пунктом 6.</w:t>
      </w:r>
      <w:r w:rsidR="000408D9">
        <w:t>2</w:t>
      </w:r>
      <w:r w:rsidR="00C1341B">
        <w:t>.</w:t>
      </w:r>
      <w:r w:rsidR="00C65A2A">
        <w:t>1</w:t>
      </w:r>
      <w:r w:rsidR="00701082">
        <w:t xml:space="preserve"> </w:t>
      </w:r>
      <w:r w:rsidR="000106DF" w:rsidRPr="00C65A2A">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w:t>
      </w:r>
      <w:r w:rsidR="00450B27" w:rsidRPr="00C65A2A">
        <w:t xml:space="preserve">. При этом не допускается указание в первой части заявки на участие в закупке сведений об участнике, и о его </w:t>
      </w:r>
      <w:r w:rsidR="000106DF" w:rsidRPr="00C65A2A">
        <w:t>ценовом предложении</w:t>
      </w:r>
      <w:r w:rsidR="00450B27" w:rsidRPr="00C65A2A">
        <w:t>.</w:t>
      </w:r>
      <w:r w:rsidRPr="007C2B01">
        <w:t xml:space="preserve"> </w:t>
      </w:r>
    </w:p>
    <w:p w14:paraId="65699831" w14:textId="77777777" w:rsidR="007C2B01" w:rsidRDefault="007146AF" w:rsidP="001920D7">
      <w:pPr>
        <w:pStyle w:val="af8"/>
        <w:numPr>
          <w:ilvl w:val="2"/>
          <w:numId w:val="18"/>
        </w:numPr>
        <w:ind w:left="1134" w:hanging="1134"/>
        <w:contextualSpacing w:val="0"/>
        <w:jc w:val="both"/>
      </w:pPr>
      <w:r w:rsidRPr="00C65A2A">
        <w:t xml:space="preserve">Вторая часть заявки на участие в закупке </w:t>
      </w:r>
      <w:r w:rsidR="000106DF" w:rsidRPr="00C65A2A">
        <w:t>должна содержать информацию и документы, предусмотренные</w:t>
      </w:r>
      <w:r w:rsidR="00701082" w:rsidRPr="00C65A2A">
        <w:t xml:space="preserve"> </w:t>
      </w:r>
      <w:r w:rsidR="00701082">
        <w:t>пунктом 6.</w:t>
      </w:r>
      <w:r w:rsidR="000408D9">
        <w:t>2</w:t>
      </w:r>
      <w:r w:rsidR="00701082">
        <w:t>.</w:t>
      </w:r>
      <w:r w:rsidR="00C65A2A">
        <w:t>1</w:t>
      </w:r>
      <w:r w:rsidR="000106DF" w:rsidRPr="00C65A2A">
        <w:t xml:space="preserve">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F008358" w14:textId="77777777" w:rsidR="00767EEF" w:rsidRPr="002E2BE8" w:rsidRDefault="008D391B" w:rsidP="001920D7">
      <w:pPr>
        <w:pStyle w:val="af8"/>
        <w:numPr>
          <w:ilvl w:val="2"/>
          <w:numId w:val="18"/>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 данная заявка подлежит отклонению.</w:t>
      </w:r>
    </w:p>
    <w:p w14:paraId="71BB7DE3" w14:textId="77777777" w:rsidR="00C50D44" w:rsidRDefault="00C33906" w:rsidP="001920D7">
      <w:pPr>
        <w:pStyle w:val="af8"/>
        <w:numPr>
          <w:ilvl w:val="2"/>
          <w:numId w:val="18"/>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на электронной площадке</w:t>
      </w:r>
      <w:r w:rsidR="00E55FD6">
        <w:t>,</w:t>
      </w:r>
      <w:r w:rsidR="00A8360E">
        <w:t xml:space="preserve"> указанной в пункте 10 извещения</w:t>
      </w:r>
      <w:r>
        <w:t xml:space="preserve">, </w:t>
      </w:r>
      <w:r w:rsidRPr="00C33906">
        <w:t>до предусмотренных</w:t>
      </w:r>
      <w:r w:rsidR="00A8360E">
        <w:t>,</w:t>
      </w:r>
      <w:r w:rsidRPr="00C33906">
        <w:t xml:space="preserve"> </w:t>
      </w:r>
      <w:r w:rsidR="00A8360E">
        <w:t xml:space="preserve">в пункте 13 извещения, </w:t>
      </w:r>
      <w:r w:rsidRPr="00C33906">
        <w:t>даты и времени окончания срока подачи заявок на участие в закупке.</w:t>
      </w:r>
    </w:p>
    <w:p w14:paraId="40D97323" w14:textId="77777777" w:rsidR="00C50D44" w:rsidRDefault="00C50D44" w:rsidP="001920D7">
      <w:pPr>
        <w:pStyle w:val="af8"/>
        <w:numPr>
          <w:ilvl w:val="2"/>
          <w:numId w:val="18"/>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7122E159" w14:textId="77777777" w:rsidR="00E96B88" w:rsidRDefault="00C50D44" w:rsidP="001920D7">
      <w:pPr>
        <w:pStyle w:val="af8"/>
        <w:numPr>
          <w:ilvl w:val="2"/>
          <w:numId w:val="18"/>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316" w:name="_Toc422210004"/>
      <w:bookmarkStart w:id="317" w:name="_Toc422226824"/>
      <w:bookmarkStart w:id="318" w:name="_Toc422244176"/>
    </w:p>
    <w:p w14:paraId="622C1927" w14:textId="77777777" w:rsidR="00FB5B73" w:rsidRDefault="00FB5B73" w:rsidP="001920D7">
      <w:pPr>
        <w:pStyle w:val="af8"/>
        <w:numPr>
          <w:ilvl w:val="2"/>
          <w:numId w:val="18"/>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предусмотренном настоящей Закупочной документацией</w:t>
      </w:r>
      <w:r>
        <w:t>.</w:t>
      </w:r>
    </w:p>
    <w:bookmarkEnd w:id="316"/>
    <w:bookmarkEnd w:id="317"/>
    <w:bookmarkEnd w:id="318"/>
    <w:p w14:paraId="50CDD6E4" w14:textId="77777777" w:rsidR="001B2ECE" w:rsidRPr="002E2BE8" w:rsidRDefault="001B2ECE" w:rsidP="001B2ECE">
      <w:pPr>
        <w:pStyle w:val="af8"/>
        <w:ind w:left="1134"/>
        <w:contextualSpacing w:val="0"/>
        <w:jc w:val="both"/>
      </w:pPr>
    </w:p>
    <w:p w14:paraId="03B9CDFC" w14:textId="77777777" w:rsidR="00BC27A7" w:rsidRPr="002E2BE8" w:rsidRDefault="00812E4D" w:rsidP="001920D7">
      <w:pPr>
        <w:pStyle w:val="af8"/>
        <w:numPr>
          <w:ilvl w:val="1"/>
          <w:numId w:val="18"/>
        </w:numPr>
        <w:ind w:left="1134" w:hanging="1134"/>
        <w:contextualSpacing w:val="0"/>
        <w:outlineLvl w:val="1"/>
        <w:rPr>
          <w:b/>
        </w:rPr>
      </w:pPr>
      <w:bookmarkStart w:id="319" w:name="_Toc515552725"/>
      <w:bookmarkStart w:id="320" w:name="_Toc524682998"/>
      <w:bookmarkStart w:id="321" w:name="_Toc72830187"/>
      <w:bookmarkStart w:id="322" w:name="_Toc73367834"/>
      <w:r>
        <w:rPr>
          <w:b/>
        </w:rPr>
        <w:t>Получение первых частей заявок</w:t>
      </w:r>
      <w:bookmarkEnd w:id="319"/>
      <w:bookmarkEnd w:id="320"/>
      <w:bookmarkEnd w:id="321"/>
      <w:bookmarkEnd w:id="322"/>
    </w:p>
    <w:p w14:paraId="0A1FF845" w14:textId="77777777" w:rsidR="002A05F1" w:rsidRDefault="00812E4D" w:rsidP="001920D7">
      <w:pPr>
        <w:pStyle w:val="af8"/>
        <w:numPr>
          <w:ilvl w:val="2"/>
          <w:numId w:val="18"/>
        </w:numPr>
        <w:ind w:left="1134" w:hanging="1134"/>
        <w:contextualSpacing w:val="0"/>
        <w:jc w:val="both"/>
      </w:pPr>
      <w:bookmarkStart w:id="323"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078419A1" w14:textId="77777777" w:rsidR="006C12D0" w:rsidRDefault="006C12D0" w:rsidP="001920D7">
      <w:pPr>
        <w:pStyle w:val="af8"/>
        <w:numPr>
          <w:ilvl w:val="2"/>
          <w:numId w:val="18"/>
        </w:numPr>
        <w:ind w:left="1134" w:hanging="1134"/>
        <w:contextualSpacing w:val="0"/>
        <w:jc w:val="both"/>
      </w:pPr>
      <w:r>
        <w:t>Направление</w:t>
      </w:r>
      <w:r w:rsidRPr="00993433">
        <w:t xml:space="preserve"> </w:t>
      </w:r>
      <w:r>
        <w:t>первых частей заявок</w:t>
      </w:r>
      <w:r w:rsidRPr="00993433">
        <w:t xml:space="preserve"> участник</w:t>
      </w:r>
      <w:r>
        <w:t>ов з</w:t>
      </w:r>
      <w:r w:rsidRPr="00993433">
        <w:t>акупки</w:t>
      </w:r>
      <w:r>
        <w:t xml:space="preserve">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323"/>
    <w:p w14:paraId="71D7EF8E" w14:textId="77777777" w:rsidR="00C65AD1" w:rsidRDefault="00C65AD1" w:rsidP="00371770">
      <w:pPr>
        <w:jc w:val="both"/>
      </w:pPr>
    </w:p>
    <w:p w14:paraId="040E1207" w14:textId="77777777" w:rsidR="00187B6F" w:rsidRPr="00760703" w:rsidRDefault="00187B6F" w:rsidP="001920D7">
      <w:pPr>
        <w:pStyle w:val="af8"/>
        <w:numPr>
          <w:ilvl w:val="1"/>
          <w:numId w:val="18"/>
        </w:numPr>
        <w:ind w:left="1134" w:hanging="1134"/>
        <w:contextualSpacing w:val="0"/>
        <w:jc w:val="both"/>
        <w:rPr>
          <w:b/>
        </w:rPr>
      </w:pPr>
      <w:r w:rsidRPr="00760703">
        <w:rPr>
          <w:b/>
        </w:rPr>
        <w:t xml:space="preserve">Рассмотрение и оценка </w:t>
      </w:r>
      <w:r w:rsidR="00D977E6">
        <w:rPr>
          <w:b/>
        </w:rPr>
        <w:t xml:space="preserve">первых частей </w:t>
      </w:r>
      <w:r w:rsidR="00211BA6" w:rsidRPr="00211BA6">
        <w:rPr>
          <w:b/>
        </w:rPr>
        <w:t>заявок</w:t>
      </w:r>
      <w:r w:rsidRPr="00760703">
        <w:rPr>
          <w:b/>
        </w:rPr>
        <w:t>.</w:t>
      </w:r>
    </w:p>
    <w:p w14:paraId="2AD63856" w14:textId="77777777" w:rsidR="00F30145" w:rsidRDefault="00FC55C8" w:rsidP="001920D7">
      <w:pPr>
        <w:pStyle w:val="af8"/>
        <w:numPr>
          <w:ilvl w:val="2"/>
          <w:numId w:val="18"/>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w:t>
      </w:r>
      <w:r w:rsidR="00F30145">
        <w:t xml:space="preserve">первых частей </w:t>
      </w:r>
      <w:r w:rsidR="00AF6CDA" w:rsidRPr="00AF6CDA">
        <w:t>заявок</w:t>
      </w:r>
      <w:r w:rsidR="00F30145">
        <w:t xml:space="preserve"> проводится организатором закупки </w:t>
      </w:r>
      <w:r w:rsidR="00CA1AAE" w:rsidRPr="00CA1AAE">
        <w:t>в срок</w:t>
      </w:r>
      <w:r w:rsidR="00CE6995">
        <w:t>,</w:t>
      </w:r>
      <w:r w:rsidR="00CA1AAE" w:rsidRPr="00CA1AAE">
        <w:t xml:space="preserve">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773C1202" w14:textId="77777777" w:rsidR="00F30145" w:rsidRDefault="00F30145" w:rsidP="001920D7">
      <w:pPr>
        <w:pStyle w:val="af8"/>
        <w:numPr>
          <w:ilvl w:val="2"/>
          <w:numId w:val="18"/>
        </w:numPr>
        <w:ind w:left="1134" w:hanging="1134"/>
        <w:contextualSpacing w:val="0"/>
        <w:jc w:val="both"/>
      </w:pPr>
      <w:r w:rsidRPr="00F30145">
        <w:lastRenderedPageBreak/>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568BBD9A" w14:textId="77777777" w:rsidR="00CD1E41" w:rsidRDefault="00DD65FB" w:rsidP="001920D7">
      <w:pPr>
        <w:pStyle w:val="af8"/>
        <w:numPr>
          <w:ilvl w:val="2"/>
          <w:numId w:val="18"/>
        </w:numPr>
        <w:ind w:left="1134" w:hanging="1134"/>
        <w:contextualSpacing w:val="0"/>
        <w:jc w:val="both"/>
      </w:pPr>
      <w:r>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CE6995">
        <w:t xml:space="preserve">дату подписания протокола, </w:t>
      </w:r>
      <w:r>
        <w:t>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49F5A5EB" w14:textId="77777777" w:rsidR="00D43765" w:rsidRDefault="00D43765" w:rsidP="001920D7">
      <w:pPr>
        <w:pStyle w:val="af8"/>
        <w:numPr>
          <w:ilvl w:val="2"/>
          <w:numId w:val="18"/>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w:t>
      </w:r>
      <w:r w:rsidR="001B7DC7">
        <w:t>заключение</w:t>
      </w:r>
      <w:r w:rsidR="001B7DC7" w:rsidRPr="002E2BE8">
        <w:t xml:space="preserve"> </w:t>
      </w:r>
      <w:r w:rsidRPr="002E2BE8">
        <w:t xml:space="preserve">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6FEB1491" w14:textId="77777777" w:rsidR="00D43765" w:rsidRDefault="00D43765" w:rsidP="001920D7">
      <w:pPr>
        <w:pStyle w:val="af8"/>
        <w:numPr>
          <w:ilvl w:val="2"/>
          <w:numId w:val="18"/>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F5230E">
        <w:t>ых</w:t>
      </w:r>
      <w:r w:rsidRPr="00D43765">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880E39B" w14:textId="77777777" w:rsidR="005A2D81" w:rsidRDefault="00D43765" w:rsidP="001920D7">
      <w:pPr>
        <w:pStyle w:val="af8"/>
        <w:numPr>
          <w:ilvl w:val="2"/>
          <w:numId w:val="18"/>
        </w:numPr>
        <w:ind w:left="1134" w:hanging="1134"/>
        <w:contextualSpacing w:val="0"/>
        <w:jc w:val="both"/>
      </w:pPr>
      <w:r w:rsidRPr="00D43765">
        <w:t>Закупочная комиссия осуществляет рассмотрение</w:t>
      </w:r>
      <w:r w:rsidR="005029A8">
        <w:t xml:space="preserve"> и оценку</w:t>
      </w:r>
      <w:r w:rsidRPr="00D43765">
        <w:t xml:space="preserve"> </w:t>
      </w:r>
      <w:r w:rsidR="00F42732">
        <w:t xml:space="preserve">первых частей </w:t>
      </w:r>
      <w:r w:rsidRPr="00D43765">
        <w:t>заявок на участие в закупке</w:t>
      </w:r>
      <w:r w:rsidR="00371770">
        <w:t>,</w:t>
      </w:r>
      <w:r w:rsidRPr="00D43765">
        <w:t xml:space="preserve"> на предмет их соответствия требованиям, установленным законодательством Российской Федерации, </w:t>
      </w:r>
      <w:r w:rsidR="00E13373">
        <w:t xml:space="preserve">а также, </w:t>
      </w:r>
      <w:r w:rsidR="00E13373" w:rsidRPr="00E13373">
        <w:t>согласно критериям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73A87E8F" w14:textId="77777777" w:rsidR="005E0433" w:rsidRDefault="005E0433" w:rsidP="001920D7">
      <w:pPr>
        <w:pStyle w:val="af8"/>
        <w:numPr>
          <w:ilvl w:val="2"/>
          <w:numId w:val="18"/>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220C1835" w14:textId="77777777" w:rsidR="008A039B" w:rsidRPr="00F32B08" w:rsidRDefault="008A039B" w:rsidP="001920D7">
      <w:pPr>
        <w:pStyle w:val="af8"/>
        <w:numPr>
          <w:ilvl w:val="2"/>
          <w:numId w:val="18"/>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45095E3A" w14:textId="77777777" w:rsidR="008A039B" w:rsidRDefault="008A039B" w:rsidP="001920D7">
      <w:pPr>
        <w:pStyle w:val="af8"/>
        <w:numPr>
          <w:ilvl w:val="0"/>
          <w:numId w:val="33"/>
        </w:numPr>
        <w:ind w:left="1701" w:hanging="567"/>
        <w:contextualSpacing w:val="0"/>
        <w:jc w:val="both"/>
      </w:pPr>
      <w:r w:rsidRPr="005E0433">
        <w:rPr>
          <w:color w:val="000000"/>
        </w:rPr>
        <w:t>содержани</w:t>
      </w:r>
      <w:r w:rsidR="00D2233F">
        <w:rPr>
          <w:color w:val="000000"/>
        </w:rPr>
        <w:t>е</w:t>
      </w:r>
      <w:r w:rsidRPr="005E0433">
        <w:rPr>
          <w:color w:val="000000"/>
        </w:rPr>
        <w:t xml:space="preserve">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1370C106" w14:textId="77777777" w:rsidR="008A039B" w:rsidRDefault="008A039B" w:rsidP="001920D7">
      <w:pPr>
        <w:pStyle w:val="af8"/>
        <w:numPr>
          <w:ilvl w:val="0"/>
          <w:numId w:val="33"/>
        </w:numPr>
        <w:ind w:left="1701" w:hanging="567"/>
        <w:contextualSpacing w:val="0"/>
        <w:jc w:val="both"/>
      </w:pPr>
      <w:r w:rsidRPr="005E0433">
        <w:rPr>
          <w:color w:val="000000"/>
        </w:rPr>
        <w:t>содержани</w:t>
      </w:r>
      <w:r w:rsidR="00D2233F">
        <w:rPr>
          <w:color w:val="000000"/>
        </w:rPr>
        <w:t>е</w:t>
      </w:r>
      <w:r w:rsidRPr="005E0433">
        <w:rPr>
          <w:color w:val="000000"/>
        </w:rPr>
        <w:t xml:space="preserve"> в </w:t>
      </w:r>
      <w:r>
        <w:rPr>
          <w:color w:val="000000"/>
        </w:rPr>
        <w:t>первой</w:t>
      </w:r>
      <w:r w:rsidRPr="005E0433">
        <w:rPr>
          <w:color w:val="000000"/>
        </w:rPr>
        <w:t xml:space="preserve"> части заявки сведений о </w:t>
      </w:r>
      <w:r>
        <w:rPr>
          <w:color w:val="000000"/>
        </w:rPr>
        <w:t>наименовании участника</w:t>
      </w:r>
      <w:r w:rsidR="00E57CAC">
        <w:rPr>
          <w:color w:val="000000"/>
        </w:rPr>
        <w:t xml:space="preserve"> </w:t>
      </w:r>
      <w:r w:rsidR="00E57CAC"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67A9B082" w14:textId="77777777" w:rsidR="00E55FD6" w:rsidRDefault="008A039B" w:rsidP="001920D7">
      <w:pPr>
        <w:pStyle w:val="af8"/>
        <w:numPr>
          <w:ilvl w:val="0"/>
          <w:numId w:val="33"/>
        </w:numPr>
        <w:ind w:left="1701" w:hanging="567"/>
        <w:contextualSpacing w:val="0"/>
        <w:jc w:val="both"/>
      </w:pPr>
      <w:r w:rsidRPr="00752600">
        <w:t>непредоставлени</w:t>
      </w:r>
      <w:r w:rsidR="00D2233F">
        <w:t>е</w:t>
      </w:r>
      <w:r w:rsidRPr="00752600">
        <w:t xml:space="preserve"> соответствующих данному этапу закупки документов, или предоставлени</w:t>
      </w:r>
      <w:r w:rsidR="00D2233F">
        <w:t>е</w:t>
      </w:r>
      <w:r w:rsidRPr="00752600">
        <w:t xml:space="preserve"> их с нарушением условий</w:t>
      </w:r>
      <w:r w:rsidR="00252542">
        <w:t>,</w:t>
      </w:r>
      <w:r w:rsidRPr="00752600">
        <w:t xml:space="preserve"> указанных в настоящей закупочной документации;</w:t>
      </w:r>
    </w:p>
    <w:p w14:paraId="73E5674E" w14:textId="77777777" w:rsidR="00E55FD6" w:rsidRPr="00252542" w:rsidRDefault="00E55FD6" w:rsidP="001920D7">
      <w:pPr>
        <w:pStyle w:val="af8"/>
        <w:numPr>
          <w:ilvl w:val="0"/>
          <w:numId w:val="33"/>
        </w:numPr>
        <w:ind w:left="1701" w:hanging="567"/>
        <w:contextualSpacing w:val="0"/>
        <w:jc w:val="both"/>
      </w:pPr>
      <w:r w:rsidRPr="00412205">
        <w:t xml:space="preserve">непредставление в составе технического предложения таблицы сравнения </w:t>
      </w:r>
      <w:r w:rsidRPr="00412205">
        <w:lastRenderedPageBreak/>
        <w:t>показателей (характеристик) товара в случае предложения к поставке эквивалентной продукции;</w:t>
      </w:r>
    </w:p>
    <w:p w14:paraId="42B913BF" w14:textId="77777777" w:rsidR="008A039B" w:rsidRPr="000E0045" w:rsidRDefault="00E55FD6" w:rsidP="001920D7">
      <w:pPr>
        <w:pStyle w:val="af8"/>
        <w:numPr>
          <w:ilvl w:val="0"/>
          <w:numId w:val="33"/>
        </w:numPr>
        <w:tabs>
          <w:tab w:val="left" w:pos="1701"/>
        </w:tabs>
        <w:ind w:left="1701" w:hanging="567"/>
        <w:contextualSpacing w:val="0"/>
        <w:jc w:val="both"/>
      </w:pPr>
      <w:r w:rsidRPr="00E55FD6">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sidR="008A039B" w:rsidRPr="00752600">
        <w:t xml:space="preserve"> </w:t>
      </w:r>
    </w:p>
    <w:p w14:paraId="51375C54" w14:textId="77777777" w:rsidR="005A2D81" w:rsidRDefault="008A039B" w:rsidP="001920D7">
      <w:pPr>
        <w:pStyle w:val="af8"/>
        <w:numPr>
          <w:ilvl w:val="0"/>
          <w:numId w:val="33"/>
        </w:numPr>
        <w:ind w:left="1701" w:hanging="567"/>
        <w:contextualSpacing w:val="0"/>
        <w:jc w:val="both"/>
      </w:pPr>
      <w:r w:rsidRPr="000E0045">
        <w:t>несоответстви</w:t>
      </w:r>
      <w:r w:rsidR="00D2233F">
        <w:t>е</w:t>
      </w:r>
      <w:r w:rsidRPr="000E0045">
        <w:t xml:space="preserve"> Спецификации технической части, технического предложения</w:t>
      </w:r>
      <w:r>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p>
    <w:p w14:paraId="53DDE977" w14:textId="77777777" w:rsidR="00AF6CDA" w:rsidRPr="00760703" w:rsidRDefault="00F42732" w:rsidP="001920D7">
      <w:pPr>
        <w:pStyle w:val="af8"/>
        <w:numPr>
          <w:ilvl w:val="1"/>
          <w:numId w:val="18"/>
        </w:numPr>
        <w:ind w:left="1134" w:hanging="1134"/>
        <w:contextualSpacing w:val="0"/>
        <w:jc w:val="both"/>
        <w:rPr>
          <w:b/>
        </w:rPr>
      </w:pPr>
      <w:r w:rsidRPr="00760703">
        <w:rPr>
          <w:b/>
        </w:rPr>
        <w:t xml:space="preserve">Получение вторых частей заявок на участие в </w:t>
      </w:r>
      <w:r w:rsidR="00BE6EFD" w:rsidRPr="00760703">
        <w:rPr>
          <w:b/>
        </w:rPr>
        <w:t>закупке,</w:t>
      </w:r>
      <w:r w:rsidR="006E2736">
        <w:rPr>
          <w:b/>
        </w:rPr>
        <w:t xml:space="preserve"> а также ценовых предложений</w:t>
      </w:r>
    </w:p>
    <w:p w14:paraId="03526A1A" w14:textId="77777777" w:rsidR="00F42732" w:rsidRDefault="00D1353E" w:rsidP="001920D7">
      <w:pPr>
        <w:pStyle w:val="af8"/>
        <w:numPr>
          <w:ilvl w:val="2"/>
          <w:numId w:val="18"/>
        </w:numPr>
        <w:ind w:left="1134" w:hanging="1134"/>
        <w:contextualSpacing w:val="0"/>
        <w:jc w:val="both"/>
      </w:pPr>
      <w:r>
        <w:t>Вторые части заявок на участие в закупке</w:t>
      </w:r>
      <w:r w:rsidR="001B7DC7">
        <w:t xml:space="preserve">, а также </w:t>
      </w:r>
      <w:r w:rsidR="006E2736">
        <w:t>ценовые предложения</w:t>
      </w:r>
      <w:r>
        <w:t xml:space="preserve">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w:t>
      </w:r>
    </w:p>
    <w:p w14:paraId="0BBD2231" w14:textId="77777777" w:rsidR="006C12D0" w:rsidRDefault="006C12D0" w:rsidP="001920D7">
      <w:pPr>
        <w:pStyle w:val="af8"/>
        <w:numPr>
          <w:ilvl w:val="2"/>
          <w:numId w:val="18"/>
        </w:numPr>
        <w:ind w:left="1134" w:hanging="1134"/>
        <w:contextualSpacing w:val="0"/>
        <w:jc w:val="both"/>
      </w:pPr>
      <w:r>
        <w:t>Направление</w:t>
      </w:r>
      <w:r w:rsidRPr="00993433">
        <w:t xml:space="preserve"> </w:t>
      </w:r>
      <w:r>
        <w:t>вторых частей заявок</w:t>
      </w:r>
      <w:r w:rsidRPr="00993433">
        <w:t xml:space="preserve"> </w:t>
      </w:r>
      <w:r w:rsidR="006E2736">
        <w:t xml:space="preserve">и ценовых предложений </w:t>
      </w:r>
      <w:r w:rsidRPr="00993433">
        <w:t>участник</w:t>
      </w:r>
      <w:r>
        <w:t>ов з</w:t>
      </w:r>
      <w:r w:rsidRPr="00993433">
        <w:t>акупки</w:t>
      </w:r>
      <w:r>
        <w:t xml:space="preserve">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71D574DC" w14:textId="77777777" w:rsidR="006C12D0" w:rsidRDefault="006C12D0" w:rsidP="00760703">
      <w:pPr>
        <w:pStyle w:val="af8"/>
        <w:ind w:left="1440"/>
        <w:contextualSpacing w:val="0"/>
        <w:jc w:val="both"/>
      </w:pPr>
    </w:p>
    <w:p w14:paraId="24F12290" w14:textId="77777777" w:rsidR="006C12D0" w:rsidRPr="00760703" w:rsidRDefault="006C12D0" w:rsidP="001920D7">
      <w:pPr>
        <w:pStyle w:val="af8"/>
        <w:numPr>
          <w:ilvl w:val="1"/>
          <w:numId w:val="18"/>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 </w:t>
      </w:r>
      <w:r w:rsidR="006E2736">
        <w:rPr>
          <w:b/>
        </w:rPr>
        <w:t>и ценовых предложений</w:t>
      </w:r>
    </w:p>
    <w:p w14:paraId="51C7A23D" w14:textId="77777777" w:rsidR="006C12D0" w:rsidRDefault="006C12D0" w:rsidP="001920D7">
      <w:pPr>
        <w:pStyle w:val="af8"/>
        <w:numPr>
          <w:ilvl w:val="2"/>
          <w:numId w:val="18"/>
        </w:numPr>
        <w:ind w:left="1134" w:hanging="1134"/>
        <w:contextualSpacing w:val="0"/>
        <w:jc w:val="both"/>
      </w:pPr>
      <w:r>
        <w:t>Этап р</w:t>
      </w:r>
      <w:r w:rsidRPr="00AF6CDA">
        <w:t>ассмотрени</w:t>
      </w:r>
      <w:r>
        <w:t>я</w:t>
      </w:r>
      <w:r w:rsidRPr="00AF6CDA">
        <w:t xml:space="preserve"> и оценк</w:t>
      </w:r>
      <w:r>
        <w:t>и</w:t>
      </w:r>
      <w:r w:rsidRPr="00AF6CDA">
        <w:t xml:space="preserve"> </w:t>
      </w:r>
      <w:r>
        <w:t xml:space="preserve">вторых частей </w:t>
      </w:r>
      <w:r w:rsidRPr="00AF6CDA">
        <w:t>заявок</w:t>
      </w:r>
      <w:r w:rsidR="001B7DC7">
        <w:t xml:space="preserve"> участников закупки, а также</w:t>
      </w:r>
      <w:r>
        <w:t xml:space="preserve"> </w:t>
      </w:r>
      <w:r w:rsidR="006E2736">
        <w:t xml:space="preserve">и ценовых предложений </w:t>
      </w:r>
      <w:r>
        <w:t xml:space="preserve">проводится организатором закупки </w:t>
      </w:r>
      <w:r w:rsidR="00EF0DFB" w:rsidRPr="00EF0DFB">
        <w:t>в срок</w:t>
      </w:r>
      <w:r w:rsidR="006E2736">
        <w:t>,</w:t>
      </w:r>
      <w:r w:rsidR="00EF0DFB" w:rsidRPr="00EF0DFB">
        <w:t xml:space="preserve"> указанный в извещении о закупке</w:t>
      </w:r>
      <w:r>
        <w:t xml:space="preserve">. </w:t>
      </w:r>
    </w:p>
    <w:p w14:paraId="72A7D347" w14:textId="77777777" w:rsidR="00277DEE" w:rsidRDefault="006C12D0" w:rsidP="001920D7">
      <w:pPr>
        <w:pStyle w:val="af8"/>
        <w:numPr>
          <w:ilvl w:val="2"/>
          <w:numId w:val="18"/>
        </w:numPr>
        <w:ind w:left="1134" w:hanging="1134"/>
        <w:contextualSpacing w:val="0"/>
        <w:jc w:val="both"/>
      </w:pPr>
      <w:r w:rsidRPr="00F30145">
        <w:t>При рассмотрении и оценке заявок</w:t>
      </w:r>
      <w:r>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t xml:space="preserve"> </w:t>
      </w:r>
      <w:r w:rsidRPr="00F30145">
        <w:t>но в любом случае любые решения в ходе закупки принимаются Закупочной комиссией.</w:t>
      </w:r>
    </w:p>
    <w:p w14:paraId="2B6131D2" w14:textId="77777777" w:rsidR="00277DEE" w:rsidRDefault="00277DEE" w:rsidP="001920D7">
      <w:pPr>
        <w:pStyle w:val="af8"/>
        <w:numPr>
          <w:ilvl w:val="2"/>
          <w:numId w:val="18"/>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w:t>
      </w:r>
      <w:r w:rsidR="006E2736">
        <w:t xml:space="preserve">итоговый </w:t>
      </w:r>
      <w:r w:rsidRPr="00277DEE">
        <w:t xml:space="preserve">протокол, который содержит в том числе </w:t>
      </w:r>
      <w:r w:rsidR="006E2736">
        <w:t xml:space="preserve">дату подписания протокола, информацию о </w:t>
      </w:r>
      <w:r w:rsidR="006E2736" w:rsidRPr="00412205">
        <w:t xml:space="preserve">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w:t>
      </w:r>
      <w:r w:rsidRPr="00E059B4">
        <w:t xml:space="preserve">о </w:t>
      </w:r>
      <w:r w:rsidRPr="005029A8">
        <w:t xml:space="preserve">результате рассмотрения </w:t>
      </w:r>
      <w:r w:rsidRPr="00C201E4">
        <w:t xml:space="preserve">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Pr="00A755DB">
        <w:rPr>
          <w:rFonts w:eastAsiaTheme="minorHAnsi"/>
          <w:sz w:val="20"/>
          <w:szCs w:val="20"/>
          <w:lang w:eastAsia="en-US"/>
        </w:rPr>
        <w:t xml:space="preserve"> </w:t>
      </w:r>
      <w:r w:rsidRPr="00A755DB">
        <w:t>результаты</w:t>
      </w:r>
      <w:r w:rsidRPr="00760703">
        <w:t xml:space="preserve">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6E2736">
        <w:t xml:space="preserve"> </w:t>
      </w:r>
      <w:r w:rsidR="006E2736" w:rsidRPr="00CE00ED">
        <w:t>причины, по которым закупка признана несостоявшейся, в случае признания ее таковой,</w:t>
      </w:r>
      <w:r w:rsidRPr="00760703">
        <w:t xml:space="preserve"> и иные сведения, в случае, если необходимость их указания в протоколе предусмотрена положением о закупке.</w:t>
      </w:r>
    </w:p>
    <w:p w14:paraId="4AC115D6" w14:textId="77777777" w:rsidR="00F31AE6" w:rsidRDefault="00F31AE6" w:rsidP="001920D7">
      <w:pPr>
        <w:pStyle w:val="af8"/>
        <w:numPr>
          <w:ilvl w:val="2"/>
          <w:numId w:val="18"/>
        </w:numPr>
        <w:ind w:left="1134" w:hanging="1134"/>
        <w:contextualSpacing w:val="0"/>
        <w:jc w:val="both"/>
      </w:pPr>
      <w:r w:rsidRPr="00F31AE6">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C6F96B2" w14:textId="77777777" w:rsidR="00F31AE6" w:rsidRDefault="00F31AE6" w:rsidP="001920D7">
      <w:pPr>
        <w:pStyle w:val="af8"/>
        <w:numPr>
          <w:ilvl w:val="2"/>
          <w:numId w:val="18"/>
        </w:numPr>
        <w:ind w:left="1134" w:hanging="1134"/>
        <w:contextualSpacing w:val="0"/>
        <w:jc w:val="both"/>
      </w:pPr>
      <w:r w:rsidRPr="00F31AE6">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w:t>
      </w:r>
      <w:r w:rsidRPr="00F31AE6">
        <w:lastRenderedPageBreak/>
        <w:t>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0FF51058" w14:textId="77777777" w:rsidR="000408D9" w:rsidRDefault="000408D9" w:rsidP="001920D7">
      <w:pPr>
        <w:pStyle w:val="af8"/>
        <w:numPr>
          <w:ilvl w:val="2"/>
          <w:numId w:val="18"/>
        </w:numPr>
        <w:ind w:left="1134" w:hanging="1134"/>
        <w:contextualSpacing w:val="0"/>
        <w:jc w:val="both"/>
      </w:pPr>
      <w:r w:rsidRPr="00BE5CBD">
        <w:t>Если в пункте </w:t>
      </w:r>
      <w:r w:rsidR="00270002">
        <w:t>19</w:t>
      </w:r>
      <w:r w:rsidRPr="00BE5CBD">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780C62D" w14:textId="77777777" w:rsidR="005154F7" w:rsidRDefault="005A2D81" w:rsidP="001920D7">
      <w:pPr>
        <w:pStyle w:val="af8"/>
        <w:numPr>
          <w:ilvl w:val="2"/>
          <w:numId w:val="18"/>
        </w:numPr>
        <w:ind w:left="1134" w:hanging="1134"/>
        <w:contextualSpacing w:val="0"/>
        <w:jc w:val="both"/>
      </w:pPr>
      <w:r w:rsidRPr="005A2D81">
        <w:t>Закупочная комиссия осуществляет рассмотрение и оценку вторых частей заявок на участие в закупке</w:t>
      </w:r>
      <w:r w:rsidR="001B7DC7">
        <w:t>, а также ценовые предложения</w:t>
      </w:r>
      <w:r w:rsidRPr="005A2D81">
        <w:t xml:space="preserve"> участников закупки, на предмет их соответствия требованиям, установленным законодательством Российской Федерации, </w:t>
      </w:r>
      <w:r w:rsidR="00654E31" w:rsidRPr="00654E31">
        <w:t>а также, в соответствии с системой критериев оценки и сопоставления, указанными в разделе 9 настоящей закупочной документации</w:t>
      </w:r>
      <w:r w:rsidR="00654E31">
        <w:t>,</w:t>
      </w:r>
      <w:r w:rsidRPr="005A2D81">
        <w:t xml:space="preserve"> и определяет </w:t>
      </w:r>
      <w:r w:rsidR="001B7DC7">
        <w:t>победителя закупки</w:t>
      </w:r>
      <w:r w:rsidRPr="005A2D81">
        <w:t>.</w:t>
      </w:r>
    </w:p>
    <w:p w14:paraId="323F8DC1" w14:textId="77777777" w:rsidR="005E0433" w:rsidRDefault="005A2D81" w:rsidP="001920D7">
      <w:pPr>
        <w:pStyle w:val="af8"/>
        <w:numPr>
          <w:ilvl w:val="2"/>
          <w:numId w:val="18"/>
        </w:numPr>
        <w:ind w:left="1134" w:hanging="1134"/>
        <w:contextualSpacing w:val="0"/>
        <w:jc w:val="both"/>
      </w:pPr>
      <w:r>
        <w:t>Вторые части з</w:t>
      </w:r>
      <w:r w:rsidR="00F46574" w:rsidRPr="00F46574">
        <w:t>аяв</w:t>
      </w:r>
      <w:r>
        <w:t>о</w:t>
      </w:r>
      <w:r w:rsidR="00F46574" w:rsidRPr="00F46574">
        <w:t>к на участие в закупке</w:t>
      </w:r>
      <w:r>
        <w:t>, участники закупки,</w:t>
      </w:r>
      <w:r w:rsidR="00F46574" w:rsidRPr="00F46574">
        <w:t xml:space="preserve"> </w:t>
      </w:r>
      <w:r w:rsidR="001B7DC7">
        <w:t xml:space="preserve">а также предложения о цене договора </w:t>
      </w:r>
      <w:r w:rsidR="00F46574" w:rsidRPr="00F46574">
        <w:t>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4B2E040C"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непредставлени</w:t>
      </w:r>
      <w:r w:rsidR="00C51574">
        <w:rPr>
          <w:color w:val="000000"/>
        </w:rPr>
        <w:t>е</w:t>
      </w:r>
      <w:r w:rsidRPr="005E0433">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или о предлагаемых работах</w:t>
      </w:r>
      <w:r w:rsidR="001B7DC7">
        <w:rPr>
          <w:color w:val="000000"/>
        </w:rPr>
        <w:t>, если предоставление таких документов является обязательным условием</w:t>
      </w:r>
      <w:r w:rsidRPr="005E0433">
        <w:rPr>
          <w:color w:val="000000"/>
        </w:rPr>
        <w:t>;</w:t>
      </w:r>
    </w:p>
    <w:p w14:paraId="3F5E1F85" w14:textId="777777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w:t>
      </w:r>
      <w:r w:rsidR="00C51574">
        <w:rPr>
          <w:color w:val="000000"/>
        </w:rPr>
        <w:t>е</w:t>
      </w:r>
      <w:r w:rsidRPr="00793542">
        <w:rPr>
          <w:color w:val="000000"/>
        </w:rPr>
        <w:t xml:space="preserve">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18EBFF05" w14:textId="777777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несоответстви</w:t>
      </w:r>
      <w:r w:rsidR="00C51574">
        <w:rPr>
          <w:color w:val="000000"/>
        </w:rPr>
        <w:t>е</w:t>
      </w:r>
      <w:r w:rsidRPr="0082605C">
        <w:rPr>
          <w:color w:val="000000"/>
        </w:rPr>
        <w:t xml:space="preserve"> </w:t>
      </w:r>
      <w:r w:rsidR="00663FF5">
        <w:rPr>
          <w:color w:val="000000"/>
        </w:rPr>
        <w:t>У</w:t>
      </w:r>
      <w:r w:rsidRPr="0082605C">
        <w:rPr>
          <w:color w:val="000000"/>
        </w:rPr>
        <w:t>частника закупки, требованиям, установленным в настоящей закупочной документации;</w:t>
      </w:r>
    </w:p>
    <w:p w14:paraId="30A32428"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7DAED4FD" w14:textId="77777777" w:rsidR="000771E6" w:rsidRPr="00A35211" w:rsidRDefault="000771E6" w:rsidP="000771E6">
      <w:pPr>
        <w:pStyle w:val="Style23"/>
        <w:widowControl/>
        <w:numPr>
          <w:ilvl w:val="0"/>
          <w:numId w:val="3"/>
        </w:numPr>
        <w:tabs>
          <w:tab w:val="left" w:pos="1701"/>
        </w:tabs>
        <w:spacing w:line="240" w:lineRule="auto"/>
        <w:ind w:left="1134" w:right="58" w:firstLine="0"/>
        <w:rPr>
          <w:color w:val="000000"/>
        </w:rPr>
      </w:pPr>
      <w:r w:rsidRPr="00752600">
        <w:t>непредоставлени</w:t>
      </w:r>
      <w:r>
        <w:t>е</w:t>
      </w:r>
      <w:r w:rsidRPr="00752600">
        <w:t xml:space="preserve"> соответствующих данному этапу закупки </w:t>
      </w:r>
      <w:r>
        <w:t xml:space="preserve">обязательных </w:t>
      </w:r>
      <w:r w:rsidRPr="00752600">
        <w:t>документов, или предоставлени</w:t>
      </w:r>
      <w:r>
        <w:t>е</w:t>
      </w:r>
      <w:r w:rsidRPr="00752600">
        <w:t xml:space="preserve"> их с нарушением </w:t>
      </w:r>
      <w:r>
        <w:t xml:space="preserve">форм, инструкция и </w:t>
      </w:r>
      <w:r w:rsidRPr="00752600">
        <w:t>условий</w:t>
      </w:r>
      <w:r>
        <w:t>,</w:t>
      </w:r>
      <w:r w:rsidRPr="00752600">
        <w:t xml:space="preserve"> указанных в настоящей закупочной документации</w:t>
      </w:r>
      <w:r>
        <w:t>;</w:t>
      </w:r>
    </w:p>
    <w:p w14:paraId="372DF289" w14:textId="77777777" w:rsidR="002E7915" w:rsidRPr="00412205"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w:t>
      </w:r>
      <w:r w:rsidR="005647C2">
        <w:rPr>
          <w:color w:val="000000"/>
        </w:rPr>
        <w:t>с</w:t>
      </w:r>
      <w:r w:rsidRPr="00605888">
        <w:rPr>
          <w:color w:val="000000"/>
        </w:rPr>
        <w:t xml:space="preserve">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16" w:history="1">
        <w:r w:rsidRPr="00605888">
          <w:rPr>
            <w:rStyle w:val="ac"/>
          </w:rPr>
          <w:t>https://rmsp.nalog.ru/search.html</w:t>
        </w:r>
      </w:hyperlink>
      <w:r w:rsidRPr="00605888">
        <w:rPr>
          <w:color w:val="000000"/>
          <w:u w:val="single"/>
        </w:rPr>
        <w:t>)</w:t>
      </w:r>
      <w:r w:rsidR="00717734">
        <w:rPr>
          <w:color w:val="000000"/>
          <w:u w:val="single"/>
        </w:rPr>
        <w:t xml:space="preserve"> </w:t>
      </w:r>
      <w:r w:rsidR="00717734" w:rsidRPr="00D8481C">
        <w:rPr>
          <w:color w:val="000000"/>
        </w:rPr>
        <w:t xml:space="preserve">и </w:t>
      </w:r>
      <w:r w:rsidR="00717734" w:rsidRPr="009E3D9A">
        <w:rPr>
          <w:color w:val="000000"/>
        </w:rPr>
        <w:t>отсутствие на официальном сайте федерального органа исполнительной власти, уполномоченного по контролю и надзору в области налогов и сборов</w:t>
      </w:r>
      <w:r w:rsidR="00717734">
        <w:rPr>
          <w:color w:val="000000"/>
        </w:rPr>
        <w:t xml:space="preserve"> (</w:t>
      </w:r>
      <w:hyperlink r:id="rId17" w:history="1">
        <w:r w:rsidR="00717734" w:rsidRPr="00CE746B">
          <w:rPr>
            <w:rStyle w:val="ac"/>
          </w:rPr>
          <w:t>https://npd.nalog.ru/check-status</w:t>
        </w:r>
      </w:hyperlink>
      <w:r w:rsidR="00717734">
        <w:rPr>
          <w:color w:val="000000"/>
        </w:rPr>
        <w:t>/)</w:t>
      </w:r>
      <w:r w:rsidR="00717734" w:rsidRPr="009E3D9A">
        <w:rPr>
          <w:color w:val="000000"/>
        </w:rPr>
        <w:t>, информации о применении участником закупки</w:t>
      </w:r>
      <w:r w:rsidR="00717734">
        <w:rPr>
          <w:color w:val="000000"/>
        </w:rPr>
        <w:t xml:space="preserve"> </w:t>
      </w:r>
      <w:r w:rsidR="00717734" w:rsidRPr="00DE107E">
        <w:rPr>
          <w:color w:val="000000"/>
        </w:rPr>
        <w:t>специального налогового режима "Налог на профессиональный доход"</w:t>
      </w:r>
      <w:r w:rsidR="00EC0E93">
        <w:rPr>
          <w:color w:val="000000"/>
        </w:rPr>
        <w:t>;</w:t>
      </w:r>
    </w:p>
    <w:p w14:paraId="78BE38B9" w14:textId="77777777" w:rsidR="00B50494" w:rsidRPr="00760703" w:rsidRDefault="00B50494" w:rsidP="00CE226F">
      <w:pPr>
        <w:pStyle w:val="af8"/>
        <w:numPr>
          <w:ilvl w:val="0"/>
          <w:numId w:val="3"/>
        </w:numPr>
        <w:tabs>
          <w:tab w:val="left" w:pos="1701"/>
        </w:tabs>
        <w:ind w:left="1134" w:firstLine="0"/>
        <w:jc w:val="both"/>
        <w:rPr>
          <w:szCs w:val="26"/>
        </w:rPr>
      </w:pPr>
      <w:r w:rsidRPr="00277EC0">
        <w:t>несоответствия сведений, указанных в Спецификации (техническая часть) и Спецификации (коммерческая часть),</w:t>
      </w:r>
      <w:r>
        <w:t xml:space="preserve"> непредоставления участником спецификации (коммерческого предложения на поставку товаров), с</w:t>
      </w:r>
      <w:r w:rsidRPr="003D547F">
        <w:t>водн</w:t>
      </w:r>
      <w:r>
        <w:t>ой таблицы</w:t>
      </w:r>
      <w:r w:rsidRPr="003D547F">
        <w:t xml:space="preserve"> стоимости работ, услуг</w:t>
      </w:r>
      <w:r>
        <w:t xml:space="preserve"> </w:t>
      </w:r>
      <w:r w:rsidRPr="003D547F">
        <w:t>(для работ/услуг)</w:t>
      </w:r>
      <w:r>
        <w:t>,</w:t>
      </w:r>
      <w:r w:rsidRPr="00277EC0">
        <w:t xml:space="preserve"> заявка такого участника отклоняется (участник не выбирается победителем)</w:t>
      </w:r>
      <w:r>
        <w:t>.</w:t>
      </w:r>
    </w:p>
    <w:p w14:paraId="349311EF" w14:textId="77777777" w:rsidR="002E7915" w:rsidRDefault="002E7915" w:rsidP="001920D7">
      <w:pPr>
        <w:pStyle w:val="af8"/>
        <w:numPr>
          <w:ilvl w:val="2"/>
          <w:numId w:val="18"/>
        </w:numPr>
        <w:ind w:left="1134" w:hanging="1134"/>
        <w:contextualSpacing w:val="0"/>
        <w:jc w:val="both"/>
      </w:pPr>
      <w:r w:rsidRPr="002E7915">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Pr="002E7915">
        <w:lastRenderedPageBreak/>
        <w:t>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923DA11" w14:textId="77777777" w:rsidR="00C16332" w:rsidRDefault="00623A1A" w:rsidP="001920D7">
      <w:pPr>
        <w:pStyle w:val="af8"/>
        <w:numPr>
          <w:ilvl w:val="2"/>
          <w:numId w:val="18"/>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CB448F">
        <w:t>(участник не выбирается победителем).</w:t>
      </w:r>
    </w:p>
    <w:p w14:paraId="3F71624B" w14:textId="77777777" w:rsidR="00D44D98" w:rsidRDefault="00A755DB" w:rsidP="001920D7">
      <w:pPr>
        <w:pStyle w:val="af8"/>
        <w:numPr>
          <w:ilvl w:val="2"/>
          <w:numId w:val="18"/>
        </w:numPr>
        <w:ind w:left="1134" w:hanging="1134"/>
        <w:contextualSpacing w:val="0"/>
        <w:jc w:val="both"/>
      </w:pPr>
      <w:r w:rsidRPr="00A755DB">
        <w:t xml:space="preserve">В течение </w:t>
      </w:r>
      <w:r w:rsidR="007051BF">
        <w:t>одного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155CC4">
        <w:t>12</w:t>
      </w:r>
      <w:r>
        <w:t>.</w:t>
      </w:r>
      <w:r w:rsidR="00302E8E">
        <w:t>1</w:t>
      </w:r>
      <w:r>
        <w:t xml:space="preserve"> настоящей закупочной документации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Заявке на участие в </w:t>
      </w:r>
      <w:r>
        <w:t>закупке</w:t>
      </w:r>
      <w:r w:rsidRPr="00A755DB">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t>,</w:t>
      </w:r>
      <w:r w:rsidRPr="00A755DB">
        <w:t xml:space="preserve"> или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7BD49FD9" w14:textId="77777777" w:rsidR="004A22FD" w:rsidRDefault="004A22FD" w:rsidP="004A22FD">
      <w:pPr>
        <w:pStyle w:val="af8"/>
        <w:ind w:left="1134"/>
        <w:contextualSpacing w:val="0"/>
        <w:jc w:val="both"/>
      </w:pPr>
    </w:p>
    <w:p w14:paraId="27054869" w14:textId="77777777" w:rsidR="00A755DB" w:rsidRDefault="00155CC4" w:rsidP="001920D7">
      <w:pPr>
        <w:pStyle w:val="af8"/>
        <w:numPr>
          <w:ilvl w:val="1"/>
          <w:numId w:val="18"/>
        </w:numPr>
        <w:ind w:left="1134" w:hanging="1134"/>
        <w:contextualSpacing w:val="0"/>
        <w:jc w:val="both"/>
        <w:rPr>
          <w:b/>
        </w:rPr>
      </w:pPr>
      <w:r>
        <w:rPr>
          <w:b/>
          <w:bCs/>
        </w:rPr>
        <w:t>П</w:t>
      </w:r>
      <w:r w:rsidR="000D33EA" w:rsidRPr="0007465F">
        <w:rPr>
          <w:b/>
          <w:bCs/>
        </w:rPr>
        <w:t>одведени</w:t>
      </w:r>
      <w:r>
        <w:rPr>
          <w:b/>
          <w:bCs/>
        </w:rPr>
        <w:t>е</w:t>
      </w:r>
      <w:r w:rsidR="000D33EA" w:rsidRPr="0007465F">
        <w:rPr>
          <w:b/>
          <w:bCs/>
        </w:rPr>
        <w:t xml:space="preserve"> итогов закупки. Итоговый протокол.</w:t>
      </w:r>
    </w:p>
    <w:p w14:paraId="10B7B24C" w14:textId="77777777" w:rsidR="00884095" w:rsidRDefault="00155CC4" w:rsidP="001920D7">
      <w:pPr>
        <w:pStyle w:val="af8"/>
        <w:numPr>
          <w:ilvl w:val="2"/>
          <w:numId w:val="18"/>
        </w:numPr>
        <w:ind w:left="1134" w:hanging="1134"/>
        <w:contextualSpacing w:val="0"/>
        <w:jc w:val="both"/>
      </w:pPr>
      <w:r>
        <w:t>П</w:t>
      </w:r>
      <w:r w:rsidR="000D33EA" w:rsidRPr="0007465F">
        <w:t>одведени</w:t>
      </w:r>
      <w:r>
        <w:t>е</w:t>
      </w:r>
      <w:r w:rsidR="000D33EA" w:rsidRPr="0007465F">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000D33EA">
        <w:t>.</w:t>
      </w:r>
    </w:p>
    <w:p w14:paraId="723FD264" w14:textId="77777777" w:rsidR="00884095" w:rsidRDefault="00155CC4" w:rsidP="001920D7">
      <w:pPr>
        <w:pStyle w:val="af8"/>
        <w:numPr>
          <w:ilvl w:val="2"/>
          <w:numId w:val="18"/>
        </w:numPr>
        <w:ind w:left="1134" w:hanging="1134"/>
        <w:contextualSpacing w:val="0"/>
        <w:jc w:val="both"/>
      </w:pPr>
      <w:r>
        <w:t>П</w:t>
      </w:r>
      <w:r w:rsidR="00884095">
        <w:t xml:space="preserve">одведение итогов закупки может быть проведено </w:t>
      </w:r>
      <w:r>
        <w:t xml:space="preserve">не позднее, в том числе </w:t>
      </w:r>
      <w:r w:rsidR="00884095">
        <w:t>ранее сроков, установленных в Извещении.</w:t>
      </w:r>
    </w:p>
    <w:p w14:paraId="15773CCB" w14:textId="77777777" w:rsidR="00884095" w:rsidRDefault="00884095" w:rsidP="001920D7">
      <w:pPr>
        <w:pStyle w:val="af8"/>
        <w:numPr>
          <w:ilvl w:val="2"/>
          <w:numId w:val="18"/>
        </w:numPr>
        <w:ind w:left="1134" w:hanging="1134"/>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155CC4">
        <w:t xml:space="preserve"> </w:t>
      </w:r>
      <w:r w:rsidR="00155CC4" w:rsidRPr="00145B11">
        <w:t>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окончательных предложений, содержащих такие же условия</w:t>
      </w:r>
      <w:r w:rsidR="00432726" w:rsidRPr="00145B11">
        <w:t>.</w:t>
      </w:r>
    </w:p>
    <w:p w14:paraId="1A63F1F8" w14:textId="77777777" w:rsidR="00884095" w:rsidRDefault="00884095" w:rsidP="001920D7">
      <w:pPr>
        <w:pStyle w:val="af8"/>
        <w:numPr>
          <w:ilvl w:val="2"/>
          <w:numId w:val="18"/>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07466FBE" w14:textId="77777777" w:rsidR="00884095" w:rsidRDefault="00884095" w:rsidP="001920D7">
      <w:pPr>
        <w:pStyle w:val="af8"/>
        <w:numPr>
          <w:ilvl w:val="2"/>
          <w:numId w:val="18"/>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34398BCA" w14:textId="77777777" w:rsidR="004E47F6" w:rsidRDefault="004E47F6" w:rsidP="001920D7">
      <w:pPr>
        <w:pStyle w:val="af8"/>
        <w:numPr>
          <w:ilvl w:val="2"/>
          <w:numId w:val="18"/>
        </w:numPr>
        <w:ind w:left="1134" w:hanging="1134"/>
        <w:contextualSpacing w:val="0"/>
        <w:jc w:val="both"/>
      </w:pPr>
      <w:r w:rsidRPr="007F2424">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w:t>
      </w:r>
      <w:r w:rsidRPr="007F2424">
        <w:lastRenderedPageBreak/>
        <w:t>стороны Заказчика договор.</w:t>
      </w:r>
    </w:p>
    <w:p w14:paraId="1EB48DF7" w14:textId="77777777" w:rsidR="00884095" w:rsidRDefault="00884095" w:rsidP="001920D7">
      <w:pPr>
        <w:pStyle w:val="af8"/>
        <w:numPr>
          <w:ilvl w:val="2"/>
          <w:numId w:val="18"/>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закупочной документации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участнику закупки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FB6FE72" w14:textId="77777777" w:rsidR="00884095" w:rsidRPr="002E2BE8" w:rsidRDefault="00884095" w:rsidP="001920D7">
      <w:pPr>
        <w:pStyle w:val="af8"/>
        <w:numPr>
          <w:ilvl w:val="2"/>
          <w:numId w:val="18"/>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A4C1A5A" w14:textId="77777777" w:rsidR="00884095" w:rsidRPr="002E2BE8"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549BDEB6" w14:textId="77777777" w:rsidR="00884095"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7ABBDB3C"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13D674F3"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25515456" w14:textId="77777777" w:rsidR="00884095" w:rsidRDefault="00884095" w:rsidP="001920D7">
      <w:pPr>
        <w:pStyle w:val="af8"/>
        <w:numPr>
          <w:ilvl w:val="2"/>
          <w:numId w:val="18"/>
        </w:numPr>
        <w:ind w:left="1134" w:hanging="1134"/>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3C1D3AB6"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48623F4B"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7C22FEA7" w14:textId="77777777" w:rsidR="004E47F6" w:rsidRPr="00884095" w:rsidRDefault="004E47F6" w:rsidP="004E47F6">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659047C6" w14:textId="77777777" w:rsidR="004E47F6" w:rsidRPr="00FB5B73" w:rsidRDefault="004E47F6" w:rsidP="004E47F6">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884095">
        <w:rPr>
          <w:bCs/>
          <w:kern w:val="32"/>
        </w:rPr>
        <w:t>либо провести новую Закупочную процедуру</w:t>
      </w:r>
      <w:r w:rsidRPr="00884095">
        <w:rPr>
          <w:rStyle w:val="FontStyle128"/>
          <w:sz w:val="24"/>
          <w:szCs w:val="24"/>
        </w:rPr>
        <w:t>.</w:t>
      </w:r>
    </w:p>
    <w:p w14:paraId="6B1E618D" w14:textId="77777777" w:rsidR="004E47F6" w:rsidRDefault="004E47F6" w:rsidP="001920D7">
      <w:pPr>
        <w:pStyle w:val="af8"/>
        <w:numPr>
          <w:ilvl w:val="2"/>
          <w:numId w:val="18"/>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7914A46" w14:textId="77777777" w:rsidR="00510EB2" w:rsidRDefault="00510EB2" w:rsidP="001920D7">
      <w:pPr>
        <w:pStyle w:val="af8"/>
        <w:numPr>
          <w:ilvl w:val="2"/>
          <w:numId w:val="18"/>
        </w:numPr>
        <w:ind w:left="1134" w:hanging="1134"/>
        <w:contextualSpacing w:val="0"/>
        <w:jc w:val="both"/>
      </w:pPr>
      <w:r w:rsidRPr="00951496">
        <w:t xml:space="preserve">Любой участник закупки после размещения </w:t>
      </w:r>
      <w:r>
        <w:t>итогового протокола</w:t>
      </w:r>
      <w:r w:rsidRPr="00951496">
        <w:t xml:space="preserve"> вправе в течение 5 (пяти) рабочих дней после публикации </w:t>
      </w:r>
      <w:r>
        <w:t>итогового протокола</w:t>
      </w:r>
      <w:r w:rsidRPr="00951496">
        <w:t xml:space="preserve">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6BDB1035" w14:textId="77777777" w:rsidR="00FB5B73" w:rsidRPr="00FB5B73"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4E09A49C" w14:textId="77777777" w:rsidR="000027B3" w:rsidRPr="000027B3" w:rsidRDefault="000027B3" w:rsidP="001920D7">
      <w:pPr>
        <w:numPr>
          <w:ilvl w:val="1"/>
          <w:numId w:val="18"/>
        </w:numPr>
        <w:ind w:left="1134" w:hanging="1134"/>
        <w:jc w:val="both"/>
        <w:rPr>
          <w:b/>
          <w:bCs/>
        </w:rPr>
      </w:pPr>
      <w:r>
        <w:rPr>
          <w:b/>
          <w:bCs/>
        </w:rPr>
        <w:t>Э</w:t>
      </w:r>
      <w:r w:rsidRPr="000027B3">
        <w:rPr>
          <w:b/>
          <w:bCs/>
        </w:rPr>
        <w:t>кспертиз</w:t>
      </w:r>
      <w:r>
        <w:rPr>
          <w:b/>
          <w:bCs/>
        </w:rPr>
        <w:t>а</w:t>
      </w:r>
      <w:r w:rsidRPr="000027B3">
        <w:rPr>
          <w:b/>
          <w:bCs/>
        </w:rPr>
        <w:t xml:space="preserve"> справки о цепочке собственников Победителя закупки</w:t>
      </w:r>
    </w:p>
    <w:p w14:paraId="62FCC91D" w14:textId="02A1FB4A" w:rsidR="000027B3" w:rsidRPr="007F2424" w:rsidRDefault="000027B3" w:rsidP="001920D7">
      <w:pPr>
        <w:pStyle w:val="af8"/>
        <w:numPr>
          <w:ilvl w:val="2"/>
          <w:numId w:val="18"/>
        </w:numPr>
        <w:ind w:left="1134" w:hanging="1134"/>
        <w:contextualSpacing w:val="0"/>
        <w:jc w:val="both"/>
      </w:pPr>
      <w:r w:rsidRPr="007F2424">
        <w:t xml:space="preserve">После размещения </w:t>
      </w:r>
      <w:r>
        <w:t xml:space="preserve">Итогового протокола </w:t>
      </w:r>
      <w:r w:rsidRPr="007F2424">
        <w:t xml:space="preserve">Победитель закупки в течение </w:t>
      </w:r>
      <w:r>
        <w:t>2</w:t>
      </w:r>
      <w:r w:rsidRPr="007F2424">
        <w:t> (</w:t>
      </w:r>
      <w:r>
        <w:t>двух</w:t>
      </w:r>
      <w:r w:rsidRPr="007F2424">
        <w:t xml:space="preserve">) рабочих дней обязан предоставить Организатору закупки справку о цепочке собственников в электронной </w:t>
      </w:r>
      <w:r w:rsidR="00873C7D">
        <w:t>форме (</w:t>
      </w:r>
      <w:r w:rsidR="00873C7D" w:rsidRPr="00873C7D">
        <w:t>формат Acrobat Reader .pdf, а также формат Excel .xls,) в соответствии с формой (форма 1</w:t>
      </w:r>
      <w:r w:rsidR="002D3599">
        <w:t>2</w:t>
      </w:r>
      <w:r w:rsidR="00873C7D" w:rsidRPr="00873C7D">
        <w:t xml:space="preserve">), </w:t>
      </w:r>
      <w:bookmarkStart w:id="324" w:name="_Hlk73348075"/>
      <w:r w:rsidR="00873C7D" w:rsidRPr="00873C7D">
        <w:t>а также комплект документов в соответствии с инструкцией из п.10.1</w:t>
      </w:r>
      <w:r w:rsidR="009826EA">
        <w:t>4</w:t>
      </w:r>
      <w:r w:rsidR="00873C7D" w:rsidRPr="00873C7D">
        <w:t>.2</w:t>
      </w:r>
      <w:r w:rsidR="00873C7D">
        <w:t xml:space="preserve">. </w:t>
      </w:r>
      <w:bookmarkEnd w:id="324"/>
    </w:p>
    <w:p w14:paraId="16BC5293" w14:textId="77777777" w:rsidR="000027B3" w:rsidRPr="007F2424" w:rsidRDefault="000027B3" w:rsidP="001920D7">
      <w:pPr>
        <w:pStyle w:val="af8"/>
        <w:numPr>
          <w:ilvl w:val="2"/>
          <w:numId w:val="18"/>
        </w:numPr>
        <w:ind w:left="1134" w:hanging="1134"/>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1B8A09A" w14:textId="77777777" w:rsidR="000027B3" w:rsidRPr="000027B3" w:rsidRDefault="000027B3" w:rsidP="00412205">
      <w:pPr>
        <w:ind w:left="1134"/>
        <w:jc w:val="both"/>
        <w:rPr>
          <w:b/>
        </w:rPr>
      </w:pPr>
    </w:p>
    <w:p w14:paraId="32F60D90" w14:textId="77777777" w:rsidR="00FB5B73" w:rsidRPr="00CB040C" w:rsidRDefault="00CB040C" w:rsidP="001920D7">
      <w:pPr>
        <w:numPr>
          <w:ilvl w:val="1"/>
          <w:numId w:val="18"/>
        </w:numPr>
        <w:ind w:left="1134" w:hanging="1134"/>
        <w:jc w:val="both"/>
        <w:rPr>
          <w:b/>
        </w:rPr>
      </w:pPr>
      <w:r w:rsidRPr="00D42251">
        <w:rPr>
          <w:b/>
          <w:bCs/>
        </w:rPr>
        <w:t>Обеспечение исполнения договора</w:t>
      </w:r>
      <w:r w:rsidRPr="00D14481">
        <w:rPr>
          <w:b/>
          <w:bCs/>
        </w:rPr>
        <w:t>.</w:t>
      </w:r>
    </w:p>
    <w:p w14:paraId="24730A15" w14:textId="77777777" w:rsidR="00CB040C" w:rsidRPr="00CB040C" w:rsidRDefault="00CB040C" w:rsidP="001920D7">
      <w:pPr>
        <w:numPr>
          <w:ilvl w:val="2"/>
          <w:numId w:val="18"/>
        </w:numPr>
        <w:ind w:left="1134" w:hanging="1134"/>
        <w:jc w:val="both"/>
        <w:rPr>
          <w:b/>
        </w:rPr>
      </w:pPr>
      <w:r w:rsidRPr="00CB040C">
        <w:t>В случае, если указано в пункте 2</w:t>
      </w:r>
      <w:r w:rsidR="004E2C97">
        <w:t>0</w:t>
      </w:r>
      <w:r w:rsidRPr="00CB040C">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C568704" w14:textId="77777777" w:rsidR="00CB040C" w:rsidRPr="00CB040C" w:rsidRDefault="00CB040C" w:rsidP="001920D7">
      <w:pPr>
        <w:numPr>
          <w:ilvl w:val="2"/>
          <w:numId w:val="18"/>
        </w:numPr>
        <w:ind w:left="1134" w:hanging="1134"/>
        <w:jc w:val="both"/>
        <w:rPr>
          <w:b/>
        </w:rPr>
      </w:pPr>
      <w:r w:rsidRPr="00CB040C">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t>0</w:t>
      </w:r>
      <w:r w:rsidRPr="00CB040C">
        <w:t xml:space="preserve"> Извещения.</w:t>
      </w:r>
    </w:p>
    <w:p w14:paraId="4E8697EB" w14:textId="77777777" w:rsidR="00CB040C" w:rsidRPr="00CB040C" w:rsidRDefault="00CB040C" w:rsidP="001920D7">
      <w:pPr>
        <w:numPr>
          <w:ilvl w:val="2"/>
          <w:numId w:val="18"/>
        </w:numPr>
        <w:ind w:left="1134" w:hanging="1134"/>
        <w:jc w:val="both"/>
        <w:rPr>
          <w:b/>
        </w:rPr>
      </w:pPr>
      <w:r w:rsidRPr="00CB040C">
        <w:t>Размер обеспечения исполнения договора и/или обеспечения возврата аванса и/или гарантийных обязательств указан в пункте</w:t>
      </w:r>
      <w:r w:rsidRPr="00CB040C">
        <w:rPr>
          <w:lang w:val="en-US"/>
        </w:rPr>
        <w:t> </w:t>
      </w:r>
      <w:r w:rsidRPr="00CB040C">
        <w:t>2</w:t>
      </w:r>
      <w:r w:rsidR="004E2C97">
        <w:t>0</w:t>
      </w:r>
      <w:r w:rsidRPr="00CB040C">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1C7EE8C4" w14:textId="77777777" w:rsidR="00CB040C" w:rsidRPr="00CB040C" w:rsidRDefault="00CB040C" w:rsidP="001920D7">
      <w:pPr>
        <w:numPr>
          <w:ilvl w:val="2"/>
          <w:numId w:val="18"/>
        </w:numPr>
        <w:ind w:left="1134" w:hanging="1134"/>
        <w:jc w:val="both"/>
        <w:rPr>
          <w:b/>
        </w:rPr>
      </w:pPr>
      <w:r w:rsidRPr="00CB040C">
        <w:t xml:space="preserve">В случае если в отношении Победителя закупки </w:t>
      </w:r>
      <w:r w:rsidRPr="00CB040C">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CB040C">
        <w:t xml:space="preserve">обеспечения исполнения договора и/или возврата аванса и/или гарантийных обязательств </w:t>
      </w:r>
      <w:r w:rsidRPr="00CB040C">
        <w:rPr>
          <w:color w:val="000000"/>
          <w:szCs w:val="28"/>
        </w:rPr>
        <w:t>поручительство аффилированных с Победителем закупки лиц (далее – Аффилированные лица):</w:t>
      </w:r>
    </w:p>
    <w:p w14:paraId="4BB46B3D" w14:textId="77777777" w:rsidR="00CB040C" w:rsidRPr="00CB040C" w:rsidRDefault="00CB040C" w:rsidP="001920D7">
      <w:pPr>
        <w:numPr>
          <w:ilvl w:val="0"/>
          <w:numId w:val="36"/>
        </w:numPr>
        <w:ind w:left="1701" w:hanging="567"/>
        <w:contextualSpacing/>
        <w:jc w:val="both"/>
        <w:rPr>
          <w:b/>
        </w:rPr>
      </w:pPr>
      <w:r w:rsidRPr="00CB040C">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6382DA4D" w14:textId="77777777" w:rsidR="00CB040C" w:rsidRPr="00CB040C" w:rsidRDefault="00CB040C" w:rsidP="001920D7">
      <w:pPr>
        <w:numPr>
          <w:ilvl w:val="0"/>
          <w:numId w:val="36"/>
        </w:numPr>
        <w:ind w:left="1701" w:hanging="567"/>
        <w:contextualSpacing/>
        <w:jc w:val="both"/>
        <w:rPr>
          <w:b/>
        </w:rPr>
      </w:pPr>
      <w:r w:rsidRPr="00CB040C">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2DFD9F54" w14:textId="77777777" w:rsidR="00CB040C" w:rsidRPr="00CB040C" w:rsidRDefault="00CB040C" w:rsidP="001920D7">
      <w:pPr>
        <w:numPr>
          <w:ilvl w:val="0"/>
          <w:numId w:val="36"/>
        </w:numPr>
        <w:ind w:left="1701" w:hanging="567"/>
        <w:contextualSpacing/>
        <w:jc w:val="both"/>
        <w:rPr>
          <w:b/>
        </w:rPr>
      </w:pPr>
      <w:r w:rsidRPr="00CB040C">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5D62DCF" w14:textId="77777777" w:rsidR="00CB040C" w:rsidRPr="00CB040C" w:rsidRDefault="00CB040C" w:rsidP="001920D7">
      <w:pPr>
        <w:numPr>
          <w:ilvl w:val="0"/>
          <w:numId w:val="37"/>
        </w:numPr>
        <w:ind w:left="1701" w:hanging="567"/>
        <w:contextualSpacing/>
        <w:jc w:val="both"/>
        <w:rPr>
          <w:b/>
        </w:rPr>
      </w:pPr>
      <w:r w:rsidRPr="00CB040C">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4A8454D" w14:textId="77777777" w:rsidR="00CB040C" w:rsidRPr="00CB040C" w:rsidRDefault="00CB040C" w:rsidP="001920D7">
      <w:pPr>
        <w:numPr>
          <w:ilvl w:val="0"/>
          <w:numId w:val="37"/>
        </w:numPr>
        <w:ind w:left="1701" w:hanging="567"/>
        <w:contextualSpacing/>
        <w:jc w:val="both"/>
        <w:rPr>
          <w:b/>
        </w:rPr>
      </w:pPr>
      <w:r w:rsidRPr="00CB040C">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677726A" w14:textId="77777777" w:rsidR="00CB040C" w:rsidRPr="00CB040C" w:rsidRDefault="00CB040C" w:rsidP="001920D7">
      <w:pPr>
        <w:numPr>
          <w:ilvl w:val="0"/>
          <w:numId w:val="37"/>
        </w:numPr>
        <w:ind w:left="1701" w:hanging="567"/>
        <w:contextualSpacing/>
        <w:jc w:val="both"/>
        <w:rPr>
          <w:b/>
        </w:rPr>
      </w:pPr>
      <w:r w:rsidRPr="00CB040C">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1F6D2560" w14:textId="77777777" w:rsidR="00CB040C" w:rsidRPr="00CB040C" w:rsidRDefault="00CB040C" w:rsidP="001920D7">
      <w:pPr>
        <w:numPr>
          <w:ilvl w:val="0"/>
          <w:numId w:val="37"/>
        </w:numPr>
        <w:ind w:left="1701" w:hanging="567"/>
        <w:contextualSpacing/>
        <w:jc w:val="both"/>
        <w:rPr>
          <w:b/>
        </w:rPr>
      </w:pPr>
      <w:r w:rsidRPr="00CB040C">
        <w:rPr>
          <w:color w:val="000000"/>
          <w:szCs w:val="28"/>
        </w:rPr>
        <w:t>принятие решения о реорганизации или ликвидации Аффилированного лица;</w:t>
      </w:r>
    </w:p>
    <w:p w14:paraId="393F97B0" w14:textId="77777777" w:rsidR="00CB040C" w:rsidRPr="00CB040C" w:rsidRDefault="00CB040C" w:rsidP="001920D7">
      <w:pPr>
        <w:numPr>
          <w:ilvl w:val="0"/>
          <w:numId w:val="37"/>
        </w:numPr>
        <w:ind w:left="1701" w:hanging="567"/>
        <w:contextualSpacing/>
        <w:jc w:val="both"/>
        <w:rPr>
          <w:b/>
        </w:rPr>
      </w:pPr>
      <w:r w:rsidRPr="00CB040C">
        <w:rPr>
          <w:color w:val="000000"/>
          <w:szCs w:val="28"/>
        </w:rPr>
        <w:t>принятие судом к производству заявления о признании Аффилированного лица несостоятельным (банкротом).</w:t>
      </w:r>
    </w:p>
    <w:p w14:paraId="57AAFD2C" w14:textId="77777777" w:rsidR="00CB040C" w:rsidRDefault="00CB040C" w:rsidP="00CB040C">
      <w:pPr>
        <w:ind w:left="1134"/>
        <w:jc w:val="both"/>
        <w:rPr>
          <w:color w:val="000000"/>
          <w:szCs w:val="28"/>
        </w:rPr>
      </w:pPr>
      <w:r w:rsidRPr="00CB040C">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5BF70B4" w14:textId="77777777" w:rsidR="00CB040C" w:rsidRPr="00CB040C" w:rsidRDefault="00CB040C" w:rsidP="00CB040C">
      <w:pPr>
        <w:ind w:left="1134"/>
        <w:jc w:val="both"/>
        <w:rPr>
          <w:b/>
        </w:rPr>
      </w:pPr>
    </w:p>
    <w:p w14:paraId="2C537C90" w14:textId="77777777" w:rsidR="00CB040C" w:rsidRPr="009B30CB" w:rsidRDefault="00CB040C" w:rsidP="001920D7">
      <w:pPr>
        <w:numPr>
          <w:ilvl w:val="1"/>
          <w:numId w:val="18"/>
        </w:numPr>
        <w:ind w:left="1134" w:hanging="1134"/>
        <w:jc w:val="both"/>
        <w:rPr>
          <w:b/>
        </w:rPr>
      </w:pPr>
      <w:r w:rsidRPr="00CB040C">
        <w:rPr>
          <w:b/>
          <w:bCs/>
        </w:rPr>
        <w:t>Признание закупки несостоявшейся.</w:t>
      </w:r>
    </w:p>
    <w:p w14:paraId="19DE6B9E" w14:textId="77777777" w:rsidR="00FB5B73" w:rsidRPr="009B30CB" w:rsidRDefault="00FB5B73" w:rsidP="001920D7">
      <w:pPr>
        <w:numPr>
          <w:ilvl w:val="2"/>
          <w:numId w:val="18"/>
        </w:numPr>
        <w:ind w:left="1134" w:hanging="1134"/>
        <w:jc w:val="both"/>
        <w:rPr>
          <w:b/>
        </w:rPr>
      </w:pPr>
      <w:r w:rsidRPr="009B30CB">
        <w:t>Закупка признается несостоявшейся в следующих случаях:</w:t>
      </w:r>
    </w:p>
    <w:p w14:paraId="04D354EF" w14:textId="77777777" w:rsidR="00FB5B73" w:rsidRPr="009B30CB" w:rsidRDefault="00FB5B73" w:rsidP="001920D7">
      <w:pPr>
        <w:numPr>
          <w:ilvl w:val="0"/>
          <w:numId w:val="35"/>
        </w:numPr>
        <w:ind w:left="1701" w:hanging="567"/>
        <w:contextualSpacing/>
        <w:jc w:val="both"/>
      </w:pPr>
      <w:r w:rsidRPr="009B30CB">
        <w:t>если в установленный настоящей закупочной документацией срок не поступило ни одной заявки на участие в закупке;</w:t>
      </w:r>
    </w:p>
    <w:p w14:paraId="3A6E01B5" w14:textId="77777777" w:rsidR="00FB5B73" w:rsidRPr="009B30CB" w:rsidRDefault="00FB5B73" w:rsidP="001920D7">
      <w:pPr>
        <w:numPr>
          <w:ilvl w:val="0"/>
          <w:numId w:val="35"/>
        </w:numPr>
        <w:ind w:left="1701" w:hanging="567"/>
        <w:contextualSpacing/>
        <w:jc w:val="both"/>
      </w:pPr>
      <w:r w:rsidRPr="009B30CB">
        <w:t>если на основании результатов рассмотрения заявок на участие в закупке, принято решение об отклонении всех заявок на участие в закупке.</w:t>
      </w:r>
    </w:p>
    <w:p w14:paraId="29444F07" w14:textId="77777777" w:rsidR="00FB5B73" w:rsidRPr="009B30CB" w:rsidRDefault="00FB5B73" w:rsidP="001920D7">
      <w:pPr>
        <w:numPr>
          <w:ilvl w:val="1"/>
          <w:numId w:val="18"/>
        </w:numPr>
        <w:ind w:left="1134" w:hanging="1134"/>
        <w:jc w:val="both"/>
        <w:rPr>
          <w:b/>
        </w:rPr>
      </w:pPr>
      <w:r w:rsidRPr="009B30CB">
        <w:t xml:space="preserve">В случае если на основании результатов рассмотрения заявок принято решение о </w:t>
      </w:r>
      <w:r w:rsidRPr="009B30CB">
        <w:lastRenderedPageBreak/>
        <w:t>соответствии только одного участника закупки и поданной им заявки установленным требованиям, такая закупка признается состоявшейся.</w:t>
      </w:r>
    </w:p>
    <w:p w14:paraId="3C9883F4" w14:textId="77777777" w:rsidR="00FB5B73" w:rsidRPr="009B30CB" w:rsidRDefault="00FB5B73" w:rsidP="001920D7">
      <w:pPr>
        <w:numPr>
          <w:ilvl w:val="1"/>
          <w:numId w:val="18"/>
        </w:numPr>
        <w:ind w:left="1134" w:hanging="1134"/>
        <w:jc w:val="both"/>
        <w:rPr>
          <w:b/>
        </w:rPr>
      </w:pPr>
      <w:r w:rsidRPr="009B30C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420AFB43" w14:textId="77777777" w:rsidR="00FB5B73" w:rsidRPr="00884095" w:rsidRDefault="00FB5B73" w:rsidP="00FB5B73">
      <w:pPr>
        <w:pStyle w:val="Style23"/>
        <w:widowControl/>
        <w:tabs>
          <w:tab w:val="left" w:pos="1701"/>
        </w:tabs>
        <w:spacing w:line="240" w:lineRule="auto"/>
        <w:ind w:left="1134" w:right="58" w:firstLine="0"/>
        <w:rPr>
          <w:kern w:val="32"/>
        </w:rPr>
      </w:pPr>
    </w:p>
    <w:p w14:paraId="3A560817" w14:textId="7923062E" w:rsidR="00C7338D" w:rsidRPr="00CB7168" w:rsidRDefault="00CB7168" w:rsidP="00CB7168">
      <w:pPr>
        <w:pStyle w:val="1"/>
        <w:rPr>
          <w:caps/>
        </w:rPr>
      </w:pPr>
      <w:bookmarkStart w:id="325" w:name="_Toc73367835"/>
      <w:r>
        <w:rPr>
          <w:caps/>
        </w:rPr>
        <w:t>Р</w:t>
      </w:r>
      <w:r w:rsidRPr="00CB7168">
        <w:t>аздел</w:t>
      </w:r>
      <w:r>
        <w:rPr>
          <w:caps/>
        </w:rPr>
        <w:t xml:space="preserve"> 5. </w:t>
      </w:r>
      <w:r w:rsidR="00C7338D" w:rsidRPr="00CB7168">
        <w:rPr>
          <w:caps/>
        </w:rPr>
        <w:t>Требования предъявляемые к участникам</w:t>
      </w:r>
      <w:r w:rsidR="00351FFD" w:rsidRPr="00CB7168">
        <w:rPr>
          <w:caps/>
        </w:rPr>
        <w:t xml:space="preserve"> закупки</w:t>
      </w:r>
      <w:bookmarkEnd w:id="325"/>
    </w:p>
    <w:p w14:paraId="11813087" w14:textId="77777777" w:rsidR="00CB7168" w:rsidRPr="00CB7168" w:rsidRDefault="00CB7168" w:rsidP="001920D7">
      <w:pPr>
        <w:pStyle w:val="af8"/>
        <w:numPr>
          <w:ilvl w:val="0"/>
          <w:numId w:val="31"/>
        </w:numPr>
        <w:contextualSpacing w:val="0"/>
        <w:jc w:val="both"/>
        <w:rPr>
          <w:b/>
          <w:vanish/>
        </w:rPr>
      </w:pPr>
      <w:bookmarkStart w:id="326" w:name="_Toc422210012"/>
      <w:bookmarkStart w:id="327" w:name="_Toc422226832"/>
      <w:bookmarkStart w:id="328" w:name="_Toc422244184"/>
    </w:p>
    <w:p w14:paraId="242F5A2D" w14:textId="77777777" w:rsidR="00CB7168" w:rsidRPr="00CB7168" w:rsidRDefault="00CB7168" w:rsidP="001920D7">
      <w:pPr>
        <w:pStyle w:val="af8"/>
        <w:numPr>
          <w:ilvl w:val="0"/>
          <w:numId w:val="31"/>
        </w:numPr>
        <w:contextualSpacing w:val="0"/>
        <w:jc w:val="both"/>
        <w:rPr>
          <w:b/>
          <w:vanish/>
        </w:rPr>
      </w:pPr>
    </w:p>
    <w:p w14:paraId="47A32D7D" w14:textId="77777777" w:rsidR="00C7338D" w:rsidRPr="00015A3A" w:rsidRDefault="00015A3A" w:rsidP="001920D7">
      <w:pPr>
        <w:pStyle w:val="af8"/>
        <w:numPr>
          <w:ilvl w:val="1"/>
          <w:numId w:val="31"/>
        </w:numPr>
        <w:ind w:left="1134" w:hanging="1134"/>
        <w:contextualSpacing w:val="0"/>
        <w:jc w:val="both"/>
      </w:pPr>
      <w:r w:rsidRPr="00015A3A">
        <w:rPr>
          <w:b/>
        </w:rPr>
        <w:t>Требование к правоспособности/дееспособности Участника закупки</w:t>
      </w:r>
      <w:bookmarkEnd w:id="326"/>
      <w:bookmarkEnd w:id="327"/>
      <w:bookmarkEnd w:id="328"/>
    </w:p>
    <w:p w14:paraId="5A14F6A4" w14:textId="77777777" w:rsidR="00015A3A" w:rsidRDefault="00015A3A" w:rsidP="001920D7">
      <w:pPr>
        <w:pStyle w:val="af8"/>
        <w:numPr>
          <w:ilvl w:val="2"/>
          <w:numId w:val="31"/>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8" w:history="1">
        <w:r w:rsidRPr="00015A3A">
          <w:rPr>
            <w:rStyle w:val="ac"/>
          </w:rPr>
          <w:t>https://rmsp.nalog.ru/search.html</w:t>
        </w:r>
      </w:hyperlink>
      <w:r w:rsidR="00717734">
        <w:rPr>
          <w:rStyle w:val="ac"/>
        </w:rPr>
        <w:t xml:space="preserve"> </w:t>
      </w:r>
      <w:r w:rsidR="00717734">
        <w:t>или (в соответствии с действующим законодательством) ф</w:t>
      </w:r>
      <w:r w:rsidR="00717734" w:rsidRPr="0043322D">
        <w:t>изически</w:t>
      </w:r>
      <w:r w:rsidR="00717734">
        <w:t>м</w:t>
      </w:r>
      <w:r w:rsidR="00717734" w:rsidRPr="0043322D">
        <w:t xml:space="preserve"> лиц</w:t>
      </w:r>
      <w:r w:rsidR="00717734">
        <w:t>ом</w:t>
      </w:r>
      <w:r w:rsidR="00717734" w:rsidRPr="0043322D">
        <w:t xml:space="preserve">, </w:t>
      </w:r>
      <w:r w:rsidR="00717734">
        <w:t>или</w:t>
      </w:r>
      <w:r w:rsidR="00717734" w:rsidRPr="0043322D">
        <w:t xml:space="preserve"> индивидуальным предпринимател</w:t>
      </w:r>
      <w:r w:rsidR="00717734">
        <w:t>ем,</w:t>
      </w:r>
      <w:r w:rsidR="00717734" w:rsidRPr="0043322D">
        <w:t xml:space="preserve"> применяющи</w:t>
      </w:r>
      <w:r w:rsidR="00717734">
        <w:t>м</w:t>
      </w:r>
      <w:r w:rsidR="00717734" w:rsidRPr="0043322D">
        <w:t xml:space="preserve"> специальный налоговый режим "Налог на профессиональный доход"</w:t>
      </w:r>
      <w:r w:rsidR="00717734">
        <w:t xml:space="preserve">, что подтверждается наличием информации </w:t>
      </w:r>
      <w:r w:rsidR="00717734" w:rsidRPr="008E1EB5">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9" w:history="1">
        <w:r w:rsidR="00717734" w:rsidRPr="00CE746B">
          <w:rPr>
            <w:rStyle w:val="ac"/>
          </w:rPr>
          <w:t>https://npd.nalog.ru/check-status</w:t>
        </w:r>
      </w:hyperlink>
      <w:r w:rsidR="00717734">
        <w:rPr>
          <w:color w:val="000000"/>
        </w:rPr>
        <w:t>/</w:t>
      </w:r>
      <w:r w:rsidR="00717734" w:rsidRPr="008E1EB5">
        <w:rPr>
          <w:color w:val="000000"/>
        </w:rPr>
        <w:t>)</w:t>
      </w:r>
      <w:r w:rsidRPr="00015A3A">
        <w:t xml:space="preserve">. </w:t>
      </w:r>
    </w:p>
    <w:p w14:paraId="7146D06F" w14:textId="77777777" w:rsidR="00015A3A" w:rsidRPr="00015A3A" w:rsidRDefault="00015A3A" w:rsidP="001920D7">
      <w:pPr>
        <w:pStyle w:val="af8"/>
        <w:numPr>
          <w:ilvl w:val="2"/>
          <w:numId w:val="31"/>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44B730E1" w14:textId="77777777" w:rsidR="00015A3A" w:rsidRPr="00015A3A" w:rsidRDefault="00015A3A" w:rsidP="001920D7">
      <w:pPr>
        <w:pStyle w:val="af8"/>
        <w:numPr>
          <w:ilvl w:val="0"/>
          <w:numId w:val="26"/>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2DAF9A3" w14:textId="77777777" w:rsidR="00015A3A" w:rsidRPr="00015A3A" w:rsidRDefault="00015A3A" w:rsidP="001920D7">
      <w:pPr>
        <w:pStyle w:val="af8"/>
        <w:numPr>
          <w:ilvl w:val="0"/>
          <w:numId w:val="26"/>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65A7AA25" w14:textId="77777777" w:rsidR="00015A3A" w:rsidRPr="00015A3A" w:rsidRDefault="00015A3A" w:rsidP="001920D7">
      <w:pPr>
        <w:pStyle w:val="af8"/>
        <w:numPr>
          <w:ilvl w:val="0"/>
          <w:numId w:val="26"/>
        </w:numPr>
        <w:ind w:left="1701" w:hanging="567"/>
        <w:jc w:val="both"/>
      </w:pPr>
      <w:r w:rsidRPr="00015A3A">
        <w:t xml:space="preserve">должен иметь </w:t>
      </w:r>
      <w:r w:rsidR="00510EB2" w:rsidRPr="00015A3A">
        <w:t>соответствующие документы</w:t>
      </w:r>
      <w:r w:rsidR="00510EB2">
        <w:t>, подтверждающие наличие права</w:t>
      </w:r>
      <w:r w:rsidR="00510EB2" w:rsidRPr="00015A3A">
        <w:t xml:space="preserve"> на осуществление видов деятельности, связанные с выполнением договора, право на заключение которого является предметом настоящего закупки</w:t>
      </w:r>
      <w:r w:rsidRPr="00015A3A">
        <w:t>.</w:t>
      </w:r>
    </w:p>
    <w:p w14:paraId="6C3735AA" w14:textId="77777777" w:rsidR="00015A3A" w:rsidRPr="00015A3A" w:rsidRDefault="00015A3A" w:rsidP="001920D7">
      <w:pPr>
        <w:pStyle w:val="af8"/>
        <w:numPr>
          <w:ilvl w:val="1"/>
          <w:numId w:val="31"/>
        </w:numPr>
        <w:ind w:left="1134" w:hanging="1134"/>
        <w:contextualSpacing w:val="0"/>
        <w:jc w:val="both"/>
      </w:pPr>
      <w:bookmarkStart w:id="329" w:name="_Toc422210013"/>
      <w:bookmarkStart w:id="330" w:name="_Toc422226833"/>
      <w:bookmarkStart w:id="331" w:name="_Toc422244185"/>
      <w:r w:rsidRPr="00015A3A">
        <w:rPr>
          <w:b/>
        </w:rPr>
        <w:t>Требования к правоспособности и финансовой устойчивости Участника закупки</w:t>
      </w:r>
      <w:bookmarkEnd w:id="329"/>
      <w:bookmarkEnd w:id="330"/>
      <w:bookmarkEnd w:id="331"/>
    </w:p>
    <w:p w14:paraId="1D12AE00" w14:textId="77777777" w:rsidR="00015A3A" w:rsidRPr="00493FD8" w:rsidRDefault="00015A3A" w:rsidP="001920D7">
      <w:pPr>
        <w:pStyle w:val="af8"/>
        <w:numPr>
          <w:ilvl w:val="2"/>
          <w:numId w:val="31"/>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70A9F78F" w14:textId="77777777"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438B26AE" w14:textId="77777777" w:rsidR="00015A3A" w:rsidRDefault="00015A3A" w:rsidP="001920D7">
      <w:pPr>
        <w:pStyle w:val="af8"/>
        <w:numPr>
          <w:ilvl w:val="2"/>
          <w:numId w:val="31"/>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4C57B342" w14:textId="77777777" w:rsidR="00015A3A" w:rsidRDefault="00015A3A" w:rsidP="001920D7">
      <w:pPr>
        <w:pStyle w:val="af8"/>
        <w:numPr>
          <w:ilvl w:val="0"/>
          <w:numId w:val="27"/>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B84C0D8" w14:textId="77777777" w:rsidR="00493FD8" w:rsidRPr="004A0783" w:rsidRDefault="00493FD8" w:rsidP="001920D7">
      <w:pPr>
        <w:pStyle w:val="af8"/>
        <w:numPr>
          <w:ilvl w:val="0"/>
          <w:numId w:val="27"/>
        </w:numPr>
        <w:ind w:left="1701" w:hanging="425"/>
        <w:contextualSpacing w:val="0"/>
        <w:jc w:val="both"/>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0EE6FE75" w14:textId="77777777" w:rsidR="007F413A" w:rsidRDefault="007F413A" w:rsidP="004A0783">
      <w:pPr>
        <w:pStyle w:val="af8"/>
        <w:ind w:left="1701"/>
        <w:contextualSpacing w:val="0"/>
        <w:jc w:val="both"/>
      </w:pPr>
      <w:r w:rsidRPr="007F413A">
        <w:tab/>
        <w:t xml:space="preserve">Оценка соответствия Участника закупки требованиям, предусмотренным настоящим пунктом, осуществляется в соответствии </w:t>
      </w:r>
      <w:r w:rsidR="0004233D">
        <w:t xml:space="preserve">с </w:t>
      </w:r>
      <w:r w:rsidRPr="007F413A">
        <w:t xml:space="preserve">требованиями Методики проведения экспертизы финансово-экономической устойчивости участников </w:t>
      </w:r>
      <w:r w:rsidRPr="007F413A">
        <w:lastRenderedPageBreak/>
        <w:t>закупочных процедур (Раздел 9 настоящей закупочной документации).</w:t>
      </w:r>
    </w:p>
    <w:p w14:paraId="4EBC75C4" w14:textId="77777777" w:rsidR="00015A3A" w:rsidRPr="006F1550" w:rsidRDefault="006F1550" w:rsidP="001920D7">
      <w:pPr>
        <w:pStyle w:val="af8"/>
        <w:numPr>
          <w:ilvl w:val="1"/>
          <w:numId w:val="31"/>
        </w:numPr>
        <w:ind w:left="1134" w:hanging="1134"/>
        <w:contextualSpacing w:val="0"/>
        <w:jc w:val="both"/>
      </w:pPr>
      <w:bookmarkStart w:id="332" w:name="_Toc422210015"/>
      <w:bookmarkStart w:id="333" w:name="_Toc422226835"/>
      <w:bookmarkStart w:id="334" w:name="_Toc422244187"/>
      <w:r w:rsidRPr="006F1550">
        <w:rPr>
          <w:b/>
        </w:rPr>
        <w:t>Требования к деловой репутации Участника закупки</w:t>
      </w:r>
      <w:bookmarkEnd w:id="332"/>
      <w:bookmarkEnd w:id="333"/>
      <w:bookmarkEnd w:id="334"/>
    </w:p>
    <w:p w14:paraId="2EFEC0F0" w14:textId="77777777" w:rsidR="006F1550" w:rsidRDefault="006F1550" w:rsidP="001920D7">
      <w:pPr>
        <w:pStyle w:val="af8"/>
        <w:numPr>
          <w:ilvl w:val="2"/>
          <w:numId w:val="31"/>
        </w:numPr>
        <w:ind w:left="1134" w:hanging="1134"/>
        <w:contextualSpacing w:val="0"/>
        <w:jc w:val="both"/>
      </w:pPr>
      <w:r w:rsidRPr="006F155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696C4B">
        <w:t>(</w:t>
      </w:r>
      <w:r w:rsidRPr="006F1550">
        <w:t>Раздел 9 настоящей закупочной документации</w:t>
      </w:r>
      <w:r w:rsidR="00696C4B">
        <w:t>)</w:t>
      </w:r>
      <w:r w:rsidRPr="006F1550">
        <w:t>.</w:t>
      </w:r>
    </w:p>
    <w:p w14:paraId="7E3C7DC4" w14:textId="77777777" w:rsidR="006F1550" w:rsidRDefault="006F1550" w:rsidP="001920D7">
      <w:pPr>
        <w:pStyle w:val="af8"/>
        <w:numPr>
          <w:ilvl w:val="1"/>
          <w:numId w:val="31"/>
        </w:numPr>
        <w:ind w:left="1134" w:hanging="1134"/>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настоящей Закупочной документации.</w:t>
      </w:r>
    </w:p>
    <w:p w14:paraId="71B1CC73" w14:textId="77777777" w:rsidR="006F1550" w:rsidRDefault="006F1550" w:rsidP="001920D7">
      <w:pPr>
        <w:pStyle w:val="af8"/>
        <w:numPr>
          <w:ilvl w:val="1"/>
          <w:numId w:val="31"/>
        </w:numPr>
        <w:ind w:left="1134" w:hanging="1134"/>
        <w:contextualSpacing w:val="0"/>
        <w:jc w:val="both"/>
      </w:pPr>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CFD488B" w14:textId="728AD5AB" w:rsidR="006F1550" w:rsidRDefault="00CB7168" w:rsidP="00CB7168">
      <w:pPr>
        <w:pStyle w:val="1"/>
      </w:pPr>
      <w:bookmarkStart w:id="335" w:name="_Toc73367836"/>
      <w:r>
        <w:t xml:space="preserve">Раздел 6. </w:t>
      </w:r>
      <w:r w:rsidR="006F1550" w:rsidRPr="006F1550">
        <w:t>ТРЕБОВАНИЯ К ЗАЯВКЕ НА УЧАСТИЕ В ЗАКУПКЕ</w:t>
      </w:r>
      <w:bookmarkEnd w:id="335"/>
    </w:p>
    <w:p w14:paraId="2BD4E493" w14:textId="77777777" w:rsidR="00CB7168" w:rsidRPr="00CB7168" w:rsidRDefault="00CB7168" w:rsidP="001920D7">
      <w:pPr>
        <w:pStyle w:val="af8"/>
        <w:numPr>
          <w:ilvl w:val="0"/>
          <w:numId w:val="32"/>
        </w:numPr>
        <w:contextualSpacing w:val="0"/>
        <w:jc w:val="both"/>
        <w:rPr>
          <w:b/>
          <w:vanish/>
        </w:rPr>
      </w:pPr>
      <w:bookmarkStart w:id="336" w:name="_Ref316333450"/>
      <w:bookmarkStart w:id="337" w:name="_Toc422210017"/>
      <w:bookmarkStart w:id="338" w:name="_Toc422226837"/>
      <w:bookmarkStart w:id="339" w:name="_Toc422244189"/>
    </w:p>
    <w:p w14:paraId="21519A58" w14:textId="77777777" w:rsidR="00CB7168" w:rsidRPr="00CB7168" w:rsidRDefault="00CB7168" w:rsidP="001920D7">
      <w:pPr>
        <w:pStyle w:val="af8"/>
        <w:numPr>
          <w:ilvl w:val="0"/>
          <w:numId w:val="32"/>
        </w:numPr>
        <w:contextualSpacing w:val="0"/>
        <w:jc w:val="both"/>
        <w:rPr>
          <w:b/>
          <w:vanish/>
        </w:rPr>
      </w:pPr>
    </w:p>
    <w:p w14:paraId="529AEB9F" w14:textId="77777777" w:rsidR="00CB7168" w:rsidRPr="00CB7168" w:rsidRDefault="00CB7168" w:rsidP="001920D7">
      <w:pPr>
        <w:pStyle w:val="af8"/>
        <w:numPr>
          <w:ilvl w:val="0"/>
          <w:numId w:val="32"/>
        </w:numPr>
        <w:contextualSpacing w:val="0"/>
        <w:jc w:val="both"/>
        <w:rPr>
          <w:b/>
          <w:vanish/>
        </w:rPr>
      </w:pPr>
    </w:p>
    <w:p w14:paraId="1C4E21CF" w14:textId="77777777" w:rsidR="00A10CB7" w:rsidRDefault="00A10CB7" w:rsidP="001920D7">
      <w:pPr>
        <w:pStyle w:val="af8"/>
        <w:numPr>
          <w:ilvl w:val="1"/>
          <w:numId w:val="32"/>
        </w:numPr>
        <w:ind w:left="1134" w:hanging="1134"/>
        <w:contextualSpacing w:val="0"/>
        <w:jc w:val="both"/>
      </w:pPr>
      <w:r w:rsidRPr="00A10CB7">
        <w:rPr>
          <w:b/>
        </w:rPr>
        <w:t xml:space="preserve">Общие требования к заявке на участие в </w:t>
      </w:r>
      <w:bookmarkEnd w:id="336"/>
      <w:r w:rsidRPr="00A10CB7">
        <w:rPr>
          <w:b/>
        </w:rPr>
        <w:t>закупке</w:t>
      </w:r>
      <w:bookmarkEnd w:id="337"/>
      <w:bookmarkEnd w:id="338"/>
      <w:bookmarkEnd w:id="339"/>
      <w:r w:rsidRPr="00A10CB7">
        <w:t xml:space="preserve"> </w:t>
      </w:r>
    </w:p>
    <w:p w14:paraId="7C73BD04" w14:textId="77777777" w:rsidR="006F1550" w:rsidRDefault="00C15010" w:rsidP="001920D7">
      <w:pPr>
        <w:pStyle w:val="af8"/>
        <w:numPr>
          <w:ilvl w:val="2"/>
          <w:numId w:val="32"/>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F2732D8" w14:textId="77777777" w:rsidR="00A10CB7" w:rsidRDefault="00A10CB7" w:rsidP="001920D7">
      <w:pPr>
        <w:pStyle w:val="af8"/>
        <w:numPr>
          <w:ilvl w:val="2"/>
          <w:numId w:val="32"/>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1DD673FE" w14:textId="77777777" w:rsidR="00A10CB7" w:rsidRDefault="00A10CB7" w:rsidP="001920D7">
      <w:pPr>
        <w:pStyle w:val="af8"/>
        <w:numPr>
          <w:ilvl w:val="2"/>
          <w:numId w:val="32"/>
        </w:numPr>
        <w:ind w:left="1134" w:hanging="1134"/>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72CA3ED" w14:textId="77777777" w:rsidR="00A10CB7" w:rsidRDefault="00A10CB7" w:rsidP="001920D7">
      <w:pPr>
        <w:pStyle w:val="af8"/>
        <w:numPr>
          <w:ilvl w:val="2"/>
          <w:numId w:val="32"/>
        </w:numPr>
        <w:ind w:left="1134" w:hanging="1134"/>
        <w:contextualSpacing w:val="0"/>
        <w:jc w:val="both"/>
      </w:pPr>
      <w:r w:rsidRPr="00A10CB7">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16998DF9" w14:textId="77777777" w:rsidR="00A10CB7" w:rsidRPr="00A10CB7" w:rsidRDefault="00A10CB7" w:rsidP="001920D7">
      <w:pPr>
        <w:pStyle w:val="af8"/>
        <w:numPr>
          <w:ilvl w:val="1"/>
          <w:numId w:val="32"/>
        </w:numPr>
        <w:ind w:left="1134" w:hanging="1134"/>
        <w:contextualSpacing w:val="0"/>
        <w:jc w:val="both"/>
      </w:pPr>
      <w:r w:rsidRPr="00A10CB7">
        <w:rPr>
          <w:b/>
        </w:rPr>
        <w:t>Требования к оформлению заявки на участие в закупке:</w:t>
      </w:r>
    </w:p>
    <w:p w14:paraId="1BE838E4" w14:textId="77777777" w:rsidR="00A10CB7" w:rsidRDefault="00D02B77" w:rsidP="001920D7">
      <w:pPr>
        <w:pStyle w:val="af8"/>
        <w:numPr>
          <w:ilvl w:val="2"/>
          <w:numId w:val="32"/>
        </w:numPr>
        <w:ind w:left="1134" w:hanging="1134"/>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также требования к</w:t>
      </w:r>
      <w:r w:rsidR="000F6811">
        <w:t xml:space="preserve"> их</w:t>
      </w:r>
      <w:r w:rsidR="00A10CB7" w:rsidRPr="00A10CB7">
        <w:t xml:space="preserve"> наименованию:</w:t>
      </w:r>
    </w:p>
    <w:p w14:paraId="36DB357B" w14:textId="7777777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124B7C" w14:paraId="3CCDA33F" w14:textId="77777777" w:rsidTr="009D1444">
        <w:trPr>
          <w:jc w:val="center"/>
        </w:trPr>
        <w:tc>
          <w:tcPr>
            <w:tcW w:w="1277" w:type="dxa"/>
            <w:vAlign w:val="center"/>
          </w:tcPr>
          <w:p w14:paraId="129F816F" w14:textId="77777777" w:rsidR="009D1444" w:rsidRPr="00124B7C" w:rsidRDefault="009D1444" w:rsidP="009D1444">
            <w:pPr>
              <w:jc w:val="center"/>
              <w:rPr>
                <w:b/>
              </w:rPr>
            </w:pPr>
            <w:r w:rsidRPr="00124B7C">
              <w:rPr>
                <w:b/>
              </w:rPr>
              <w:t>№ документа в томе</w:t>
            </w:r>
          </w:p>
        </w:tc>
        <w:tc>
          <w:tcPr>
            <w:tcW w:w="5430" w:type="dxa"/>
            <w:vAlign w:val="center"/>
          </w:tcPr>
          <w:p w14:paraId="0C353952" w14:textId="77777777" w:rsidR="009D1444" w:rsidRPr="00124B7C" w:rsidRDefault="009D1444" w:rsidP="009D1444">
            <w:pPr>
              <w:jc w:val="center"/>
              <w:rPr>
                <w:b/>
              </w:rPr>
            </w:pPr>
            <w:r w:rsidRPr="00124B7C">
              <w:rPr>
                <w:b/>
              </w:rPr>
              <w:t>Наименование документа/ссылка на пункт закупочной документации</w:t>
            </w:r>
          </w:p>
        </w:tc>
        <w:tc>
          <w:tcPr>
            <w:tcW w:w="3041" w:type="dxa"/>
            <w:vAlign w:val="center"/>
          </w:tcPr>
          <w:p w14:paraId="70E4C8E4" w14:textId="77777777" w:rsidR="009D1444" w:rsidRPr="00124B7C" w:rsidRDefault="009D1444" w:rsidP="009D1444">
            <w:pPr>
              <w:jc w:val="center"/>
              <w:rPr>
                <w:b/>
              </w:rPr>
            </w:pPr>
            <w:r w:rsidRPr="00124B7C">
              <w:rPr>
                <w:b/>
              </w:rPr>
              <w:t>Наименование файла в электронной копии</w:t>
            </w:r>
          </w:p>
        </w:tc>
        <w:tc>
          <w:tcPr>
            <w:tcW w:w="1476" w:type="dxa"/>
            <w:vAlign w:val="center"/>
          </w:tcPr>
          <w:p w14:paraId="13FBC552" w14:textId="77777777" w:rsidR="009D1444" w:rsidRPr="00124B7C" w:rsidRDefault="009D1444" w:rsidP="009D1444">
            <w:pPr>
              <w:jc w:val="center"/>
              <w:rPr>
                <w:b/>
              </w:rPr>
            </w:pPr>
            <w:r w:rsidRPr="00124B7C">
              <w:rPr>
                <w:b/>
              </w:rPr>
              <w:t>Требования к формату и расширению файла</w:t>
            </w:r>
          </w:p>
        </w:tc>
      </w:tr>
      <w:tr w:rsidR="009D1444" w:rsidRPr="00124B7C" w14:paraId="2AD9DBB4" w14:textId="77777777" w:rsidTr="009D1444">
        <w:trPr>
          <w:jc w:val="center"/>
        </w:trPr>
        <w:tc>
          <w:tcPr>
            <w:tcW w:w="11224" w:type="dxa"/>
            <w:gridSpan w:val="4"/>
            <w:vAlign w:val="center"/>
          </w:tcPr>
          <w:p w14:paraId="37FC742A" w14:textId="77777777" w:rsidR="009D1444" w:rsidRPr="00124B7C" w:rsidRDefault="009D1444" w:rsidP="009D1444">
            <w:pPr>
              <w:jc w:val="center"/>
              <w:rPr>
                <w:b/>
              </w:rPr>
            </w:pPr>
            <w:r w:rsidRPr="00124B7C">
              <w:rPr>
                <w:b/>
              </w:rPr>
              <w:t>Первая часть заявки</w:t>
            </w:r>
          </w:p>
          <w:p w14:paraId="6B0145A6" w14:textId="77777777" w:rsidR="009D1444" w:rsidRPr="00124B7C" w:rsidRDefault="009D1444" w:rsidP="009D1444">
            <w:pPr>
              <w:jc w:val="center"/>
              <w:rPr>
                <w:b/>
              </w:rPr>
            </w:pPr>
            <w:r w:rsidRPr="00124B7C">
              <w:t>(</w:t>
            </w:r>
            <w:r w:rsidR="00701082" w:rsidRPr="00124B7C">
              <w:t>Предложение в отношении предмета закупки</w:t>
            </w:r>
            <w:r w:rsidRPr="00124B7C">
              <w:t>. Не допускается, в первой части заявки на участие в закупке, прямо указывать сведения об участнике закупки</w:t>
            </w:r>
            <w:r w:rsidR="00701082" w:rsidRPr="00124B7C">
              <w:t xml:space="preserve"> и о его ценовом предложении</w:t>
            </w:r>
            <w:r w:rsidR="00E77AA3" w:rsidRPr="00124B7C">
              <w:t>. В случае наличия в одном или нескольких документах сведений об участнике закупке</w:t>
            </w:r>
            <w:r w:rsidR="00701082" w:rsidRPr="00124B7C">
              <w:t xml:space="preserve"> и/или о его ценовом предложении</w:t>
            </w:r>
            <w:r w:rsidR="00E77AA3" w:rsidRPr="00124B7C">
              <w:t xml:space="preserve"> и необходимости предоставления данных документов в рамках первой части заявки, наименование </w:t>
            </w:r>
            <w:r w:rsidR="00E77AA3" w:rsidRPr="00124B7C">
              <w:lastRenderedPageBreak/>
              <w:t>участника</w:t>
            </w:r>
            <w:r w:rsidR="00701082" w:rsidRPr="00124B7C">
              <w:t xml:space="preserve"> и/или его ценовое предложение</w:t>
            </w:r>
            <w:r w:rsidR="00E77AA3" w:rsidRPr="00124B7C">
              <w:t xml:space="preserve"> должно быть скрыто таким образом, чтобы исключить раскрытие информации о таком участнике</w:t>
            </w:r>
            <w:r w:rsidR="00701082" w:rsidRPr="00124B7C">
              <w:t xml:space="preserve"> и/или о его ценовом предложении</w:t>
            </w:r>
            <w:r w:rsidR="00E77AA3" w:rsidRPr="00124B7C">
              <w:t xml:space="preserve"> до момента рассмотрения вторых частей заявок на участие в закупке</w:t>
            </w:r>
            <w:r w:rsidRPr="00124B7C">
              <w:t>)</w:t>
            </w:r>
          </w:p>
        </w:tc>
      </w:tr>
      <w:tr w:rsidR="009D1444" w:rsidRPr="00124B7C" w14:paraId="55B9CD6D" w14:textId="77777777" w:rsidTr="009D1444">
        <w:trPr>
          <w:jc w:val="center"/>
        </w:trPr>
        <w:tc>
          <w:tcPr>
            <w:tcW w:w="1277" w:type="dxa"/>
            <w:vAlign w:val="center"/>
          </w:tcPr>
          <w:p w14:paraId="02CE5F89" w14:textId="77777777" w:rsidR="009D1444" w:rsidRPr="00124B7C" w:rsidRDefault="009D1444" w:rsidP="001920D7">
            <w:pPr>
              <w:numPr>
                <w:ilvl w:val="0"/>
                <w:numId w:val="25"/>
              </w:numPr>
              <w:ind w:left="0" w:firstLine="0"/>
              <w:contextualSpacing/>
              <w:jc w:val="center"/>
            </w:pPr>
          </w:p>
        </w:tc>
        <w:tc>
          <w:tcPr>
            <w:tcW w:w="5430" w:type="dxa"/>
            <w:vAlign w:val="center"/>
          </w:tcPr>
          <w:p w14:paraId="4233C7C3" w14:textId="77777777" w:rsidR="009D1444" w:rsidRPr="00124B7C" w:rsidRDefault="009D1444" w:rsidP="009D1444">
            <w:pPr>
              <w:jc w:val="center"/>
              <w:rPr>
                <w:color w:val="000000"/>
              </w:rPr>
            </w:pPr>
            <w:r w:rsidRPr="00124B7C">
              <w:rPr>
                <w:color w:val="000000"/>
              </w:rPr>
              <w:t>Техническое предложение</w:t>
            </w:r>
          </w:p>
          <w:p w14:paraId="57835823" w14:textId="77777777" w:rsidR="009D1444" w:rsidRPr="00124B7C" w:rsidRDefault="009D1444" w:rsidP="009D1444">
            <w:pPr>
              <w:jc w:val="center"/>
              <w:rPr>
                <w:rStyle w:val="FontStyle128"/>
                <w:sz w:val="24"/>
                <w:szCs w:val="24"/>
              </w:rPr>
            </w:pPr>
            <w:r w:rsidRPr="00124B7C">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4D90E74" w14:textId="77777777" w:rsidR="009D1444" w:rsidRPr="00124B7C" w:rsidRDefault="009D1444" w:rsidP="009D1444">
            <w:pPr>
              <w:jc w:val="center"/>
            </w:pPr>
            <w:r w:rsidRPr="00124B7C">
              <w:t>«Техническое предложение»</w:t>
            </w:r>
          </w:p>
        </w:tc>
        <w:tc>
          <w:tcPr>
            <w:tcW w:w="1476" w:type="dxa"/>
            <w:vAlign w:val="center"/>
          </w:tcPr>
          <w:p w14:paraId="760C6CE0" w14:textId="77777777" w:rsidR="009D1444" w:rsidRPr="00124B7C" w:rsidRDefault="009D1444" w:rsidP="009D1444">
            <w:pPr>
              <w:jc w:val="center"/>
            </w:pPr>
            <w:r w:rsidRPr="00124B7C">
              <w:rPr>
                <w:lang w:val="en-US"/>
              </w:rPr>
              <w:t>Doc</w:t>
            </w:r>
            <w:r w:rsidR="00C16332" w:rsidRPr="00124B7C">
              <w:t>, Pdf</w:t>
            </w:r>
          </w:p>
        </w:tc>
      </w:tr>
      <w:tr w:rsidR="009D1444" w:rsidRPr="00124B7C" w14:paraId="1226DE0A" w14:textId="77777777" w:rsidTr="009D1444">
        <w:trPr>
          <w:jc w:val="center"/>
        </w:trPr>
        <w:tc>
          <w:tcPr>
            <w:tcW w:w="1277" w:type="dxa"/>
            <w:vAlign w:val="center"/>
          </w:tcPr>
          <w:p w14:paraId="540AB8C5" w14:textId="77777777" w:rsidR="009D1444" w:rsidRPr="00124B7C" w:rsidRDefault="009D1444" w:rsidP="001920D7">
            <w:pPr>
              <w:numPr>
                <w:ilvl w:val="0"/>
                <w:numId w:val="25"/>
              </w:numPr>
              <w:ind w:left="0" w:firstLine="0"/>
              <w:contextualSpacing/>
              <w:jc w:val="center"/>
            </w:pPr>
          </w:p>
        </w:tc>
        <w:tc>
          <w:tcPr>
            <w:tcW w:w="5430" w:type="dxa"/>
            <w:vAlign w:val="center"/>
          </w:tcPr>
          <w:p w14:paraId="3A5F462B" w14:textId="77777777" w:rsidR="009D1444" w:rsidRPr="00124B7C" w:rsidRDefault="009D1444" w:rsidP="009D1444">
            <w:pPr>
              <w:jc w:val="center"/>
              <w:rPr>
                <w:color w:val="000000"/>
              </w:rPr>
            </w:pPr>
            <w:r w:rsidRPr="00124B7C">
              <w:rPr>
                <w:color w:val="000000"/>
              </w:rPr>
              <w:t>Календарный план (для работ/услуг)</w:t>
            </w:r>
          </w:p>
          <w:p w14:paraId="7413A8F9" w14:textId="77777777" w:rsidR="009D1444" w:rsidRPr="00124B7C" w:rsidRDefault="009D1444" w:rsidP="009D1444">
            <w:pPr>
              <w:jc w:val="center"/>
              <w:rPr>
                <w:color w:val="000000"/>
              </w:rPr>
            </w:pPr>
            <w:r w:rsidRPr="00124B7C">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4651FE" w14:textId="77777777" w:rsidR="009D1444" w:rsidRPr="00124B7C" w:rsidRDefault="009D1444" w:rsidP="009D1444">
            <w:pPr>
              <w:jc w:val="center"/>
            </w:pPr>
            <w:r w:rsidRPr="00124B7C">
              <w:t>«Календарный план»</w:t>
            </w:r>
          </w:p>
        </w:tc>
        <w:tc>
          <w:tcPr>
            <w:tcW w:w="1476" w:type="dxa"/>
            <w:vAlign w:val="center"/>
          </w:tcPr>
          <w:p w14:paraId="71C448B9" w14:textId="77777777" w:rsidR="009D1444" w:rsidRPr="00124B7C" w:rsidRDefault="009D1444" w:rsidP="009D1444">
            <w:pPr>
              <w:jc w:val="center"/>
            </w:pPr>
            <w:r w:rsidRPr="00124B7C">
              <w:rPr>
                <w:lang w:val="en-US"/>
              </w:rPr>
              <w:t>Doc</w:t>
            </w:r>
            <w:r w:rsidRPr="00124B7C">
              <w:t>, Pdf</w:t>
            </w:r>
          </w:p>
        </w:tc>
      </w:tr>
      <w:tr w:rsidR="009D1444" w:rsidRPr="00124B7C" w14:paraId="4510BAC4" w14:textId="77777777" w:rsidTr="009D1444">
        <w:trPr>
          <w:jc w:val="center"/>
        </w:trPr>
        <w:tc>
          <w:tcPr>
            <w:tcW w:w="1277" w:type="dxa"/>
            <w:vAlign w:val="center"/>
          </w:tcPr>
          <w:p w14:paraId="7820F0C8" w14:textId="77777777" w:rsidR="009D1444" w:rsidRPr="00124B7C" w:rsidRDefault="009D1444" w:rsidP="001920D7">
            <w:pPr>
              <w:numPr>
                <w:ilvl w:val="0"/>
                <w:numId w:val="25"/>
              </w:numPr>
              <w:ind w:left="0" w:firstLine="0"/>
              <w:contextualSpacing/>
              <w:jc w:val="center"/>
            </w:pPr>
          </w:p>
        </w:tc>
        <w:tc>
          <w:tcPr>
            <w:tcW w:w="5430" w:type="dxa"/>
            <w:vAlign w:val="center"/>
          </w:tcPr>
          <w:p w14:paraId="22C22FFB" w14:textId="77777777" w:rsidR="009D1444" w:rsidRPr="00124B7C" w:rsidRDefault="009D1444" w:rsidP="009D1444">
            <w:pPr>
              <w:jc w:val="center"/>
              <w:rPr>
                <w:color w:val="000000"/>
              </w:rPr>
            </w:pPr>
            <w:r w:rsidRPr="00124B7C">
              <w:rPr>
                <w:color w:val="000000"/>
              </w:rPr>
              <w:t>Спецификация техническая часть (для МТР)</w:t>
            </w:r>
          </w:p>
          <w:p w14:paraId="0EB76576" w14:textId="77777777" w:rsidR="009D1444" w:rsidRPr="00124B7C" w:rsidRDefault="009D1444" w:rsidP="009D1444">
            <w:pPr>
              <w:jc w:val="center"/>
              <w:rPr>
                <w:color w:val="000000"/>
              </w:rPr>
            </w:pPr>
            <w:r w:rsidRPr="00124B7C">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2CBC18F7" w14:textId="77777777" w:rsidR="009D1444" w:rsidRPr="00124B7C" w:rsidRDefault="009D1444" w:rsidP="009D1444">
            <w:pPr>
              <w:jc w:val="center"/>
            </w:pPr>
            <w:r w:rsidRPr="00124B7C">
              <w:t>«Спецификация техническая часть»</w:t>
            </w:r>
          </w:p>
        </w:tc>
        <w:tc>
          <w:tcPr>
            <w:tcW w:w="1476" w:type="dxa"/>
            <w:vAlign w:val="center"/>
          </w:tcPr>
          <w:p w14:paraId="47167EF1" w14:textId="77777777" w:rsidR="009D1444" w:rsidRPr="00124B7C" w:rsidRDefault="009D1444" w:rsidP="009D1444">
            <w:pPr>
              <w:jc w:val="center"/>
            </w:pPr>
            <w:r w:rsidRPr="00124B7C">
              <w:rPr>
                <w:lang w:val="en-US"/>
              </w:rPr>
              <w:t>Xml</w:t>
            </w:r>
          </w:p>
        </w:tc>
      </w:tr>
      <w:tr w:rsidR="009D1444" w:rsidRPr="00124B7C" w14:paraId="19C79A38" w14:textId="77777777" w:rsidTr="009D1444">
        <w:trPr>
          <w:jc w:val="center"/>
        </w:trPr>
        <w:tc>
          <w:tcPr>
            <w:tcW w:w="11224" w:type="dxa"/>
            <w:gridSpan w:val="4"/>
            <w:vAlign w:val="center"/>
          </w:tcPr>
          <w:p w14:paraId="2DD9DB87" w14:textId="77777777" w:rsidR="009D1444" w:rsidRPr="00124B7C" w:rsidRDefault="009D1444" w:rsidP="009D1444">
            <w:pPr>
              <w:jc w:val="center"/>
              <w:rPr>
                <w:b/>
              </w:rPr>
            </w:pPr>
            <w:r w:rsidRPr="00124B7C">
              <w:rPr>
                <w:b/>
              </w:rPr>
              <w:t>Вторая часть заявки</w:t>
            </w:r>
          </w:p>
        </w:tc>
      </w:tr>
      <w:tr w:rsidR="007051BF" w:rsidRPr="00124B7C" w:rsidDel="00900A65" w14:paraId="219CEE4D" w14:textId="77777777" w:rsidTr="009D1444">
        <w:trPr>
          <w:jc w:val="center"/>
        </w:trPr>
        <w:tc>
          <w:tcPr>
            <w:tcW w:w="1277" w:type="dxa"/>
            <w:vAlign w:val="center"/>
          </w:tcPr>
          <w:p w14:paraId="19741776" w14:textId="77777777" w:rsidR="007051BF" w:rsidRPr="00124B7C" w:rsidDel="00900A65" w:rsidRDefault="007051BF" w:rsidP="001920D7">
            <w:pPr>
              <w:numPr>
                <w:ilvl w:val="0"/>
                <w:numId w:val="25"/>
              </w:numPr>
              <w:ind w:left="0" w:firstLine="0"/>
              <w:contextualSpacing/>
              <w:jc w:val="center"/>
            </w:pPr>
          </w:p>
        </w:tc>
        <w:tc>
          <w:tcPr>
            <w:tcW w:w="5430" w:type="dxa"/>
            <w:vAlign w:val="center"/>
          </w:tcPr>
          <w:p w14:paraId="15B4B76D" w14:textId="77777777" w:rsidR="007051BF" w:rsidRPr="00124B7C" w:rsidDel="00900A65" w:rsidRDefault="007051BF" w:rsidP="006A6422">
            <w:pPr>
              <w:widowControl/>
              <w:ind w:right="58"/>
              <w:jc w:val="center"/>
              <w:rPr>
                <w:rFonts w:eastAsiaTheme="majorEastAsia"/>
                <w:color w:val="000000"/>
              </w:rPr>
            </w:pPr>
            <w:r w:rsidRPr="00124B7C">
              <w:rPr>
                <w:rFonts w:eastAsiaTheme="majorEastAsia"/>
                <w:color w:val="000000"/>
              </w:rPr>
              <w:t>Документы, предусмотренные п.п. 1 п. 6.3.1.</w:t>
            </w:r>
          </w:p>
        </w:tc>
        <w:tc>
          <w:tcPr>
            <w:tcW w:w="3041" w:type="dxa"/>
            <w:vAlign w:val="center"/>
          </w:tcPr>
          <w:p w14:paraId="50ED94DB" w14:textId="77777777" w:rsidR="007051BF" w:rsidRPr="00124B7C" w:rsidDel="00900A65" w:rsidRDefault="007051BF" w:rsidP="007051BF">
            <w:pPr>
              <w:jc w:val="center"/>
            </w:pPr>
            <w:r w:rsidRPr="00124B7C">
              <w:t>«Декларация о соответствии»</w:t>
            </w:r>
          </w:p>
        </w:tc>
        <w:tc>
          <w:tcPr>
            <w:tcW w:w="1476" w:type="dxa"/>
            <w:vAlign w:val="center"/>
          </w:tcPr>
          <w:p w14:paraId="4574819B" w14:textId="77777777" w:rsidR="007051BF" w:rsidRPr="00124B7C" w:rsidDel="00900A65" w:rsidRDefault="007051BF" w:rsidP="007051BF">
            <w:pPr>
              <w:jc w:val="center"/>
              <w:rPr>
                <w:lang w:val="en-US"/>
              </w:rPr>
            </w:pPr>
            <w:r w:rsidRPr="00124B7C">
              <w:rPr>
                <w:lang w:val="en-US"/>
              </w:rPr>
              <w:t>Pdf</w:t>
            </w:r>
            <w:r w:rsidRPr="00124B7C">
              <w:t xml:space="preserve">, </w:t>
            </w:r>
            <w:r w:rsidRPr="00124B7C">
              <w:rPr>
                <w:lang w:val="en-US"/>
              </w:rPr>
              <w:t>Doc</w:t>
            </w:r>
          </w:p>
        </w:tc>
      </w:tr>
      <w:tr w:rsidR="007051BF" w:rsidRPr="00124B7C" w14:paraId="0B652EBE" w14:textId="77777777" w:rsidTr="00C16332">
        <w:trPr>
          <w:jc w:val="center"/>
        </w:trPr>
        <w:tc>
          <w:tcPr>
            <w:tcW w:w="1277" w:type="dxa"/>
            <w:vAlign w:val="center"/>
          </w:tcPr>
          <w:p w14:paraId="1C6ED565" w14:textId="77777777" w:rsidR="007051BF" w:rsidRPr="00124B7C" w:rsidRDefault="007051BF" w:rsidP="001920D7">
            <w:pPr>
              <w:numPr>
                <w:ilvl w:val="0"/>
                <w:numId w:val="25"/>
              </w:numPr>
              <w:ind w:left="0" w:firstLine="0"/>
              <w:contextualSpacing/>
              <w:jc w:val="center"/>
            </w:pPr>
          </w:p>
        </w:tc>
        <w:tc>
          <w:tcPr>
            <w:tcW w:w="5430" w:type="dxa"/>
          </w:tcPr>
          <w:p w14:paraId="62FD39DD" w14:textId="77777777" w:rsidR="007051BF" w:rsidRPr="00124B7C" w:rsidRDefault="007051BF" w:rsidP="007051BF">
            <w:pPr>
              <w:jc w:val="center"/>
              <w:rPr>
                <w:rFonts w:eastAsiaTheme="majorEastAsia"/>
                <w:color w:val="000000"/>
              </w:rPr>
            </w:pPr>
            <w:r w:rsidRPr="00124B7C">
              <w:rPr>
                <w:rFonts w:eastAsiaTheme="majorEastAsia"/>
                <w:color w:val="000000"/>
              </w:rPr>
              <w:t>Документы, предусмотренные п.п. 2 п. 6.3.1.</w:t>
            </w:r>
          </w:p>
        </w:tc>
        <w:tc>
          <w:tcPr>
            <w:tcW w:w="3041" w:type="dxa"/>
            <w:vAlign w:val="center"/>
          </w:tcPr>
          <w:p w14:paraId="27A1B9A4" w14:textId="77777777" w:rsidR="007051BF" w:rsidRPr="00124B7C" w:rsidRDefault="007051BF" w:rsidP="007051BF">
            <w:pPr>
              <w:jc w:val="center"/>
            </w:pPr>
            <w:r w:rsidRPr="00124B7C">
              <w:t>«Устав»</w:t>
            </w:r>
          </w:p>
        </w:tc>
        <w:tc>
          <w:tcPr>
            <w:tcW w:w="1476" w:type="dxa"/>
            <w:vAlign w:val="center"/>
          </w:tcPr>
          <w:p w14:paraId="025B80B4" w14:textId="77777777" w:rsidR="007051BF" w:rsidRPr="00124B7C" w:rsidRDefault="007051BF" w:rsidP="007051BF">
            <w:pPr>
              <w:jc w:val="center"/>
            </w:pPr>
            <w:r w:rsidRPr="00124B7C">
              <w:rPr>
                <w:lang w:val="en-US"/>
              </w:rPr>
              <w:t>Pdf</w:t>
            </w:r>
          </w:p>
        </w:tc>
      </w:tr>
      <w:tr w:rsidR="007051BF" w:rsidRPr="00124B7C" w14:paraId="209A4BB5" w14:textId="77777777" w:rsidTr="00C16332">
        <w:trPr>
          <w:jc w:val="center"/>
        </w:trPr>
        <w:tc>
          <w:tcPr>
            <w:tcW w:w="1277" w:type="dxa"/>
            <w:vAlign w:val="center"/>
          </w:tcPr>
          <w:p w14:paraId="43BEEF17" w14:textId="77777777" w:rsidR="007051BF" w:rsidRPr="00124B7C" w:rsidRDefault="007051BF" w:rsidP="001920D7">
            <w:pPr>
              <w:numPr>
                <w:ilvl w:val="0"/>
                <w:numId w:val="25"/>
              </w:numPr>
              <w:ind w:left="0" w:firstLine="0"/>
              <w:contextualSpacing/>
              <w:jc w:val="center"/>
            </w:pPr>
          </w:p>
        </w:tc>
        <w:tc>
          <w:tcPr>
            <w:tcW w:w="5430" w:type="dxa"/>
          </w:tcPr>
          <w:p w14:paraId="0EE71B71" w14:textId="77777777" w:rsidR="007051BF" w:rsidRPr="00124B7C" w:rsidRDefault="007051BF" w:rsidP="007051BF">
            <w:pPr>
              <w:jc w:val="center"/>
              <w:rPr>
                <w:color w:val="000000"/>
              </w:rPr>
            </w:pPr>
            <w:r w:rsidRPr="00124B7C">
              <w:rPr>
                <w:rFonts w:eastAsiaTheme="majorEastAsia"/>
                <w:color w:val="000000"/>
              </w:rPr>
              <w:t>Документы, предусмотренные п.п. 3 п. 6.3.1.</w:t>
            </w:r>
          </w:p>
        </w:tc>
        <w:tc>
          <w:tcPr>
            <w:tcW w:w="3041" w:type="dxa"/>
            <w:vAlign w:val="center"/>
          </w:tcPr>
          <w:p w14:paraId="53147D4A" w14:textId="77777777" w:rsidR="007051BF" w:rsidRPr="00124B7C" w:rsidRDefault="007051BF" w:rsidP="007051BF">
            <w:pPr>
              <w:jc w:val="center"/>
            </w:pPr>
            <w:r w:rsidRPr="00124B7C">
              <w:t>«Документы, подтверждающие право подписания заявки»</w:t>
            </w:r>
          </w:p>
        </w:tc>
        <w:tc>
          <w:tcPr>
            <w:tcW w:w="1476" w:type="dxa"/>
            <w:vAlign w:val="center"/>
          </w:tcPr>
          <w:p w14:paraId="54176569" w14:textId="77777777" w:rsidR="007051BF" w:rsidRPr="00124B7C" w:rsidRDefault="007051BF" w:rsidP="007051BF">
            <w:pPr>
              <w:jc w:val="center"/>
            </w:pPr>
            <w:r w:rsidRPr="00124B7C">
              <w:rPr>
                <w:lang w:val="en-US"/>
              </w:rPr>
              <w:t>Pdf</w:t>
            </w:r>
          </w:p>
        </w:tc>
      </w:tr>
      <w:tr w:rsidR="007051BF" w:rsidRPr="00124B7C" w14:paraId="64C33368" w14:textId="77777777" w:rsidTr="00C16332">
        <w:trPr>
          <w:jc w:val="center"/>
        </w:trPr>
        <w:tc>
          <w:tcPr>
            <w:tcW w:w="1277" w:type="dxa"/>
            <w:vAlign w:val="center"/>
          </w:tcPr>
          <w:p w14:paraId="5A571B12" w14:textId="77777777" w:rsidR="007051BF" w:rsidRPr="00124B7C" w:rsidRDefault="007051BF" w:rsidP="001920D7">
            <w:pPr>
              <w:numPr>
                <w:ilvl w:val="0"/>
                <w:numId w:val="25"/>
              </w:numPr>
              <w:ind w:left="0" w:firstLine="0"/>
              <w:contextualSpacing/>
              <w:jc w:val="center"/>
            </w:pPr>
          </w:p>
        </w:tc>
        <w:tc>
          <w:tcPr>
            <w:tcW w:w="5430" w:type="dxa"/>
          </w:tcPr>
          <w:p w14:paraId="5AB663D8" w14:textId="77777777" w:rsidR="007051BF" w:rsidRPr="00124B7C" w:rsidRDefault="007051BF" w:rsidP="007051BF">
            <w:pPr>
              <w:jc w:val="center"/>
              <w:rPr>
                <w:b/>
                <w:color w:val="000000"/>
              </w:rPr>
            </w:pPr>
            <w:r w:rsidRPr="00124B7C">
              <w:rPr>
                <w:rFonts w:eastAsiaTheme="majorEastAsia"/>
                <w:color w:val="000000"/>
              </w:rPr>
              <w:t>Документы, предусмотренные п.п. 5 п. 6.3.1.</w:t>
            </w:r>
          </w:p>
        </w:tc>
        <w:tc>
          <w:tcPr>
            <w:tcW w:w="3041" w:type="dxa"/>
            <w:vAlign w:val="center"/>
          </w:tcPr>
          <w:p w14:paraId="22213B4C" w14:textId="77777777" w:rsidR="007051BF" w:rsidRPr="00124B7C" w:rsidRDefault="007051BF" w:rsidP="007051BF">
            <w:pPr>
              <w:jc w:val="center"/>
              <w:rPr>
                <w:b/>
              </w:rPr>
            </w:pPr>
            <w:r w:rsidRPr="00124B7C">
              <w:t>«Одобрение крупной сделки»</w:t>
            </w:r>
          </w:p>
        </w:tc>
        <w:tc>
          <w:tcPr>
            <w:tcW w:w="1476" w:type="dxa"/>
            <w:vAlign w:val="center"/>
          </w:tcPr>
          <w:p w14:paraId="6FECA6AD" w14:textId="77777777" w:rsidR="007051BF" w:rsidRPr="00124B7C" w:rsidRDefault="007051BF" w:rsidP="007051BF">
            <w:pPr>
              <w:jc w:val="center"/>
            </w:pPr>
            <w:r w:rsidRPr="00124B7C">
              <w:rPr>
                <w:lang w:val="en-US"/>
              </w:rPr>
              <w:t>Pdf</w:t>
            </w:r>
          </w:p>
        </w:tc>
      </w:tr>
      <w:tr w:rsidR="007051BF" w:rsidRPr="00124B7C" w14:paraId="590779B5" w14:textId="77777777" w:rsidTr="009D1444">
        <w:trPr>
          <w:jc w:val="center"/>
        </w:trPr>
        <w:tc>
          <w:tcPr>
            <w:tcW w:w="1277" w:type="dxa"/>
            <w:vAlign w:val="center"/>
          </w:tcPr>
          <w:p w14:paraId="2F9800A9" w14:textId="77777777" w:rsidR="007051BF" w:rsidRPr="00124B7C" w:rsidRDefault="007051BF" w:rsidP="001920D7">
            <w:pPr>
              <w:numPr>
                <w:ilvl w:val="0"/>
                <w:numId w:val="25"/>
              </w:numPr>
              <w:ind w:left="0" w:firstLine="0"/>
              <w:contextualSpacing/>
              <w:jc w:val="center"/>
            </w:pPr>
          </w:p>
        </w:tc>
        <w:tc>
          <w:tcPr>
            <w:tcW w:w="5430" w:type="dxa"/>
            <w:vAlign w:val="center"/>
          </w:tcPr>
          <w:p w14:paraId="755E321A" w14:textId="77777777" w:rsidR="007051BF" w:rsidRPr="00124B7C" w:rsidRDefault="007051BF" w:rsidP="007051BF">
            <w:pPr>
              <w:jc w:val="center"/>
              <w:rPr>
                <w:color w:val="000000"/>
              </w:rPr>
            </w:pPr>
            <w:r w:rsidRPr="00124B7C">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9B50010" w14:textId="77777777" w:rsidR="007051BF" w:rsidRPr="00124B7C" w:rsidRDefault="007051BF" w:rsidP="007051BF">
            <w:pPr>
              <w:jc w:val="center"/>
              <w:rPr>
                <w:b/>
                <w:color w:val="000000"/>
              </w:rPr>
            </w:pPr>
            <w:r w:rsidRPr="00124B7C">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FD03FF3" w14:textId="77777777" w:rsidR="007051BF" w:rsidRPr="00124B7C" w:rsidRDefault="007051BF" w:rsidP="007051BF">
            <w:pPr>
              <w:jc w:val="center"/>
              <w:rPr>
                <w:b/>
              </w:rPr>
            </w:pPr>
            <w:r w:rsidRPr="00124B7C">
              <w:t>«Гарантийное письмо участника Программы партнерства»</w:t>
            </w:r>
          </w:p>
        </w:tc>
        <w:tc>
          <w:tcPr>
            <w:tcW w:w="1476" w:type="dxa"/>
            <w:vAlign w:val="center"/>
          </w:tcPr>
          <w:p w14:paraId="23323AD3" w14:textId="77777777" w:rsidR="007051BF" w:rsidRPr="00124B7C" w:rsidRDefault="007051BF" w:rsidP="007051BF">
            <w:pPr>
              <w:jc w:val="center"/>
            </w:pPr>
            <w:r w:rsidRPr="00124B7C">
              <w:rPr>
                <w:lang w:val="en-US"/>
              </w:rPr>
              <w:t>Doc</w:t>
            </w:r>
            <w:r w:rsidRPr="00124B7C">
              <w:t>, Pdf</w:t>
            </w:r>
          </w:p>
        </w:tc>
      </w:tr>
      <w:tr w:rsidR="007051BF" w:rsidRPr="00124B7C" w14:paraId="2763CBF4" w14:textId="77777777" w:rsidTr="009D1444">
        <w:trPr>
          <w:jc w:val="center"/>
        </w:trPr>
        <w:tc>
          <w:tcPr>
            <w:tcW w:w="1277" w:type="dxa"/>
            <w:vAlign w:val="center"/>
          </w:tcPr>
          <w:p w14:paraId="0ED4F26B" w14:textId="77777777" w:rsidR="007051BF" w:rsidRPr="00124B7C" w:rsidRDefault="007051BF" w:rsidP="001920D7">
            <w:pPr>
              <w:numPr>
                <w:ilvl w:val="0"/>
                <w:numId w:val="25"/>
              </w:numPr>
              <w:ind w:left="0" w:firstLine="0"/>
              <w:contextualSpacing/>
              <w:jc w:val="center"/>
            </w:pPr>
          </w:p>
        </w:tc>
        <w:tc>
          <w:tcPr>
            <w:tcW w:w="5430" w:type="dxa"/>
            <w:vAlign w:val="center"/>
          </w:tcPr>
          <w:p w14:paraId="1A64A84C" w14:textId="77777777" w:rsidR="007051BF" w:rsidRPr="00124B7C" w:rsidRDefault="007051BF" w:rsidP="007051BF">
            <w:pPr>
              <w:jc w:val="center"/>
              <w:rPr>
                <w:color w:val="000000"/>
              </w:rPr>
            </w:pPr>
            <w:r w:rsidRPr="00124B7C">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29932A5" w14:textId="77777777" w:rsidR="007051BF" w:rsidRPr="00124B7C" w:rsidRDefault="007051BF" w:rsidP="007051BF">
            <w:pPr>
              <w:jc w:val="center"/>
              <w:rPr>
                <w:color w:val="000000"/>
              </w:rPr>
            </w:pPr>
            <w:r w:rsidRPr="00124B7C">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A389EE8" w14:textId="77777777" w:rsidR="007051BF" w:rsidRPr="00124B7C" w:rsidRDefault="007051BF" w:rsidP="007051BF">
            <w:pPr>
              <w:jc w:val="center"/>
            </w:pPr>
            <w:r w:rsidRPr="00124B7C">
              <w:t>«Гарантийное письмо аккредитованного поставщика»</w:t>
            </w:r>
          </w:p>
        </w:tc>
        <w:tc>
          <w:tcPr>
            <w:tcW w:w="1476" w:type="dxa"/>
            <w:vAlign w:val="center"/>
          </w:tcPr>
          <w:p w14:paraId="1935289D" w14:textId="77777777" w:rsidR="007051BF" w:rsidRPr="00124B7C" w:rsidRDefault="007051BF" w:rsidP="007051BF">
            <w:pPr>
              <w:jc w:val="center"/>
            </w:pPr>
            <w:r w:rsidRPr="00124B7C">
              <w:rPr>
                <w:lang w:val="en-US"/>
              </w:rPr>
              <w:t>Doc</w:t>
            </w:r>
            <w:r w:rsidRPr="00124B7C">
              <w:t>, Pdf</w:t>
            </w:r>
          </w:p>
        </w:tc>
      </w:tr>
      <w:tr w:rsidR="007051BF" w:rsidRPr="00124B7C" w14:paraId="243E3A58" w14:textId="77777777" w:rsidTr="009D1444">
        <w:trPr>
          <w:jc w:val="center"/>
        </w:trPr>
        <w:tc>
          <w:tcPr>
            <w:tcW w:w="1277" w:type="dxa"/>
            <w:vAlign w:val="center"/>
          </w:tcPr>
          <w:p w14:paraId="3A941CF8" w14:textId="77777777" w:rsidR="007051BF" w:rsidRPr="00124B7C" w:rsidRDefault="007051BF" w:rsidP="001920D7">
            <w:pPr>
              <w:numPr>
                <w:ilvl w:val="0"/>
                <w:numId w:val="25"/>
              </w:numPr>
              <w:ind w:left="0" w:firstLine="0"/>
              <w:contextualSpacing/>
              <w:jc w:val="center"/>
            </w:pPr>
          </w:p>
        </w:tc>
        <w:tc>
          <w:tcPr>
            <w:tcW w:w="5430" w:type="dxa"/>
            <w:vAlign w:val="center"/>
          </w:tcPr>
          <w:p w14:paraId="5F281AF4" w14:textId="77777777" w:rsidR="007051BF" w:rsidRPr="00124B7C" w:rsidRDefault="007051BF" w:rsidP="007051BF">
            <w:pPr>
              <w:widowControl/>
              <w:ind w:right="58"/>
              <w:jc w:val="center"/>
              <w:rPr>
                <w:rFonts w:eastAsiaTheme="majorEastAsia"/>
                <w:color w:val="000000"/>
              </w:rPr>
            </w:pPr>
            <w:r w:rsidRPr="00124B7C">
              <w:rPr>
                <w:rFonts w:eastAsiaTheme="majorEastAsia"/>
                <w:color w:val="000000"/>
              </w:rPr>
              <w:t>Документы, предусмотренные п.п. 7, 8 п. 6.3.1.</w:t>
            </w:r>
          </w:p>
          <w:p w14:paraId="209ED9B6" w14:textId="77777777" w:rsidR="007051BF" w:rsidRPr="00124B7C" w:rsidRDefault="007051BF" w:rsidP="007051BF">
            <w:pPr>
              <w:jc w:val="center"/>
              <w:rPr>
                <w:color w:val="000000"/>
              </w:rPr>
            </w:pPr>
          </w:p>
        </w:tc>
        <w:tc>
          <w:tcPr>
            <w:tcW w:w="3041" w:type="dxa"/>
            <w:vAlign w:val="center"/>
          </w:tcPr>
          <w:p w14:paraId="0912D125" w14:textId="77777777" w:rsidR="007051BF" w:rsidRPr="00124B7C" w:rsidRDefault="007051BF" w:rsidP="007051BF">
            <w:pPr>
              <w:jc w:val="center"/>
            </w:pPr>
            <w:r w:rsidRPr="00124B7C">
              <w:t>«Бухгалтерские документы»</w:t>
            </w:r>
          </w:p>
          <w:p w14:paraId="31EE2A7F" w14:textId="77777777" w:rsidR="007051BF" w:rsidRPr="00124B7C" w:rsidRDefault="007051BF" w:rsidP="007051BF">
            <w:pPr>
              <w:jc w:val="center"/>
            </w:pPr>
            <w:r w:rsidRPr="00124B7C">
              <w:t xml:space="preserve">(одним файлом) или </w:t>
            </w:r>
          </w:p>
          <w:p w14:paraId="18E10A81" w14:textId="77777777" w:rsidR="007051BF" w:rsidRPr="00124B7C" w:rsidRDefault="007051BF" w:rsidP="007051BF">
            <w:pPr>
              <w:jc w:val="center"/>
            </w:pPr>
            <w:r w:rsidRPr="00124B7C">
              <w:t>a.Бух. док. ГГГГ</w:t>
            </w:r>
          </w:p>
          <w:p w14:paraId="0C5CAB77" w14:textId="77777777" w:rsidR="007051BF" w:rsidRPr="00124B7C" w:rsidRDefault="007051BF" w:rsidP="007051BF">
            <w:pPr>
              <w:jc w:val="center"/>
            </w:pPr>
            <w:r w:rsidRPr="00124B7C">
              <w:t>b.Бух. док. ГГГГ</w:t>
            </w:r>
          </w:p>
          <w:p w14:paraId="5A2ABB56" w14:textId="77777777" w:rsidR="007051BF" w:rsidRPr="00124B7C" w:rsidRDefault="007051BF" w:rsidP="007051BF">
            <w:pPr>
              <w:jc w:val="center"/>
            </w:pPr>
            <w:r w:rsidRPr="00124B7C">
              <w:t>Бух. док. Период ГГГГ (при наличии)</w:t>
            </w:r>
          </w:p>
        </w:tc>
        <w:tc>
          <w:tcPr>
            <w:tcW w:w="1476" w:type="dxa"/>
            <w:vAlign w:val="center"/>
          </w:tcPr>
          <w:p w14:paraId="3461BA8B" w14:textId="77777777" w:rsidR="007051BF" w:rsidRPr="00124B7C" w:rsidRDefault="007051BF" w:rsidP="007051BF">
            <w:pPr>
              <w:jc w:val="center"/>
            </w:pPr>
            <w:r w:rsidRPr="00124B7C">
              <w:rPr>
                <w:lang w:val="en-US"/>
              </w:rPr>
              <w:t>Pdf</w:t>
            </w:r>
            <w:r w:rsidRPr="00124B7C">
              <w:t xml:space="preserve">, </w:t>
            </w:r>
            <w:r w:rsidRPr="00124B7C">
              <w:rPr>
                <w:lang w:val="en-US"/>
              </w:rPr>
              <w:t>Xml</w:t>
            </w:r>
          </w:p>
        </w:tc>
      </w:tr>
      <w:tr w:rsidR="007051BF" w:rsidRPr="00124B7C" w14:paraId="75168AC2" w14:textId="77777777" w:rsidTr="009D1444">
        <w:trPr>
          <w:jc w:val="center"/>
        </w:trPr>
        <w:tc>
          <w:tcPr>
            <w:tcW w:w="1277" w:type="dxa"/>
            <w:vAlign w:val="center"/>
          </w:tcPr>
          <w:p w14:paraId="0250FF44" w14:textId="77777777" w:rsidR="007051BF" w:rsidRPr="00124B7C" w:rsidRDefault="007051BF" w:rsidP="001920D7">
            <w:pPr>
              <w:numPr>
                <w:ilvl w:val="0"/>
                <w:numId w:val="25"/>
              </w:numPr>
              <w:ind w:left="0" w:firstLine="0"/>
              <w:contextualSpacing/>
              <w:jc w:val="center"/>
            </w:pPr>
          </w:p>
        </w:tc>
        <w:tc>
          <w:tcPr>
            <w:tcW w:w="5430" w:type="dxa"/>
            <w:vAlign w:val="center"/>
          </w:tcPr>
          <w:p w14:paraId="785D7724" w14:textId="77777777" w:rsidR="007051BF" w:rsidRPr="00124B7C" w:rsidRDefault="007051BF" w:rsidP="007051BF">
            <w:pPr>
              <w:jc w:val="center"/>
              <w:rPr>
                <w:color w:val="000000"/>
              </w:rPr>
            </w:pPr>
            <w:r w:rsidRPr="00124B7C">
              <w:rPr>
                <w:color w:val="000000"/>
              </w:rPr>
              <w:t>Справка о перечне и годовых объемах выполнения аналогичных договоров</w:t>
            </w:r>
          </w:p>
          <w:p w14:paraId="34B09D10" w14:textId="77777777" w:rsidR="007051BF" w:rsidRPr="00124B7C" w:rsidRDefault="007051BF" w:rsidP="007051BF">
            <w:pPr>
              <w:jc w:val="center"/>
              <w:rPr>
                <w:rFonts w:eastAsiaTheme="majorEastAsia"/>
                <w:color w:val="000000"/>
              </w:rPr>
            </w:pPr>
            <w:r w:rsidRPr="00124B7C">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6863877" w14:textId="77777777" w:rsidR="007051BF" w:rsidRPr="00124B7C" w:rsidRDefault="007051BF" w:rsidP="007051BF">
            <w:pPr>
              <w:jc w:val="center"/>
            </w:pPr>
            <w:r w:rsidRPr="00124B7C">
              <w:t>«Справка о договорах»</w:t>
            </w:r>
          </w:p>
        </w:tc>
        <w:tc>
          <w:tcPr>
            <w:tcW w:w="1476" w:type="dxa"/>
            <w:vAlign w:val="center"/>
          </w:tcPr>
          <w:p w14:paraId="16311C47" w14:textId="77777777" w:rsidR="007051BF" w:rsidRPr="00124B7C" w:rsidRDefault="007051BF" w:rsidP="007051BF">
            <w:pPr>
              <w:jc w:val="center"/>
            </w:pPr>
            <w:r w:rsidRPr="00124B7C">
              <w:rPr>
                <w:lang w:val="en-US"/>
              </w:rPr>
              <w:t>Doc</w:t>
            </w:r>
            <w:r w:rsidRPr="00124B7C">
              <w:t>, Pdf</w:t>
            </w:r>
          </w:p>
        </w:tc>
      </w:tr>
      <w:tr w:rsidR="007051BF" w:rsidRPr="00124B7C" w14:paraId="3935B81D" w14:textId="77777777" w:rsidTr="009D1444">
        <w:trPr>
          <w:jc w:val="center"/>
        </w:trPr>
        <w:tc>
          <w:tcPr>
            <w:tcW w:w="1277" w:type="dxa"/>
            <w:vAlign w:val="center"/>
          </w:tcPr>
          <w:p w14:paraId="7CD632CD" w14:textId="77777777" w:rsidR="007051BF" w:rsidRPr="00124B7C" w:rsidRDefault="007051BF" w:rsidP="001920D7">
            <w:pPr>
              <w:numPr>
                <w:ilvl w:val="0"/>
                <w:numId w:val="25"/>
              </w:numPr>
              <w:ind w:left="0" w:firstLine="0"/>
              <w:contextualSpacing/>
              <w:jc w:val="center"/>
            </w:pPr>
          </w:p>
        </w:tc>
        <w:tc>
          <w:tcPr>
            <w:tcW w:w="5430" w:type="dxa"/>
            <w:vAlign w:val="center"/>
          </w:tcPr>
          <w:p w14:paraId="4067EC44" w14:textId="77777777" w:rsidR="007051BF" w:rsidRPr="00124B7C" w:rsidRDefault="007051BF" w:rsidP="007051BF">
            <w:pPr>
              <w:jc w:val="center"/>
              <w:rPr>
                <w:color w:val="000000"/>
              </w:rPr>
            </w:pPr>
            <w:r w:rsidRPr="00124B7C">
              <w:rPr>
                <w:color w:val="000000"/>
              </w:rPr>
              <w:t>Справка о материально-технических ресурсах</w:t>
            </w:r>
          </w:p>
          <w:p w14:paraId="6DDFC80A" w14:textId="77777777" w:rsidR="007051BF" w:rsidRPr="00124B7C" w:rsidRDefault="007051BF" w:rsidP="007051BF">
            <w:pPr>
              <w:jc w:val="center"/>
              <w:rPr>
                <w:rFonts w:eastAsiaTheme="majorEastAsia"/>
                <w:color w:val="000000"/>
              </w:rPr>
            </w:pPr>
            <w:r w:rsidRPr="00124B7C">
              <w:rPr>
                <w:color w:val="000000"/>
              </w:rPr>
              <w:lastRenderedPageBreak/>
              <w:t>Типовая форма и инструкция по заполнению приведены в Разделе 10 настоящей Закупочной документации</w:t>
            </w:r>
          </w:p>
        </w:tc>
        <w:tc>
          <w:tcPr>
            <w:tcW w:w="3041" w:type="dxa"/>
            <w:vAlign w:val="center"/>
          </w:tcPr>
          <w:p w14:paraId="3D0A1195" w14:textId="77777777" w:rsidR="007051BF" w:rsidRPr="00124B7C" w:rsidRDefault="007051BF" w:rsidP="007051BF">
            <w:pPr>
              <w:jc w:val="center"/>
            </w:pPr>
            <w:r w:rsidRPr="00124B7C">
              <w:lastRenderedPageBreak/>
              <w:t>«Справка МТР»</w:t>
            </w:r>
          </w:p>
        </w:tc>
        <w:tc>
          <w:tcPr>
            <w:tcW w:w="1476" w:type="dxa"/>
            <w:vAlign w:val="center"/>
          </w:tcPr>
          <w:p w14:paraId="465154F9" w14:textId="77777777" w:rsidR="007051BF" w:rsidRPr="00124B7C" w:rsidRDefault="007051BF" w:rsidP="007051BF">
            <w:pPr>
              <w:jc w:val="center"/>
            </w:pPr>
            <w:r w:rsidRPr="00124B7C">
              <w:rPr>
                <w:lang w:val="en-US"/>
              </w:rPr>
              <w:t>Doc</w:t>
            </w:r>
            <w:r w:rsidRPr="00124B7C">
              <w:t>, Pdf</w:t>
            </w:r>
          </w:p>
        </w:tc>
      </w:tr>
      <w:tr w:rsidR="007051BF" w:rsidRPr="00124B7C" w14:paraId="78C921E6" w14:textId="77777777" w:rsidTr="009D1444">
        <w:trPr>
          <w:jc w:val="center"/>
        </w:trPr>
        <w:tc>
          <w:tcPr>
            <w:tcW w:w="1277" w:type="dxa"/>
            <w:vAlign w:val="center"/>
          </w:tcPr>
          <w:p w14:paraId="5CE4FA57" w14:textId="77777777" w:rsidR="007051BF" w:rsidRPr="00124B7C" w:rsidRDefault="007051BF" w:rsidP="001920D7">
            <w:pPr>
              <w:numPr>
                <w:ilvl w:val="0"/>
                <w:numId w:val="25"/>
              </w:numPr>
              <w:ind w:left="0" w:firstLine="0"/>
              <w:contextualSpacing/>
              <w:jc w:val="center"/>
            </w:pPr>
          </w:p>
        </w:tc>
        <w:tc>
          <w:tcPr>
            <w:tcW w:w="5430" w:type="dxa"/>
            <w:vAlign w:val="center"/>
          </w:tcPr>
          <w:p w14:paraId="5764B239" w14:textId="77777777" w:rsidR="007051BF" w:rsidRPr="00124B7C" w:rsidRDefault="007051BF" w:rsidP="007051BF">
            <w:pPr>
              <w:jc w:val="center"/>
              <w:rPr>
                <w:color w:val="000000"/>
              </w:rPr>
            </w:pPr>
            <w:r w:rsidRPr="00124B7C">
              <w:rPr>
                <w:color w:val="000000"/>
              </w:rPr>
              <w:t>Справка о кадровых ресурсах</w:t>
            </w:r>
          </w:p>
          <w:p w14:paraId="4D160DA5" w14:textId="77777777" w:rsidR="007051BF" w:rsidRPr="00124B7C" w:rsidRDefault="007051BF" w:rsidP="007051BF">
            <w:pPr>
              <w:jc w:val="center"/>
              <w:rPr>
                <w:rFonts w:eastAsiaTheme="majorEastAsia"/>
                <w:color w:val="000000"/>
              </w:rPr>
            </w:pPr>
            <w:r w:rsidRPr="00124B7C">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2166415" w14:textId="77777777" w:rsidR="007051BF" w:rsidRPr="00124B7C" w:rsidRDefault="007051BF" w:rsidP="007051BF">
            <w:pPr>
              <w:jc w:val="center"/>
            </w:pPr>
            <w:r w:rsidRPr="00124B7C">
              <w:t>«Справка о кадрах»</w:t>
            </w:r>
          </w:p>
        </w:tc>
        <w:tc>
          <w:tcPr>
            <w:tcW w:w="1476" w:type="dxa"/>
            <w:vAlign w:val="center"/>
          </w:tcPr>
          <w:p w14:paraId="100A5E1C" w14:textId="77777777" w:rsidR="007051BF" w:rsidRPr="00124B7C" w:rsidRDefault="007051BF" w:rsidP="007051BF">
            <w:pPr>
              <w:jc w:val="center"/>
            </w:pPr>
            <w:r w:rsidRPr="00124B7C">
              <w:rPr>
                <w:lang w:val="en-US"/>
              </w:rPr>
              <w:t>Doc</w:t>
            </w:r>
            <w:r w:rsidRPr="00124B7C">
              <w:t>, Pdf</w:t>
            </w:r>
          </w:p>
        </w:tc>
      </w:tr>
      <w:tr w:rsidR="007051BF" w:rsidRPr="00124B7C" w14:paraId="66D354EA" w14:textId="77777777" w:rsidTr="009D1444">
        <w:trPr>
          <w:jc w:val="center"/>
        </w:trPr>
        <w:tc>
          <w:tcPr>
            <w:tcW w:w="1277" w:type="dxa"/>
            <w:vAlign w:val="center"/>
          </w:tcPr>
          <w:p w14:paraId="57266A91" w14:textId="77777777" w:rsidR="007051BF" w:rsidRPr="00124B7C" w:rsidRDefault="007051BF" w:rsidP="001920D7">
            <w:pPr>
              <w:numPr>
                <w:ilvl w:val="0"/>
                <w:numId w:val="25"/>
              </w:numPr>
              <w:ind w:left="0" w:firstLine="0"/>
              <w:contextualSpacing/>
              <w:jc w:val="center"/>
            </w:pPr>
          </w:p>
        </w:tc>
        <w:tc>
          <w:tcPr>
            <w:tcW w:w="5430" w:type="dxa"/>
            <w:vAlign w:val="center"/>
          </w:tcPr>
          <w:p w14:paraId="77D319CF" w14:textId="77777777" w:rsidR="007051BF" w:rsidRPr="00124B7C" w:rsidRDefault="007051BF" w:rsidP="007051BF">
            <w:pPr>
              <w:jc w:val="center"/>
              <w:rPr>
                <w:rFonts w:eastAsiaTheme="majorEastAsia"/>
                <w:color w:val="000000"/>
              </w:rPr>
            </w:pPr>
            <w:r w:rsidRPr="00124B7C">
              <w:rPr>
                <w:color w:val="000000"/>
              </w:rPr>
              <w:t>Документы, предусмотренные п.п. 4 п. 6.3.1.</w:t>
            </w:r>
          </w:p>
        </w:tc>
        <w:tc>
          <w:tcPr>
            <w:tcW w:w="3041" w:type="dxa"/>
            <w:vAlign w:val="center"/>
          </w:tcPr>
          <w:p w14:paraId="789211EE" w14:textId="77777777" w:rsidR="007051BF" w:rsidRPr="00124B7C" w:rsidRDefault="007051BF" w:rsidP="007051BF">
            <w:pPr>
              <w:jc w:val="center"/>
            </w:pPr>
            <w:r w:rsidRPr="00124B7C">
              <w:t>«Документы на осуществление видов деятельности»</w:t>
            </w:r>
          </w:p>
        </w:tc>
        <w:tc>
          <w:tcPr>
            <w:tcW w:w="1476" w:type="dxa"/>
            <w:vAlign w:val="center"/>
          </w:tcPr>
          <w:p w14:paraId="16C6E1DB" w14:textId="77777777" w:rsidR="007051BF" w:rsidRPr="00124B7C" w:rsidRDefault="007051BF" w:rsidP="007051BF">
            <w:pPr>
              <w:jc w:val="center"/>
            </w:pPr>
            <w:r w:rsidRPr="00124B7C">
              <w:t>Pdf</w:t>
            </w:r>
          </w:p>
        </w:tc>
      </w:tr>
      <w:tr w:rsidR="007051BF" w:rsidRPr="00124B7C" w14:paraId="7F38D1EA" w14:textId="77777777" w:rsidTr="009D1444">
        <w:trPr>
          <w:jc w:val="center"/>
        </w:trPr>
        <w:tc>
          <w:tcPr>
            <w:tcW w:w="1277" w:type="dxa"/>
            <w:vAlign w:val="center"/>
          </w:tcPr>
          <w:p w14:paraId="546D845A" w14:textId="77777777" w:rsidR="007051BF" w:rsidRPr="00124B7C" w:rsidRDefault="007051BF" w:rsidP="001920D7">
            <w:pPr>
              <w:numPr>
                <w:ilvl w:val="0"/>
                <w:numId w:val="25"/>
              </w:numPr>
              <w:ind w:left="0" w:firstLine="0"/>
              <w:contextualSpacing/>
              <w:jc w:val="center"/>
            </w:pPr>
          </w:p>
        </w:tc>
        <w:tc>
          <w:tcPr>
            <w:tcW w:w="5430" w:type="dxa"/>
          </w:tcPr>
          <w:p w14:paraId="087B4764" w14:textId="77777777" w:rsidR="007051BF" w:rsidRPr="00124B7C" w:rsidRDefault="007051BF" w:rsidP="007051BF">
            <w:pPr>
              <w:jc w:val="center"/>
              <w:rPr>
                <w:snapToGrid w:val="0"/>
                <w:color w:val="000000"/>
              </w:rPr>
            </w:pPr>
            <w:r w:rsidRPr="00124B7C">
              <w:rPr>
                <w:snapToGrid w:val="0"/>
                <w:color w:val="000000"/>
              </w:rPr>
              <w:t>Анкета Участника закупки</w:t>
            </w:r>
          </w:p>
          <w:p w14:paraId="7C6E80DF" w14:textId="77777777" w:rsidR="007051BF" w:rsidRPr="00124B7C" w:rsidRDefault="007051BF" w:rsidP="007051BF">
            <w:pPr>
              <w:jc w:val="center"/>
              <w:rPr>
                <w:rFonts w:eastAsiaTheme="majorEastAsia"/>
                <w:color w:val="000000"/>
              </w:rPr>
            </w:pPr>
            <w:r w:rsidRPr="00124B7C">
              <w:rPr>
                <w:color w:val="000000"/>
              </w:rPr>
              <w:t>Типовая форма и инструкция по заполнению приведены в Разделе 10 настоящей Закупочной документации</w:t>
            </w:r>
          </w:p>
        </w:tc>
        <w:tc>
          <w:tcPr>
            <w:tcW w:w="3041" w:type="dxa"/>
          </w:tcPr>
          <w:p w14:paraId="3652D809" w14:textId="77777777" w:rsidR="007051BF" w:rsidRPr="00124B7C" w:rsidRDefault="007051BF" w:rsidP="007051BF">
            <w:pPr>
              <w:jc w:val="center"/>
            </w:pPr>
            <w:r w:rsidRPr="00124B7C">
              <w:rPr>
                <w:snapToGrid w:val="0"/>
              </w:rPr>
              <w:t>«Анкета»</w:t>
            </w:r>
          </w:p>
        </w:tc>
        <w:tc>
          <w:tcPr>
            <w:tcW w:w="1476" w:type="dxa"/>
            <w:vAlign w:val="center"/>
          </w:tcPr>
          <w:p w14:paraId="23368FD6" w14:textId="77777777" w:rsidR="007051BF" w:rsidRPr="00124B7C" w:rsidRDefault="007051BF" w:rsidP="007051BF">
            <w:pPr>
              <w:jc w:val="center"/>
              <w:rPr>
                <w:snapToGrid w:val="0"/>
              </w:rPr>
            </w:pPr>
            <w:r w:rsidRPr="00124B7C">
              <w:rPr>
                <w:lang w:val="en-US"/>
              </w:rPr>
              <w:t>Doc</w:t>
            </w:r>
            <w:r w:rsidRPr="00124B7C">
              <w:t>, Pdf</w:t>
            </w:r>
          </w:p>
        </w:tc>
      </w:tr>
      <w:tr w:rsidR="007051BF" w:rsidRPr="00124B7C" w14:paraId="7290D210" w14:textId="77777777" w:rsidTr="009D1444">
        <w:trPr>
          <w:jc w:val="center"/>
        </w:trPr>
        <w:tc>
          <w:tcPr>
            <w:tcW w:w="1277" w:type="dxa"/>
            <w:vAlign w:val="center"/>
          </w:tcPr>
          <w:p w14:paraId="41DA01A8" w14:textId="77777777" w:rsidR="007051BF" w:rsidRPr="00124B7C" w:rsidRDefault="007051BF" w:rsidP="001920D7">
            <w:pPr>
              <w:numPr>
                <w:ilvl w:val="0"/>
                <w:numId w:val="25"/>
              </w:numPr>
              <w:ind w:left="0" w:firstLine="0"/>
              <w:contextualSpacing/>
              <w:jc w:val="center"/>
            </w:pPr>
          </w:p>
        </w:tc>
        <w:tc>
          <w:tcPr>
            <w:tcW w:w="5430" w:type="dxa"/>
            <w:vAlign w:val="center"/>
          </w:tcPr>
          <w:p w14:paraId="637E696A" w14:textId="77777777" w:rsidR="007051BF" w:rsidRPr="00124B7C" w:rsidRDefault="007051BF" w:rsidP="007051BF">
            <w:pPr>
              <w:jc w:val="center"/>
              <w:rPr>
                <w:color w:val="000000"/>
              </w:rPr>
            </w:pPr>
            <w:r w:rsidRPr="00124B7C">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39EEA1E" w14:textId="77777777" w:rsidR="007051BF" w:rsidRPr="00124B7C" w:rsidRDefault="007051BF" w:rsidP="007051BF">
            <w:pPr>
              <w:jc w:val="center"/>
              <w:rPr>
                <w:color w:val="000000"/>
              </w:rPr>
            </w:pPr>
            <w:r w:rsidRPr="00124B7C">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28835E0" w14:textId="77777777" w:rsidR="007051BF" w:rsidRPr="00124B7C" w:rsidRDefault="007051BF" w:rsidP="007051BF">
            <w:pPr>
              <w:jc w:val="center"/>
            </w:pPr>
            <w:r w:rsidRPr="00124B7C">
              <w:t>«Согласие на обработку персональных данных»</w:t>
            </w:r>
          </w:p>
        </w:tc>
        <w:tc>
          <w:tcPr>
            <w:tcW w:w="1476" w:type="dxa"/>
            <w:vAlign w:val="center"/>
          </w:tcPr>
          <w:p w14:paraId="3E8795F6" w14:textId="77777777" w:rsidR="007051BF" w:rsidRPr="00124B7C" w:rsidRDefault="007051BF" w:rsidP="007051BF">
            <w:pPr>
              <w:jc w:val="center"/>
            </w:pPr>
            <w:r w:rsidRPr="00124B7C">
              <w:rPr>
                <w:lang w:val="en-US"/>
              </w:rPr>
              <w:t>Doc</w:t>
            </w:r>
            <w:r w:rsidRPr="00124B7C">
              <w:t>, Pdf</w:t>
            </w:r>
          </w:p>
        </w:tc>
      </w:tr>
      <w:tr w:rsidR="007051BF" w:rsidRPr="00124B7C" w14:paraId="7AAE3239" w14:textId="77777777" w:rsidTr="009D1444">
        <w:trPr>
          <w:jc w:val="center"/>
        </w:trPr>
        <w:tc>
          <w:tcPr>
            <w:tcW w:w="1277" w:type="dxa"/>
            <w:vAlign w:val="center"/>
          </w:tcPr>
          <w:p w14:paraId="38D79C89" w14:textId="77777777" w:rsidR="007051BF" w:rsidRPr="00124B7C" w:rsidRDefault="007051BF" w:rsidP="001920D7">
            <w:pPr>
              <w:numPr>
                <w:ilvl w:val="0"/>
                <w:numId w:val="25"/>
              </w:numPr>
              <w:ind w:left="0" w:firstLine="0"/>
              <w:contextualSpacing/>
              <w:jc w:val="center"/>
            </w:pPr>
          </w:p>
        </w:tc>
        <w:tc>
          <w:tcPr>
            <w:tcW w:w="5430" w:type="dxa"/>
            <w:vAlign w:val="center"/>
          </w:tcPr>
          <w:p w14:paraId="429CFCD3" w14:textId="77777777" w:rsidR="007051BF" w:rsidRPr="00124B7C" w:rsidRDefault="007051BF" w:rsidP="007051BF">
            <w:pPr>
              <w:jc w:val="center"/>
              <w:rPr>
                <w:color w:val="000000"/>
              </w:rPr>
            </w:pPr>
            <w:r w:rsidRPr="00124B7C">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1B9C0851" w14:textId="77777777" w:rsidR="007051BF" w:rsidRPr="00124B7C" w:rsidRDefault="007051BF" w:rsidP="007051BF">
            <w:pPr>
              <w:jc w:val="center"/>
            </w:pPr>
            <w:r w:rsidRPr="00124B7C">
              <w:t>«Дополнительные документы»</w:t>
            </w:r>
          </w:p>
        </w:tc>
        <w:tc>
          <w:tcPr>
            <w:tcW w:w="1476" w:type="dxa"/>
            <w:vAlign w:val="center"/>
          </w:tcPr>
          <w:p w14:paraId="4BF7C0D9" w14:textId="77777777" w:rsidR="007051BF" w:rsidRPr="00124B7C" w:rsidRDefault="007051BF" w:rsidP="007051BF">
            <w:pPr>
              <w:jc w:val="center"/>
            </w:pPr>
            <w:r w:rsidRPr="00124B7C">
              <w:rPr>
                <w:lang w:val="en-US"/>
              </w:rPr>
              <w:t>Doc</w:t>
            </w:r>
            <w:r w:rsidRPr="00124B7C">
              <w:t>, Pdf</w:t>
            </w:r>
          </w:p>
        </w:tc>
      </w:tr>
      <w:tr w:rsidR="007051BF" w:rsidRPr="00124B7C" w14:paraId="278B3119" w14:textId="77777777" w:rsidTr="009D1444">
        <w:trPr>
          <w:jc w:val="center"/>
        </w:trPr>
        <w:tc>
          <w:tcPr>
            <w:tcW w:w="1277" w:type="dxa"/>
            <w:vAlign w:val="center"/>
          </w:tcPr>
          <w:p w14:paraId="07C9BC68" w14:textId="77777777" w:rsidR="007051BF" w:rsidRPr="00124B7C" w:rsidRDefault="007051BF" w:rsidP="001920D7">
            <w:pPr>
              <w:numPr>
                <w:ilvl w:val="0"/>
                <w:numId w:val="25"/>
              </w:numPr>
              <w:ind w:left="0" w:firstLine="0"/>
              <w:contextualSpacing/>
              <w:jc w:val="center"/>
            </w:pPr>
          </w:p>
        </w:tc>
        <w:tc>
          <w:tcPr>
            <w:tcW w:w="5430" w:type="dxa"/>
          </w:tcPr>
          <w:p w14:paraId="614D9375" w14:textId="77777777" w:rsidR="007051BF" w:rsidRPr="00124B7C" w:rsidRDefault="007051BF" w:rsidP="007051BF">
            <w:pPr>
              <w:jc w:val="center"/>
              <w:rPr>
                <w:color w:val="000000"/>
              </w:rPr>
            </w:pPr>
            <w:r w:rsidRPr="00124B7C">
              <w:t>Документы, предусмотренные п. 6.9. Закупочной документации</w:t>
            </w:r>
          </w:p>
        </w:tc>
        <w:tc>
          <w:tcPr>
            <w:tcW w:w="3041" w:type="dxa"/>
          </w:tcPr>
          <w:p w14:paraId="781ED9C0" w14:textId="77777777" w:rsidR="007051BF" w:rsidRPr="00124B7C" w:rsidRDefault="007051BF" w:rsidP="007051BF">
            <w:pPr>
              <w:jc w:val="center"/>
            </w:pPr>
            <w:r w:rsidRPr="00124B7C">
              <w:rPr>
                <w:snapToGrid w:val="0"/>
              </w:rPr>
              <w:t>«Документы субподрядчика»</w:t>
            </w:r>
          </w:p>
        </w:tc>
        <w:tc>
          <w:tcPr>
            <w:tcW w:w="1476" w:type="dxa"/>
            <w:vAlign w:val="center"/>
          </w:tcPr>
          <w:p w14:paraId="52948A51" w14:textId="77777777" w:rsidR="007051BF" w:rsidRPr="00124B7C" w:rsidRDefault="007051BF" w:rsidP="007051BF">
            <w:pPr>
              <w:jc w:val="center"/>
              <w:rPr>
                <w:snapToGrid w:val="0"/>
              </w:rPr>
            </w:pPr>
            <w:r w:rsidRPr="00124B7C">
              <w:rPr>
                <w:lang w:val="en-US"/>
              </w:rPr>
              <w:t>Doc</w:t>
            </w:r>
            <w:r w:rsidRPr="00124B7C">
              <w:t>, Pdf, Xml</w:t>
            </w:r>
          </w:p>
        </w:tc>
      </w:tr>
      <w:tr w:rsidR="007051BF" w:rsidRPr="00124B7C" w14:paraId="77680AB0" w14:textId="77777777" w:rsidTr="009D1444">
        <w:trPr>
          <w:jc w:val="center"/>
        </w:trPr>
        <w:tc>
          <w:tcPr>
            <w:tcW w:w="1277" w:type="dxa"/>
            <w:vAlign w:val="center"/>
          </w:tcPr>
          <w:p w14:paraId="21E76699" w14:textId="77777777" w:rsidR="007051BF" w:rsidRPr="00124B7C" w:rsidRDefault="007051BF" w:rsidP="001920D7">
            <w:pPr>
              <w:numPr>
                <w:ilvl w:val="0"/>
                <w:numId w:val="25"/>
              </w:numPr>
              <w:ind w:left="0" w:firstLine="0"/>
              <w:contextualSpacing/>
              <w:jc w:val="center"/>
            </w:pPr>
          </w:p>
        </w:tc>
        <w:tc>
          <w:tcPr>
            <w:tcW w:w="5430" w:type="dxa"/>
          </w:tcPr>
          <w:p w14:paraId="4557BF3E" w14:textId="77777777" w:rsidR="007051BF" w:rsidRPr="00124B7C" w:rsidRDefault="007051BF" w:rsidP="007051BF">
            <w:pPr>
              <w:jc w:val="center"/>
            </w:pPr>
            <w:r w:rsidRPr="00124B7C">
              <w:t>План привлечения субпоставщиков/субподрядчиков/соисполнителей</w:t>
            </w:r>
          </w:p>
        </w:tc>
        <w:tc>
          <w:tcPr>
            <w:tcW w:w="3041" w:type="dxa"/>
          </w:tcPr>
          <w:p w14:paraId="52508830" w14:textId="77777777" w:rsidR="007051BF" w:rsidRPr="00124B7C" w:rsidRDefault="007051BF" w:rsidP="007051BF">
            <w:pPr>
              <w:jc w:val="center"/>
              <w:rPr>
                <w:snapToGrid w:val="0"/>
              </w:rPr>
            </w:pPr>
            <w:r w:rsidRPr="00124B7C">
              <w:t>«План привлечения субпоставщиков/субподрядчиков/соисполнителей»</w:t>
            </w:r>
          </w:p>
        </w:tc>
        <w:tc>
          <w:tcPr>
            <w:tcW w:w="1476" w:type="dxa"/>
            <w:vAlign w:val="center"/>
          </w:tcPr>
          <w:p w14:paraId="76856B08" w14:textId="77777777" w:rsidR="007051BF" w:rsidRPr="00124B7C" w:rsidRDefault="007051BF" w:rsidP="007051BF">
            <w:pPr>
              <w:jc w:val="center"/>
              <w:rPr>
                <w:lang w:val="en-US"/>
              </w:rPr>
            </w:pPr>
            <w:r w:rsidRPr="00124B7C">
              <w:t>Xml</w:t>
            </w:r>
          </w:p>
        </w:tc>
      </w:tr>
      <w:tr w:rsidR="007051BF" w:rsidRPr="00124B7C" w14:paraId="3310236F" w14:textId="77777777" w:rsidTr="009D1444">
        <w:trPr>
          <w:jc w:val="center"/>
        </w:trPr>
        <w:tc>
          <w:tcPr>
            <w:tcW w:w="1277" w:type="dxa"/>
            <w:vAlign w:val="center"/>
          </w:tcPr>
          <w:p w14:paraId="6D6EFAA5" w14:textId="77777777" w:rsidR="007051BF" w:rsidRPr="00124B7C" w:rsidRDefault="007051BF" w:rsidP="001920D7">
            <w:pPr>
              <w:numPr>
                <w:ilvl w:val="0"/>
                <w:numId w:val="25"/>
              </w:numPr>
              <w:ind w:left="0" w:firstLine="0"/>
              <w:contextualSpacing/>
              <w:jc w:val="center"/>
            </w:pPr>
          </w:p>
        </w:tc>
        <w:tc>
          <w:tcPr>
            <w:tcW w:w="5430" w:type="dxa"/>
          </w:tcPr>
          <w:p w14:paraId="55927DC2" w14:textId="77777777" w:rsidR="007051BF" w:rsidRPr="00124B7C" w:rsidRDefault="007051BF" w:rsidP="007051BF">
            <w:pPr>
              <w:jc w:val="center"/>
              <w:rPr>
                <w:color w:val="000000"/>
              </w:rPr>
            </w:pPr>
            <w:r w:rsidRPr="00124B7C">
              <w:rPr>
                <w:snapToGrid w:val="0"/>
                <w:color w:val="000000"/>
              </w:rPr>
              <w:t>Документы, предусмотренные п. 6.10. Закупочной документации</w:t>
            </w:r>
          </w:p>
        </w:tc>
        <w:tc>
          <w:tcPr>
            <w:tcW w:w="3041" w:type="dxa"/>
          </w:tcPr>
          <w:p w14:paraId="6FEF5204" w14:textId="77777777" w:rsidR="007051BF" w:rsidRPr="00124B7C" w:rsidRDefault="007051BF" w:rsidP="007051BF">
            <w:pPr>
              <w:jc w:val="center"/>
            </w:pPr>
            <w:r w:rsidRPr="00124B7C">
              <w:rPr>
                <w:snapToGrid w:val="0"/>
              </w:rPr>
              <w:t>«Документы коллективного участника»</w:t>
            </w:r>
          </w:p>
        </w:tc>
        <w:tc>
          <w:tcPr>
            <w:tcW w:w="1476" w:type="dxa"/>
            <w:vAlign w:val="center"/>
          </w:tcPr>
          <w:p w14:paraId="4B2A5BCA" w14:textId="77777777" w:rsidR="007051BF" w:rsidRPr="00124B7C" w:rsidRDefault="007051BF" w:rsidP="007051BF">
            <w:pPr>
              <w:jc w:val="center"/>
              <w:rPr>
                <w:snapToGrid w:val="0"/>
              </w:rPr>
            </w:pPr>
            <w:r w:rsidRPr="00124B7C">
              <w:rPr>
                <w:lang w:val="en-US"/>
              </w:rPr>
              <w:t>Doc</w:t>
            </w:r>
            <w:r w:rsidRPr="00124B7C">
              <w:t>, Pdf, Xml</w:t>
            </w:r>
          </w:p>
        </w:tc>
      </w:tr>
      <w:tr w:rsidR="007051BF" w:rsidRPr="00124B7C" w14:paraId="2F80F93F" w14:textId="77777777" w:rsidTr="009D1444">
        <w:trPr>
          <w:jc w:val="center"/>
        </w:trPr>
        <w:tc>
          <w:tcPr>
            <w:tcW w:w="1277" w:type="dxa"/>
            <w:vAlign w:val="center"/>
          </w:tcPr>
          <w:p w14:paraId="0D2C2501" w14:textId="77777777" w:rsidR="007051BF" w:rsidRPr="00124B7C" w:rsidRDefault="007051BF" w:rsidP="001920D7">
            <w:pPr>
              <w:numPr>
                <w:ilvl w:val="0"/>
                <w:numId w:val="25"/>
              </w:numPr>
              <w:ind w:left="0" w:firstLine="0"/>
              <w:contextualSpacing/>
              <w:jc w:val="center"/>
            </w:pPr>
          </w:p>
        </w:tc>
        <w:tc>
          <w:tcPr>
            <w:tcW w:w="5430" w:type="dxa"/>
          </w:tcPr>
          <w:p w14:paraId="71945C5F" w14:textId="77777777" w:rsidR="007051BF" w:rsidRPr="00124B7C" w:rsidRDefault="007051BF" w:rsidP="007051BF">
            <w:pPr>
              <w:jc w:val="center"/>
              <w:rPr>
                <w:snapToGrid w:val="0"/>
                <w:color w:val="000000"/>
              </w:rPr>
            </w:pPr>
            <w:r w:rsidRPr="00124B7C">
              <w:rPr>
                <w:bCs/>
              </w:rPr>
              <w:t>План распределения объемов поставки товаров/выполнения работ/оказания услуг внутри коллективного участника</w:t>
            </w:r>
          </w:p>
        </w:tc>
        <w:tc>
          <w:tcPr>
            <w:tcW w:w="3041" w:type="dxa"/>
          </w:tcPr>
          <w:p w14:paraId="63A88D83" w14:textId="77777777" w:rsidR="007051BF" w:rsidRPr="00124B7C" w:rsidRDefault="007051BF" w:rsidP="007051BF">
            <w:pPr>
              <w:jc w:val="center"/>
              <w:rPr>
                <w:snapToGrid w:val="0"/>
              </w:rPr>
            </w:pPr>
            <w:r w:rsidRPr="00124B7C">
              <w:rPr>
                <w:snapToGrid w:val="0"/>
              </w:rPr>
              <w:t>«План распределения объемов»</w:t>
            </w:r>
          </w:p>
        </w:tc>
        <w:tc>
          <w:tcPr>
            <w:tcW w:w="1476" w:type="dxa"/>
            <w:vAlign w:val="center"/>
          </w:tcPr>
          <w:p w14:paraId="5449D519" w14:textId="77777777" w:rsidR="007051BF" w:rsidRPr="00124B7C" w:rsidRDefault="007051BF" w:rsidP="007051BF">
            <w:pPr>
              <w:jc w:val="center"/>
              <w:rPr>
                <w:lang w:val="en-US"/>
              </w:rPr>
            </w:pPr>
            <w:r w:rsidRPr="00124B7C">
              <w:t>Xml</w:t>
            </w:r>
          </w:p>
        </w:tc>
      </w:tr>
      <w:tr w:rsidR="007051BF" w:rsidRPr="00124B7C" w14:paraId="518E66B1" w14:textId="77777777" w:rsidTr="009D1444">
        <w:trPr>
          <w:jc w:val="center"/>
        </w:trPr>
        <w:tc>
          <w:tcPr>
            <w:tcW w:w="1277" w:type="dxa"/>
            <w:vAlign w:val="center"/>
          </w:tcPr>
          <w:p w14:paraId="01E6C593" w14:textId="77777777" w:rsidR="007051BF" w:rsidRPr="00124B7C" w:rsidRDefault="007051BF" w:rsidP="001920D7">
            <w:pPr>
              <w:numPr>
                <w:ilvl w:val="0"/>
                <w:numId w:val="25"/>
              </w:numPr>
              <w:ind w:left="0" w:firstLine="0"/>
              <w:contextualSpacing/>
              <w:jc w:val="center"/>
            </w:pPr>
          </w:p>
        </w:tc>
        <w:tc>
          <w:tcPr>
            <w:tcW w:w="5430" w:type="dxa"/>
            <w:vAlign w:val="center"/>
          </w:tcPr>
          <w:p w14:paraId="0D364A28" w14:textId="77777777" w:rsidR="007051BF" w:rsidRPr="00124B7C" w:rsidRDefault="006A6422" w:rsidP="007051BF">
            <w:pPr>
              <w:jc w:val="center"/>
              <w:rPr>
                <w:snapToGrid w:val="0"/>
                <w:color w:val="000000"/>
              </w:rPr>
            </w:pPr>
            <w:r w:rsidRPr="00A83C08">
              <w:rPr>
                <w:color w:val="000000"/>
              </w:rPr>
              <w:t>Документы</w:t>
            </w:r>
            <w:r>
              <w:rPr>
                <w:color w:val="000000"/>
              </w:rPr>
              <w:t>,</w:t>
            </w:r>
            <w:r w:rsidRPr="00A83C08">
              <w:rPr>
                <w:color w:val="000000"/>
              </w:rPr>
              <w:t xml:space="preserve"> предусмотренные Техническим заданием (раздел 7 настоящей закупочной документации) и подтверждающие соответствие  участника указанным требованиям</w:t>
            </w:r>
            <w:r>
              <w:rPr>
                <w:color w:val="000000"/>
              </w:rPr>
              <w:t xml:space="preserve">, предусмотренные </w:t>
            </w:r>
            <w:r w:rsidRPr="00E5561A">
              <w:rPr>
                <w:color w:val="000000"/>
              </w:rPr>
              <w:t>п.п. 26 п. 6.3.1 Закупочной документации</w:t>
            </w:r>
            <w:r>
              <w:rPr>
                <w:color w:val="000000"/>
              </w:rPr>
              <w:t>.</w:t>
            </w:r>
          </w:p>
        </w:tc>
        <w:tc>
          <w:tcPr>
            <w:tcW w:w="3041" w:type="dxa"/>
            <w:vAlign w:val="center"/>
          </w:tcPr>
          <w:p w14:paraId="76C7AB62" w14:textId="77777777" w:rsidR="007051BF" w:rsidRPr="00124B7C" w:rsidRDefault="007051BF" w:rsidP="007051BF">
            <w:pPr>
              <w:jc w:val="center"/>
              <w:rPr>
                <w:snapToGrid w:val="0"/>
              </w:rPr>
            </w:pPr>
            <w:r w:rsidRPr="00124B7C">
              <w:t>«Документы, предусмотренные ТЗ (2 часть)»</w:t>
            </w:r>
          </w:p>
        </w:tc>
        <w:tc>
          <w:tcPr>
            <w:tcW w:w="1476" w:type="dxa"/>
            <w:vAlign w:val="center"/>
          </w:tcPr>
          <w:p w14:paraId="6506D10A" w14:textId="77777777" w:rsidR="007051BF" w:rsidRPr="00124B7C" w:rsidRDefault="007051BF" w:rsidP="007051BF">
            <w:pPr>
              <w:jc w:val="center"/>
            </w:pPr>
            <w:r w:rsidRPr="00124B7C">
              <w:rPr>
                <w:lang w:val="en-US"/>
              </w:rPr>
              <w:t>Doc</w:t>
            </w:r>
            <w:r w:rsidRPr="00124B7C">
              <w:t>, Pdf</w:t>
            </w:r>
          </w:p>
        </w:tc>
      </w:tr>
      <w:tr w:rsidR="007051BF" w:rsidRPr="00124B7C" w14:paraId="14D670CC" w14:textId="77777777" w:rsidTr="009D1444">
        <w:trPr>
          <w:jc w:val="center"/>
        </w:trPr>
        <w:tc>
          <w:tcPr>
            <w:tcW w:w="1277" w:type="dxa"/>
            <w:vAlign w:val="center"/>
          </w:tcPr>
          <w:p w14:paraId="5F066A04" w14:textId="77777777" w:rsidR="007051BF" w:rsidRPr="00124B7C" w:rsidRDefault="007051BF" w:rsidP="001920D7">
            <w:pPr>
              <w:numPr>
                <w:ilvl w:val="0"/>
                <w:numId w:val="25"/>
              </w:numPr>
              <w:ind w:left="0" w:firstLine="0"/>
              <w:contextualSpacing/>
              <w:jc w:val="center"/>
            </w:pPr>
          </w:p>
        </w:tc>
        <w:tc>
          <w:tcPr>
            <w:tcW w:w="5430" w:type="dxa"/>
            <w:vAlign w:val="center"/>
          </w:tcPr>
          <w:p w14:paraId="141E13DE" w14:textId="77777777" w:rsidR="007051BF" w:rsidRPr="00124B7C" w:rsidRDefault="007051BF" w:rsidP="007051BF">
            <w:pPr>
              <w:jc w:val="center"/>
              <w:rPr>
                <w:rFonts w:eastAsiaTheme="majorEastAsia"/>
                <w:color w:val="000000"/>
              </w:rPr>
            </w:pPr>
            <w:r w:rsidRPr="00124B7C">
              <w:rPr>
                <w:rStyle w:val="FontStyle128"/>
                <w:sz w:val="24"/>
                <w:szCs w:val="24"/>
              </w:rPr>
              <w:t>Опись документов, содержащихся в заявке на участие в закупке</w:t>
            </w:r>
          </w:p>
        </w:tc>
        <w:tc>
          <w:tcPr>
            <w:tcW w:w="3041" w:type="dxa"/>
            <w:vAlign w:val="center"/>
          </w:tcPr>
          <w:p w14:paraId="60ECDB27" w14:textId="77777777" w:rsidR="007051BF" w:rsidRPr="00124B7C" w:rsidRDefault="007051BF" w:rsidP="007051BF">
            <w:pPr>
              <w:jc w:val="center"/>
            </w:pPr>
            <w:r w:rsidRPr="00124B7C">
              <w:t>«Опись»</w:t>
            </w:r>
          </w:p>
        </w:tc>
        <w:tc>
          <w:tcPr>
            <w:tcW w:w="1476" w:type="dxa"/>
            <w:vAlign w:val="center"/>
          </w:tcPr>
          <w:p w14:paraId="79A04726" w14:textId="77777777" w:rsidR="007051BF" w:rsidRPr="00124B7C" w:rsidRDefault="007051BF" w:rsidP="007051BF">
            <w:pPr>
              <w:jc w:val="center"/>
            </w:pPr>
            <w:r w:rsidRPr="00124B7C">
              <w:rPr>
                <w:lang w:val="en-US"/>
              </w:rPr>
              <w:t>Doc</w:t>
            </w:r>
            <w:r w:rsidRPr="00124B7C">
              <w:t>, Pdf</w:t>
            </w:r>
          </w:p>
        </w:tc>
      </w:tr>
      <w:tr w:rsidR="007051BF" w:rsidRPr="00124B7C" w14:paraId="0F6D0668" w14:textId="77777777" w:rsidTr="009D1444">
        <w:trPr>
          <w:jc w:val="center"/>
        </w:trPr>
        <w:tc>
          <w:tcPr>
            <w:tcW w:w="1277" w:type="dxa"/>
            <w:vAlign w:val="center"/>
          </w:tcPr>
          <w:p w14:paraId="01B1FC7C" w14:textId="77777777" w:rsidR="007051BF" w:rsidRPr="00124B7C" w:rsidRDefault="007051BF" w:rsidP="001920D7">
            <w:pPr>
              <w:numPr>
                <w:ilvl w:val="0"/>
                <w:numId w:val="25"/>
              </w:numPr>
              <w:ind w:left="0" w:firstLine="0"/>
              <w:contextualSpacing/>
              <w:jc w:val="center"/>
            </w:pPr>
          </w:p>
        </w:tc>
        <w:tc>
          <w:tcPr>
            <w:tcW w:w="5430" w:type="dxa"/>
            <w:vAlign w:val="center"/>
          </w:tcPr>
          <w:p w14:paraId="242FC145" w14:textId="77777777" w:rsidR="007051BF" w:rsidRPr="00124B7C" w:rsidRDefault="006A6422" w:rsidP="007051BF">
            <w:pPr>
              <w:jc w:val="center"/>
              <w:rPr>
                <w:rStyle w:val="FontStyle128"/>
                <w:sz w:val="24"/>
                <w:szCs w:val="24"/>
              </w:rPr>
            </w:pPr>
            <w:r w:rsidRPr="000B643C">
              <w:rPr>
                <w:rStyle w:val="FontStyle128"/>
                <w:sz w:val="24"/>
                <w:szCs w:val="24"/>
              </w:rPr>
              <w:t>Документы</w:t>
            </w:r>
            <w:r w:rsidRPr="00024834">
              <w:rPr>
                <w:rStyle w:val="FontStyle128"/>
                <w:sz w:val="24"/>
                <w:szCs w:val="24"/>
              </w:rPr>
              <w:t xml:space="preserve">, предусмотренные </w:t>
            </w:r>
            <w:r>
              <w:rPr>
                <w:rStyle w:val="FontStyle128"/>
                <w:sz w:val="24"/>
                <w:szCs w:val="24"/>
              </w:rPr>
              <w:t>п.</w:t>
            </w:r>
            <w:r w:rsidRPr="00024834">
              <w:rPr>
                <w:rStyle w:val="FontStyle128"/>
                <w:sz w:val="24"/>
                <w:szCs w:val="24"/>
              </w:rPr>
              <w:t>п. 6</w:t>
            </w:r>
            <w:r>
              <w:rPr>
                <w:rStyle w:val="FontStyle128"/>
                <w:sz w:val="24"/>
                <w:szCs w:val="24"/>
              </w:rPr>
              <w:t xml:space="preserve"> п. 6.3.1.</w:t>
            </w:r>
            <w:r w:rsidRPr="00024834">
              <w:rPr>
                <w:rStyle w:val="FontStyle128"/>
                <w:sz w:val="24"/>
                <w:szCs w:val="24"/>
              </w:rPr>
              <w:t xml:space="preserve"> Закупочной документации</w:t>
            </w:r>
          </w:p>
        </w:tc>
        <w:tc>
          <w:tcPr>
            <w:tcW w:w="3041" w:type="dxa"/>
            <w:vAlign w:val="center"/>
          </w:tcPr>
          <w:p w14:paraId="57162B97" w14:textId="77777777" w:rsidR="007051BF" w:rsidRPr="00124B7C" w:rsidRDefault="007051BF" w:rsidP="007051BF">
            <w:pPr>
              <w:jc w:val="center"/>
              <w:rPr>
                <w:rStyle w:val="FontStyle128"/>
                <w:sz w:val="24"/>
                <w:szCs w:val="24"/>
              </w:rPr>
            </w:pPr>
            <w:r w:rsidRPr="00124B7C">
              <w:rPr>
                <w:rStyle w:val="FontStyle128"/>
                <w:sz w:val="24"/>
                <w:szCs w:val="24"/>
              </w:rPr>
              <w:t xml:space="preserve"> «Обеспечение заявки»</w:t>
            </w:r>
          </w:p>
        </w:tc>
        <w:tc>
          <w:tcPr>
            <w:tcW w:w="1476" w:type="dxa"/>
            <w:vAlign w:val="center"/>
          </w:tcPr>
          <w:p w14:paraId="08932131" w14:textId="77777777" w:rsidR="007051BF" w:rsidRPr="00124B7C" w:rsidRDefault="007051BF" w:rsidP="007051BF">
            <w:pPr>
              <w:jc w:val="center"/>
              <w:rPr>
                <w:lang w:val="en-US"/>
              </w:rPr>
            </w:pPr>
            <w:r w:rsidRPr="00124B7C">
              <w:rPr>
                <w:lang w:val="en-US"/>
              </w:rPr>
              <w:t>Doc, Pdf</w:t>
            </w:r>
          </w:p>
        </w:tc>
      </w:tr>
      <w:tr w:rsidR="007051BF" w:rsidRPr="00124B7C" w14:paraId="3CA5205B" w14:textId="77777777" w:rsidTr="009D1444">
        <w:trPr>
          <w:jc w:val="center"/>
        </w:trPr>
        <w:tc>
          <w:tcPr>
            <w:tcW w:w="11224" w:type="dxa"/>
            <w:gridSpan w:val="4"/>
            <w:vAlign w:val="center"/>
          </w:tcPr>
          <w:p w14:paraId="649B80B2" w14:textId="77777777" w:rsidR="007051BF" w:rsidRPr="00124B7C" w:rsidRDefault="007051BF" w:rsidP="007051BF">
            <w:pPr>
              <w:jc w:val="center"/>
              <w:rPr>
                <w:b/>
              </w:rPr>
            </w:pPr>
            <w:r w:rsidRPr="00124B7C">
              <w:rPr>
                <w:b/>
              </w:rPr>
              <w:t>Ценовое предложение</w:t>
            </w:r>
          </w:p>
        </w:tc>
      </w:tr>
      <w:tr w:rsidR="007051BF" w:rsidRPr="00124B7C" w14:paraId="39357022" w14:textId="77777777" w:rsidTr="009D1444">
        <w:trPr>
          <w:jc w:val="center"/>
        </w:trPr>
        <w:tc>
          <w:tcPr>
            <w:tcW w:w="1277" w:type="dxa"/>
            <w:vAlign w:val="center"/>
          </w:tcPr>
          <w:p w14:paraId="25D707EB" w14:textId="77777777" w:rsidR="007051BF" w:rsidRPr="00124B7C" w:rsidRDefault="007051BF" w:rsidP="001920D7">
            <w:pPr>
              <w:numPr>
                <w:ilvl w:val="0"/>
                <w:numId w:val="25"/>
              </w:numPr>
              <w:ind w:left="0" w:firstLine="0"/>
              <w:contextualSpacing/>
              <w:jc w:val="center"/>
            </w:pPr>
          </w:p>
        </w:tc>
        <w:tc>
          <w:tcPr>
            <w:tcW w:w="5430" w:type="dxa"/>
          </w:tcPr>
          <w:p w14:paraId="45579970" w14:textId="77777777" w:rsidR="007051BF" w:rsidRPr="00124B7C" w:rsidRDefault="007051BF" w:rsidP="007051BF">
            <w:pPr>
              <w:jc w:val="center"/>
            </w:pPr>
            <w:r w:rsidRPr="00124B7C">
              <w:t>Письмо о подаче оферты</w:t>
            </w:r>
          </w:p>
          <w:p w14:paraId="4CA63A13" w14:textId="77777777" w:rsidR="007051BF" w:rsidRPr="00124B7C" w:rsidRDefault="007051BF" w:rsidP="007051BF">
            <w:pPr>
              <w:jc w:val="center"/>
              <w:rPr>
                <w:rFonts w:eastAsiaTheme="majorEastAsia"/>
                <w:color w:val="000000"/>
              </w:rPr>
            </w:pPr>
            <w:r w:rsidRPr="00124B7C">
              <w:rPr>
                <w:color w:val="000000"/>
              </w:rPr>
              <w:t xml:space="preserve">Типовая форма и инструкция по заполнению приведены в Разделе 10 настоящей Закупочной </w:t>
            </w:r>
            <w:r w:rsidRPr="00124B7C">
              <w:rPr>
                <w:color w:val="000000"/>
              </w:rPr>
              <w:lastRenderedPageBreak/>
              <w:t>документации</w:t>
            </w:r>
          </w:p>
        </w:tc>
        <w:tc>
          <w:tcPr>
            <w:tcW w:w="3041" w:type="dxa"/>
          </w:tcPr>
          <w:p w14:paraId="200EC352" w14:textId="77777777" w:rsidR="007051BF" w:rsidRPr="00124B7C" w:rsidRDefault="007051BF" w:rsidP="007051BF">
            <w:pPr>
              <w:jc w:val="center"/>
            </w:pPr>
            <w:r w:rsidRPr="00124B7C">
              <w:lastRenderedPageBreak/>
              <w:t>«Оферта»</w:t>
            </w:r>
          </w:p>
        </w:tc>
        <w:tc>
          <w:tcPr>
            <w:tcW w:w="1476" w:type="dxa"/>
            <w:vAlign w:val="center"/>
          </w:tcPr>
          <w:p w14:paraId="7167E126" w14:textId="77777777" w:rsidR="007051BF" w:rsidRPr="00124B7C" w:rsidRDefault="007051BF" w:rsidP="007051BF">
            <w:pPr>
              <w:jc w:val="center"/>
            </w:pPr>
            <w:r w:rsidRPr="00124B7C">
              <w:rPr>
                <w:lang w:val="en-US"/>
              </w:rPr>
              <w:t>Doc</w:t>
            </w:r>
            <w:r w:rsidRPr="00124B7C">
              <w:t>, Pdf</w:t>
            </w:r>
          </w:p>
        </w:tc>
      </w:tr>
      <w:tr w:rsidR="007051BF" w:rsidRPr="00124B7C" w14:paraId="5792157F" w14:textId="77777777" w:rsidTr="009D1444">
        <w:trPr>
          <w:jc w:val="center"/>
        </w:trPr>
        <w:tc>
          <w:tcPr>
            <w:tcW w:w="1277" w:type="dxa"/>
            <w:vAlign w:val="center"/>
          </w:tcPr>
          <w:p w14:paraId="521B8F9C" w14:textId="77777777" w:rsidR="007051BF" w:rsidRPr="00124B7C" w:rsidRDefault="007051BF" w:rsidP="001920D7">
            <w:pPr>
              <w:numPr>
                <w:ilvl w:val="0"/>
                <w:numId w:val="25"/>
              </w:numPr>
              <w:ind w:left="0" w:firstLine="0"/>
              <w:contextualSpacing/>
              <w:jc w:val="center"/>
            </w:pPr>
          </w:p>
        </w:tc>
        <w:tc>
          <w:tcPr>
            <w:tcW w:w="5430" w:type="dxa"/>
            <w:vAlign w:val="center"/>
          </w:tcPr>
          <w:p w14:paraId="0661238D" w14:textId="77777777" w:rsidR="007051BF" w:rsidRPr="00124B7C" w:rsidRDefault="007051BF" w:rsidP="007051BF">
            <w:pPr>
              <w:jc w:val="center"/>
              <w:rPr>
                <w:color w:val="000000"/>
              </w:rPr>
            </w:pPr>
            <w:r w:rsidRPr="00124B7C">
              <w:rPr>
                <w:color w:val="000000"/>
              </w:rPr>
              <w:t xml:space="preserve">Спецификация (Коммерческое предложение на поставку товаров) </w:t>
            </w:r>
          </w:p>
          <w:p w14:paraId="579D7D76" w14:textId="77777777" w:rsidR="007051BF" w:rsidRPr="00124B7C" w:rsidRDefault="007051BF" w:rsidP="007051BF">
            <w:pPr>
              <w:jc w:val="center"/>
              <w:rPr>
                <w:color w:val="000000"/>
              </w:rPr>
            </w:pPr>
            <w:r w:rsidRPr="00124B7C">
              <w:rPr>
                <w:color w:val="000000"/>
              </w:rPr>
              <w:t>(для МТР)</w:t>
            </w:r>
          </w:p>
          <w:p w14:paraId="4FE2FC45" w14:textId="77777777" w:rsidR="007051BF" w:rsidRPr="00124B7C" w:rsidRDefault="007051BF" w:rsidP="007051BF">
            <w:pPr>
              <w:jc w:val="center"/>
              <w:rPr>
                <w:color w:val="000000"/>
              </w:rPr>
            </w:pPr>
            <w:r w:rsidRPr="00124B7C">
              <w:rPr>
                <w:color w:val="000000"/>
              </w:rPr>
              <w:t xml:space="preserve">Типовая форма и инструкция по заполнению приведены в Разделе 10 настоящей Закупочной документации  </w:t>
            </w:r>
          </w:p>
          <w:p w14:paraId="51F4CC31" w14:textId="77777777" w:rsidR="007051BF" w:rsidRPr="00124B7C" w:rsidRDefault="007051BF" w:rsidP="007051BF">
            <w:pPr>
              <w:jc w:val="center"/>
              <w:rPr>
                <w:rFonts w:eastAsiaTheme="majorEastAsia"/>
                <w:color w:val="000000"/>
              </w:rPr>
            </w:pPr>
          </w:p>
        </w:tc>
        <w:tc>
          <w:tcPr>
            <w:tcW w:w="3041" w:type="dxa"/>
            <w:vAlign w:val="center"/>
          </w:tcPr>
          <w:p w14:paraId="374A4792" w14:textId="77777777" w:rsidR="007051BF" w:rsidRPr="00124B7C" w:rsidRDefault="007051BF" w:rsidP="007051BF">
            <w:pPr>
              <w:jc w:val="center"/>
            </w:pPr>
            <w:r w:rsidRPr="00124B7C">
              <w:t>Спецификация (Коммерческое предложение на поставку товаров)</w:t>
            </w:r>
          </w:p>
        </w:tc>
        <w:tc>
          <w:tcPr>
            <w:tcW w:w="1476" w:type="dxa"/>
            <w:vAlign w:val="center"/>
          </w:tcPr>
          <w:p w14:paraId="37A888BA" w14:textId="77777777" w:rsidR="007051BF" w:rsidRPr="00124B7C" w:rsidRDefault="007051BF" w:rsidP="007051BF">
            <w:pPr>
              <w:jc w:val="center"/>
            </w:pPr>
            <w:r w:rsidRPr="00124B7C">
              <w:rPr>
                <w:lang w:val="en-US"/>
              </w:rPr>
              <w:t>Xml</w:t>
            </w:r>
          </w:p>
        </w:tc>
      </w:tr>
      <w:tr w:rsidR="007051BF" w:rsidRPr="00124B7C" w14:paraId="0B4C3B74" w14:textId="77777777" w:rsidTr="009D1444">
        <w:trPr>
          <w:jc w:val="center"/>
        </w:trPr>
        <w:tc>
          <w:tcPr>
            <w:tcW w:w="1277" w:type="dxa"/>
            <w:vAlign w:val="center"/>
          </w:tcPr>
          <w:p w14:paraId="1A4F7F62" w14:textId="77777777" w:rsidR="007051BF" w:rsidRPr="00124B7C" w:rsidRDefault="007051BF" w:rsidP="001920D7">
            <w:pPr>
              <w:numPr>
                <w:ilvl w:val="0"/>
                <w:numId w:val="25"/>
              </w:numPr>
              <w:ind w:left="0" w:firstLine="0"/>
              <w:contextualSpacing/>
              <w:jc w:val="center"/>
            </w:pPr>
          </w:p>
        </w:tc>
        <w:tc>
          <w:tcPr>
            <w:tcW w:w="5430" w:type="dxa"/>
            <w:vAlign w:val="center"/>
          </w:tcPr>
          <w:p w14:paraId="76D688B2" w14:textId="77777777" w:rsidR="007051BF" w:rsidRPr="00124B7C" w:rsidRDefault="007051BF" w:rsidP="007051BF">
            <w:pPr>
              <w:jc w:val="center"/>
              <w:rPr>
                <w:color w:val="000000"/>
              </w:rPr>
            </w:pPr>
            <w:r w:rsidRPr="00124B7C">
              <w:rPr>
                <w:color w:val="000000"/>
              </w:rPr>
              <w:t>Сводная таблица стоимости работ, услуг</w:t>
            </w:r>
          </w:p>
          <w:p w14:paraId="1F471A6A" w14:textId="77777777" w:rsidR="007051BF" w:rsidRPr="00124B7C" w:rsidRDefault="007051BF" w:rsidP="007051BF">
            <w:pPr>
              <w:jc w:val="center"/>
              <w:rPr>
                <w:color w:val="000000"/>
              </w:rPr>
            </w:pPr>
            <w:r w:rsidRPr="00124B7C">
              <w:rPr>
                <w:color w:val="000000"/>
              </w:rPr>
              <w:t>(для работ/услуг)</w:t>
            </w:r>
          </w:p>
          <w:p w14:paraId="05CD10D4" w14:textId="77777777" w:rsidR="007051BF" w:rsidRPr="00124B7C" w:rsidRDefault="007051BF" w:rsidP="007051BF">
            <w:pPr>
              <w:jc w:val="center"/>
              <w:rPr>
                <w:color w:val="000000"/>
              </w:rPr>
            </w:pPr>
            <w:r w:rsidRPr="00124B7C">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270B50F6" w14:textId="77777777" w:rsidR="007051BF" w:rsidRPr="00124B7C" w:rsidRDefault="007051BF" w:rsidP="007051BF">
            <w:pPr>
              <w:jc w:val="center"/>
            </w:pPr>
            <w:r w:rsidRPr="00124B7C">
              <w:rPr>
                <w:color w:val="000000"/>
              </w:rPr>
              <w:t>Сводная таблица стоимости работ, услуг</w:t>
            </w:r>
          </w:p>
        </w:tc>
        <w:tc>
          <w:tcPr>
            <w:tcW w:w="1476" w:type="dxa"/>
            <w:vAlign w:val="center"/>
          </w:tcPr>
          <w:p w14:paraId="782DACD4" w14:textId="77777777" w:rsidR="007051BF" w:rsidRPr="00124B7C" w:rsidRDefault="007051BF" w:rsidP="007051BF">
            <w:pPr>
              <w:jc w:val="center"/>
              <w:rPr>
                <w:lang w:val="en-US"/>
              </w:rPr>
            </w:pPr>
            <w:r w:rsidRPr="00124B7C">
              <w:rPr>
                <w:lang w:val="en-US"/>
              </w:rPr>
              <w:t>Xml</w:t>
            </w:r>
          </w:p>
        </w:tc>
      </w:tr>
    </w:tbl>
    <w:p w14:paraId="06917D21" w14:textId="77777777" w:rsidR="00B33948" w:rsidRDefault="00B33948" w:rsidP="00B33948">
      <w:pPr>
        <w:pStyle w:val="af8"/>
        <w:ind w:left="1440"/>
        <w:contextualSpacing w:val="0"/>
        <w:jc w:val="both"/>
      </w:pPr>
    </w:p>
    <w:p w14:paraId="167A0001" w14:textId="77777777" w:rsidR="00B33948" w:rsidRDefault="00B33948" w:rsidP="001920D7">
      <w:pPr>
        <w:pStyle w:val="af8"/>
        <w:numPr>
          <w:ilvl w:val="2"/>
          <w:numId w:val="32"/>
        </w:numPr>
        <w:ind w:left="1134" w:hanging="1134"/>
        <w:contextualSpacing w:val="0"/>
        <w:jc w:val="both"/>
      </w:pPr>
      <w:r w:rsidRPr="00B33948">
        <w:t>Документы, предусмотренные пунктами 6.</w:t>
      </w:r>
      <w:r w:rsidR="00873C15">
        <w:t>9</w:t>
      </w:r>
      <w:r w:rsidRPr="00B33948">
        <w:t>, 6.1</w:t>
      </w:r>
      <w:r w:rsidR="00595E90">
        <w:t>0</w:t>
      </w:r>
      <w:r w:rsidRPr="00B33948">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15EF5DC" w14:textId="77777777" w:rsidR="00205ACB" w:rsidRDefault="00205ACB" w:rsidP="001920D7">
      <w:pPr>
        <w:pStyle w:val="af8"/>
        <w:numPr>
          <w:ilvl w:val="2"/>
          <w:numId w:val="32"/>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30AEE6A" w14:textId="77777777" w:rsidR="008E3ABD" w:rsidRPr="00C15010" w:rsidRDefault="008E3ABD" w:rsidP="001920D7">
      <w:pPr>
        <w:pStyle w:val="af8"/>
        <w:numPr>
          <w:ilvl w:val="2"/>
          <w:numId w:val="32"/>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p>
    <w:p w14:paraId="256904CB" w14:textId="77777777" w:rsidR="00B907D0" w:rsidRPr="002E2BE8" w:rsidRDefault="00B907D0" w:rsidP="00892931">
      <w:pPr>
        <w:pStyle w:val="af8"/>
        <w:ind w:left="1134"/>
        <w:contextualSpacing w:val="0"/>
        <w:jc w:val="both"/>
      </w:pPr>
    </w:p>
    <w:p w14:paraId="48E9A0A2" w14:textId="77777777" w:rsidR="009944E5" w:rsidRDefault="00EC574E" w:rsidP="001920D7">
      <w:pPr>
        <w:pStyle w:val="af8"/>
        <w:numPr>
          <w:ilvl w:val="1"/>
          <w:numId w:val="20"/>
        </w:numPr>
        <w:ind w:left="1134" w:hanging="1134"/>
        <w:contextualSpacing w:val="0"/>
        <w:outlineLvl w:val="1"/>
        <w:rPr>
          <w:b/>
        </w:rPr>
      </w:pPr>
      <w:bookmarkStart w:id="340" w:name="_Toc422210018"/>
      <w:bookmarkStart w:id="341" w:name="_Toc422226838"/>
      <w:bookmarkStart w:id="342" w:name="_Toc422244190"/>
      <w:bookmarkStart w:id="343" w:name="_Toc515552731"/>
      <w:bookmarkStart w:id="344" w:name="_Toc524683001"/>
      <w:bookmarkStart w:id="345" w:name="_Toc72830190"/>
      <w:bookmarkStart w:id="346" w:name="_Toc73367837"/>
      <w:r w:rsidRPr="002E2BE8">
        <w:rPr>
          <w:b/>
        </w:rPr>
        <w:t xml:space="preserve">Требования к документам, подтверждающим соответствие Участника </w:t>
      </w:r>
      <w:r w:rsidR="00E8142F">
        <w:rPr>
          <w:b/>
        </w:rPr>
        <w:t>закупки</w:t>
      </w:r>
      <w:bookmarkEnd w:id="340"/>
      <w:bookmarkEnd w:id="341"/>
      <w:bookmarkEnd w:id="342"/>
      <w:bookmarkEnd w:id="343"/>
      <w:bookmarkEnd w:id="344"/>
      <w:bookmarkEnd w:id="345"/>
      <w:bookmarkEnd w:id="346"/>
    </w:p>
    <w:p w14:paraId="45C44C3B" w14:textId="77777777" w:rsidR="00B13CF5" w:rsidRPr="002A6F1D" w:rsidRDefault="00B13CF5" w:rsidP="001920D7">
      <w:pPr>
        <w:pStyle w:val="af8"/>
        <w:numPr>
          <w:ilvl w:val="2"/>
          <w:numId w:val="28"/>
        </w:numPr>
        <w:ind w:left="1134" w:hanging="1134"/>
        <w:contextualSpacing w:val="0"/>
        <w:outlineLvl w:val="1"/>
        <w:rPr>
          <w:b/>
        </w:rPr>
      </w:pPr>
      <w:bookmarkStart w:id="347" w:name="_Ref316310466"/>
      <w:bookmarkStart w:id="348" w:name="_Toc524683002"/>
      <w:bookmarkStart w:id="349" w:name="_Toc72830191"/>
      <w:bookmarkStart w:id="350" w:name="_Toc73367838"/>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347"/>
      <w:bookmarkEnd w:id="348"/>
      <w:bookmarkEnd w:id="349"/>
      <w:bookmarkEnd w:id="350"/>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A6F1D" w:rsidRPr="004911C6" w14:paraId="7BEE2114" w14:textId="77777777" w:rsidTr="00FA5C37">
        <w:trPr>
          <w:trHeight w:val="225"/>
          <w:tblHeader/>
        </w:trPr>
        <w:tc>
          <w:tcPr>
            <w:tcW w:w="568" w:type="dxa"/>
            <w:vMerge w:val="restart"/>
            <w:shd w:val="clear" w:color="auto" w:fill="D9D9D9" w:themeFill="background1" w:themeFillShade="D9"/>
            <w:vAlign w:val="center"/>
          </w:tcPr>
          <w:p w14:paraId="16AD440F" w14:textId="77777777" w:rsidR="002A6F1D" w:rsidRPr="004911C6" w:rsidRDefault="002A6F1D" w:rsidP="000951A6">
            <w:pPr>
              <w:spacing w:before="120" w:after="120"/>
              <w:rPr>
                <w:b/>
                <w:bCs/>
                <w:sz w:val="16"/>
                <w:szCs w:val="16"/>
              </w:rPr>
            </w:pPr>
            <w:r w:rsidRPr="004911C6">
              <w:rPr>
                <w:b/>
                <w:bCs/>
                <w:sz w:val="16"/>
                <w:szCs w:val="16"/>
              </w:rPr>
              <w:t>№</w:t>
            </w:r>
          </w:p>
          <w:p w14:paraId="1018B803" w14:textId="77777777" w:rsidR="002A6F1D" w:rsidRPr="004911C6" w:rsidRDefault="002A6F1D" w:rsidP="000951A6">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1F580649" w14:textId="77777777" w:rsidR="002A6F1D" w:rsidRPr="00F734D9" w:rsidRDefault="002A6F1D" w:rsidP="000951A6">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0EF5E508" w14:textId="77777777" w:rsidR="002A6F1D" w:rsidRPr="00F734D9" w:rsidRDefault="002A6F1D" w:rsidP="000951A6">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0A601477" w14:textId="77777777" w:rsidR="002A6F1D" w:rsidRPr="00822AA7" w:rsidRDefault="002A6F1D" w:rsidP="000951A6">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22FDC152" w14:textId="77777777" w:rsidR="002A6F1D" w:rsidRPr="008F19B8" w:rsidRDefault="002A6F1D" w:rsidP="000951A6">
            <w:pPr>
              <w:spacing w:before="120" w:after="120"/>
              <w:jc w:val="center"/>
              <w:rPr>
                <w:b/>
                <w:snapToGrid w:val="0"/>
                <w:color w:val="000000"/>
                <w:sz w:val="20"/>
                <w:szCs w:val="20"/>
              </w:rPr>
            </w:pPr>
            <w:r w:rsidRPr="008F19B8">
              <w:rPr>
                <w:b/>
                <w:snapToGrid w:val="0"/>
                <w:color w:val="000000"/>
                <w:sz w:val="20"/>
                <w:szCs w:val="20"/>
              </w:rPr>
              <w:t>Примечание</w:t>
            </w:r>
          </w:p>
        </w:tc>
      </w:tr>
      <w:tr w:rsidR="002A6F1D" w:rsidRPr="00921675" w14:paraId="022CE344" w14:textId="77777777" w:rsidTr="00FA5C37">
        <w:trPr>
          <w:trHeight w:val="225"/>
          <w:tblHeader/>
        </w:trPr>
        <w:tc>
          <w:tcPr>
            <w:tcW w:w="568" w:type="dxa"/>
            <w:vMerge/>
            <w:shd w:val="clear" w:color="auto" w:fill="D9D9D9" w:themeFill="background1" w:themeFillShade="D9"/>
            <w:vAlign w:val="center"/>
          </w:tcPr>
          <w:p w14:paraId="7978089A" w14:textId="77777777" w:rsidR="002A6F1D" w:rsidRPr="00921675" w:rsidRDefault="002A6F1D" w:rsidP="000951A6">
            <w:pPr>
              <w:spacing w:before="120" w:after="120"/>
              <w:ind w:firstLine="567"/>
              <w:jc w:val="center"/>
              <w:rPr>
                <w:b/>
                <w:bCs/>
                <w:sz w:val="16"/>
                <w:szCs w:val="16"/>
              </w:rPr>
            </w:pPr>
          </w:p>
        </w:tc>
        <w:tc>
          <w:tcPr>
            <w:tcW w:w="3402" w:type="dxa"/>
            <w:vMerge/>
            <w:shd w:val="clear" w:color="auto" w:fill="D9D9D9" w:themeFill="background1" w:themeFillShade="D9"/>
            <w:vAlign w:val="center"/>
          </w:tcPr>
          <w:p w14:paraId="0CEF0465" w14:textId="77777777" w:rsidR="002A6F1D" w:rsidRPr="00EA78E1" w:rsidRDefault="002A6F1D" w:rsidP="000951A6">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48884153" w14:textId="77777777" w:rsidR="002A6F1D" w:rsidRPr="00EA78E1" w:rsidRDefault="002A6F1D" w:rsidP="000951A6">
            <w:pPr>
              <w:ind w:left="-109" w:right="-109"/>
              <w:jc w:val="center"/>
              <w:rPr>
                <w:snapToGrid w:val="0"/>
                <w:color w:val="000000"/>
                <w:sz w:val="16"/>
                <w:szCs w:val="16"/>
              </w:rPr>
            </w:pPr>
          </w:p>
        </w:tc>
        <w:tc>
          <w:tcPr>
            <w:tcW w:w="1276" w:type="dxa"/>
            <w:shd w:val="clear" w:color="auto" w:fill="D9D9D9" w:themeFill="background1" w:themeFillShade="D9"/>
          </w:tcPr>
          <w:p w14:paraId="2E3EF48E" w14:textId="77777777" w:rsidR="002A6F1D" w:rsidRPr="00822AA7" w:rsidRDefault="002A6F1D" w:rsidP="000951A6">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4038B88A" w14:textId="77777777" w:rsidR="002A6F1D" w:rsidRPr="00822AA7" w:rsidRDefault="002A6F1D" w:rsidP="000951A6">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5B0C4E83" w14:textId="77777777" w:rsidR="002A6F1D" w:rsidRPr="008F19B8" w:rsidRDefault="002A6F1D" w:rsidP="000951A6">
            <w:pPr>
              <w:spacing w:before="120" w:after="120"/>
              <w:jc w:val="center"/>
              <w:rPr>
                <w:b/>
                <w:snapToGrid w:val="0"/>
                <w:color w:val="000000"/>
                <w:sz w:val="16"/>
                <w:szCs w:val="16"/>
              </w:rPr>
            </w:pPr>
          </w:p>
        </w:tc>
      </w:tr>
      <w:tr w:rsidR="002A6F1D" w:rsidRPr="00921675" w14:paraId="56B0C568" w14:textId="77777777" w:rsidTr="00FA5C37">
        <w:tc>
          <w:tcPr>
            <w:tcW w:w="568" w:type="dxa"/>
            <w:shd w:val="clear" w:color="auto" w:fill="D9D9D9" w:themeFill="background1" w:themeFillShade="D9"/>
          </w:tcPr>
          <w:p w14:paraId="0F175BDB" w14:textId="77777777" w:rsidR="002A6F1D" w:rsidRPr="00066461" w:rsidRDefault="002A6F1D" w:rsidP="000951A6">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0E2BA439" w14:textId="77777777" w:rsidR="002A6F1D" w:rsidRPr="00066461" w:rsidRDefault="002A6F1D" w:rsidP="000951A6">
            <w:pPr>
              <w:spacing w:after="60"/>
              <w:jc w:val="both"/>
              <w:rPr>
                <w:snapToGrid w:val="0"/>
                <w:color w:val="000000"/>
                <w:sz w:val="16"/>
                <w:szCs w:val="16"/>
              </w:rPr>
            </w:pPr>
            <w:r>
              <w:rPr>
                <w:snapToGrid w:val="0"/>
                <w:color w:val="000000"/>
                <w:sz w:val="16"/>
                <w:szCs w:val="16"/>
              </w:rPr>
              <w:t>Декларация о соответствии</w:t>
            </w:r>
          </w:p>
        </w:tc>
        <w:tc>
          <w:tcPr>
            <w:tcW w:w="992" w:type="dxa"/>
            <w:shd w:val="clear" w:color="auto" w:fill="D9D9D9" w:themeFill="background1" w:themeFillShade="D9"/>
          </w:tcPr>
          <w:p w14:paraId="3B47EA03" w14:textId="77777777" w:rsidR="002A6F1D" w:rsidRPr="00066461" w:rsidRDefault="002A6F1D" w:rsidP="000951A6">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0E93D9F" w14:textId="77777777" w:rsidR="002A6F1D" w:rsidRPr="008819E7" w:rsidRDefault="002A6F1D" w:rsidP="000951A6">
            <w:pPr>
              <w:spacing w:after="60"/>
              <w:jc w:val="center"/>
              <w:rPr>
                <w:b/>
                <w:snapToGrid w:val="0"/>
                <w:color w:val="000000"/>
              </w:rPr>
            </w:pPr>
            <w:r w:rsidRPr="008819E7">
              <w:rPr>
                <w:b/>
                <w:snapToGrid w:val="0"/>
                <w:color w:val="000000"/>
              </w:rPr>
              <w:t>+</w:t>
            </w:r>
          </w:p>
        </w:tc>
        <w:tc>
          <w:tcPr>
            <w:tcW w:w="1134" w:type="dxa"/>
            <w:shd w:val="clear" w:color="auto" w:fill="D9D9D9" w:themeFill="background1" w:themeFillShade="D9"/>
          </w:tcPr>
          <w:p w14:paraId="1EEDD002" w14:textId="77777777" w:rsidR="002A6F1D" w:rsidRPr="008819E7" w:rsidRDefault="002A6F1D" w:rsidP="000951A6">
            <w:pPr>
              <w:spacing w:after="60"/>
              <w:jc w:val="center"/>
              <w:rPr>
                <w:b/>
                <w:snapToGrid w:val="0"/>
                <w:color w:val="000000"/>
              </w:rPr>
            </w:pPr>
            <w:r w:rsidRPr="008819E7">
              <w:rPr>
                <w:b/>
                <w:snapToGrid w:val="0"/>
                <w:color w:val="000000"/>
              </w:rPr>
              <w:t>-</w:t>
            </w:r>
          </w:p>
        </w:tc>
        <w:tc>
          <w:tcPr>
            <w:tcW w:w="2376" w:type="dxa"/>
            <w:shd w:val="clear" w:color="auto" w:fill="D9D9D9" w:themeFill="background1" w:themeFillShade="D9"/>
          </w:tcPr>
          <w:p w14:paraId="2451AF00" w14:textId="4C54374F" w:rsidR="002A6F1D" w:rsidRDefault="002A6F1D" w:rsidP="000951A6">
            <w:pPr>
              <w:spacing w:after="60"/>
              <w:jc w:val="both"/>
              <w:rPr>
                <w:sz w:val="16"/>
                <w:szCs w:val="16"/>
              </w:rPr>
            </w:pPr>
            <w:r w:rsidRPr="00CA6156">
              <w:rPr>
                <w:sz w:val="16"/>
                <w:szCs w:val="16"/>
                <w:u w:val="single"/>
              </w:rPr>
              <w:t>Предоставление документа является обязательным</w:t>
            </w:r>
            <w:r>
              <w:rPr>
                <w:sz w:val="16"/>
                <w:szCs w:val="16"/>
              </w:rPr>
              <w:t xml:space="preserve"> </w:t>
            </w:r>
            <w:r w:rsidRPr="009762D7">
              <w:rPr>
                <w:sz w:val="16"/>
                <w:szCs w:val="16"/>
                <w:u w:val="single"/>
              </w:rPr>
              <w:t>(форм</w:t>
            </w:r>
            <w:r w:rsidR="009762D7" w:rsidRPr="009762D7">
              <w:rPr>
                <w:sz w:val="16"/>
                <w:szCs w:val="16"/>
                <w:u w:val="single"/>
              </w:rPr>
              <w:t>ируется на ЭТП)</w:t>
            </w:r>
            <w:r>
              <w:rPr>
                <w:sz w:val="16"/>
                <w:szCs w:val="16"/>
              </w:rPr>
              <w:t xml:space="preserve"> - </w:t>
            </w:r>
            <w:r w:rsidRPr="004E587B">
              <w:rPr>
                <w:sz w:val="16"/>
                <w:szCs w:val="16"/>
              </w:rPr>
              <w:t>декларация, подтверждающая на дату подачи заявки на участие в закупке:</w:t>
            </w:r>
          </w:p>
          <w:p w14:paraId="6CB35768" w14:textId="77777777" w:rsidR="002A6F1D" w:rsidRPr="00F22754" w:rsidRDefault="002A6F1D" w:rsidP="000951A6">
            <w:pPr>
              <w:spacing w:after="60"/>
              <w:jc w:val="both"/>
              <w:rPr>
                <w:sz w:val="16"/>
                <w:szCs w:val="16"/>
              </w:rPr>
            </w:pPr>
            <w:r w:rsidRPr="00F22754">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72D2AC4" w14:textId="77777777" w:rsidR="002A6F1D" w:rsidRPr="00F22754" w:rsidRDefault="002A6F1D" w:rsidP="000951A6">
            <w:pPr>
              <w:spacing w:after="60"/>
              <w:jc w:val="both"/>
              <w:rPr>
                <w:sz w:val="16"/>
                <w:szCs w:val="16"/>
              </w:rPr>
            </w:pPr>
            <w:r w:rsidRPr="00F22754">
              <w:rPr>
                <w:sz w:val="16"/>
                <w:szCs w:val="16"/>
              </w:rPr>
              <w:t>б)</w:t>
            </w:r>
            <w:r>
              <w:rPr>
                <w:sz w:val="16"/>
                <w:szCs w:val="16"/>
              </w:rPr>
              <w:t xml:space="preserve"> </w:t>
            </w:r>
            <w:r w:rsidRPr="00F22754">
              <w:rPr>
                <w:sz w:val="16"/>
                <w:szCs w:val="16"/>
              </w:rPr>
              <w:t xml:space="preserve">неприостановление деятельности участника закупки в порядке, установленном </w:t>
            </w:r>
            <w:hyperlink r:id="rId20" w:history="1">
              <w:r w:rsidRPr="00F22754">
                <w:rPr>
                  <w:rStyle w:val="ac"/>
                  <w:sz w:val="16"/>
                  <w:szCs w:val="16"/>
                </w:rPr>
                <w:t>Кодексом</w:t>
              </w:r>
            </w:hyperlink>
            <w:r w:rsidRPr="00F22754">
              <w:rPr>
                <w:sz w:val="16"/>
                <w:szCs w:val="16"/>
              </w:rPr>
              <w:t xml:space="preserve"> Российской Федерации об административных </w:t>
            </w:r>
            <w:r w:rsidRPr="00F22754">
              <w:rPr>
                <w:sz w:val="16"/>
                <w:szCs w:val="16"/>
              </w:rPr>
              <w:lastRenderedPageBreak/>
              <w:t>правонарушениях;</w:t>
            </w:r>
          </w:p>
          <w:p w14:paraId="5ACE6FF4" w14:textId="77777777" w:rsidR="002A6F1D" w:rsidRPr="00F22754" w:rsidRDefault="002A6F1D" w:rsidP="000951A6">
            <w:pPr>
              <w:spacing w:after="60"/>
              <w:jc w:val="both"/>
              <w:rPr>
                <w:sz w:val="16"/>
                <w:szCs w:val="16"/>
              </w:rPr>
            </w:pPr>
            <w:r w:rsidRPr="00F22754">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1" w:history="1">
              <w:r w:rsidRPr="00F22754">
                <w:rPr>
                  <w:rStyle w:val="ac"/>
                  <w:sz w:val="16"/>
                  <w:szCs w:val="16"/>
                </w:rPr>
                <w:t>законодательством</w:t>
              </w:r>
            </w:hyperlink>
            <w:r w:rsidRPr="00F22754">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2" w:history="1">
              <w:r w:rsidRPr="00F22754">
                <w:rPr>
                  <w:rStyle w:val="ac"/>
                  <w:sz w:val="16"/>
                  <w:szCs w:val="16"/>
                </w:rPr>
                <w:t>законодательством</w:t>
              </w:r>
            </w:hyperlink>
            <w:r w:rsidRPr="00F22754">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CA9B9CF" w14:textId="77777777" w:rsidR="002A6F1D" w:rsidRPr="00F22754" w:rsidRDefault="002A6F1D" w:rsidP="000951A6">
            <w:pPr>
              <w:spacing w:after="60"/>
              <w:jc w:val="both"/>
              <w:rPr>
                <w:sz w:val="16"/>
                <w:szCs w:val="16"/>
              </w:rPr>
            </w:pPr>
            <w:r w:rsidRPr="00F22754">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3" w:history="1">
              <w:r w:rsidRPr="00981C4D">
                <w:rPr>
                  <w:sz w:val="16"/>
                  <w:szCs w:val="16"/>
                </w:rPr>
                <w:t>статьями 289</w:t>
              </w:r>
            </w:hyperlink>
            <w:r w:rsidRPr="00F22754">
              <w:rPr>
                <w:sz w:val="16"/>
                <w:szCs w:val="16"/>
              </w:rPr>
              <w:t xml:space="preserve">, </w:t>
            </w:r>
            <w:hyperlink r:id="rId24" w:history="1">
              <w:r w:rsidRPr="00981C4D">
                <w:rPr>
                  <w:sz w:val="16"/>
                  <w:szCs w:val="16"/>
                </w:rPr>
                <w:t>290</w:t>
              </w:r>
            </w:hyperlink>
            <w:r w:rsidRPr="00F22754">
              <w:rPr>
                <w:sz w:val="16"/>
                <w:szCs w:val="16"/>
              </w:rPr>
              <w:t xml:space="preserve">, </w:t>
            </w:r>
            <w:hyperlink r:id="rId25" w:history="1">
              <w:r w:rsidRPr="00981C4D">
                <w:rPr>
                  <w:sz w:val="16"/>
                  <w:szCs w:val="16"/>
                </w:rPr>
                <w:t>291</w:t>
              </w:r>
            </w:hyperlink>
            <w:r w:rsidRPr="00F22754">
              <w:rPr>
                <w:sz w:val="16"/>
                <w:szCs w:val="16"/>
              </w:rPr>
              <w:t xml:space="preserve">, </w:t>
            </w:r>
            <w:hyperlink r:id="rId26" w:history="1">
              <w:r w:rsidRPr="00981C4D">
                <w:rPr>
                  <w:sz w:val="16"/>
                  <w:szCs w:val="16"/>
                </w:rPr>
                <w:t>291.1</w:t>
              </w:r>
            </w:hyperlink>
            <w:r w:rsidRPr="00F22754">
              <w:rPr>
                <w:sz w:val="16"/>
                <w:szCs w:val="16"/>
              </w:rPr>
              <w:t xml:space="preserve"> Уголовного кодекса Российской Федерации, а также неприменение в отношении указанных физических лиц </w:t>
            </w:r>
            <w:r w:rsidRPr="00F22754">
              <w:rPr>
                <w:sz w:val="16"/>
                <w:szCs w:val="16"/>
              </w:rPr>
              <w:lastRenderedPageBreak/>
              <w:t>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64A0FB1" w14:textId="77777777" w:rsidR="002A6F1D" w:rsidRPr="00F22754" w:rsidRDefault="002A6F1D" w:rsidP="000951A6">
            <w:pPr>
              <w:spacing w:after="60"/>
              <w:jc w:val="both"/>
              <w:rPr>
                <w:sz w:val="16"/>
                <w:szCs w:val="16"/>
              </w:rPr>
            </w:pPr>
            <w:r w:rsidRPr="00F22754">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27" w:history="1">
              <w:r w:rsidRPr="00981C4D">
                <w:rPr>
                  <w:sz w:val="16"/>
                  <w:szCs w:val="16"/>
                </w:rPr>
                <w:t>статьей 19.28</w:t>
              </w:r>
            </w:hyperlink>
            <w:r w:rsidRPr="00F22754">
              <w:rPr>
                <w:sz w:val="16"/>
                <w:szCs w:val="16"/>
              </w:rPr>
              <w:t xml:space="preserve"> Кодекса Российской Федерации об административных правонарушениях;</w:t>
            </w:r>
          </w:p>
          <w:p w14:paraId="7248DCCE" w14:textId="77777777" w:rsidR="002A6F1D" w:rsidRPr="00F22754" w:rsidRDefault="002A6F1D" w:rsidP="000951A6">
            <w:pPr>
              <w:spacing w:after="60"/>
              <w:jc w:val="both"/>
              <w:rPr>
                <w:sz w:val="16"/>
                <w:szCs w:val="16"/>
              </w:rPr>
            </w:pPr>
            <w:r w:rsidRPr="00F22754">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4E587B">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F22754">
              <w:rPr>
                <w:sz w:val="16"/>
                <w:szCs w:val="16"/>
              </w:rPr>
              <w:t>);</w:t>
            </w:r>
          </w:p>
          <w:p w14:paraId="704BAD10" w14:textId="77777777" w:rsidR="002A6F1D" w:rsidRPr="00F22754" w:rsidRDefault="002A6F1D" w:rsidP="000951A6">
            <w:pPr>
              <w:spacing w:after="60"/>
              <w:jc w:val="both"/>
              <w:rPr>
                <w:sz w:val="16"/>
                <w:szCs w:val="16"/>
              </w:rPr>
            </w:pPr>
            <w:r w:rsidRPr="00F22754">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3B441D" w14:textId="77777777" w:rsidR="002A6F1D" w:rsidRPr="004C13B2" w:rsidRDefault="002A6F1D" w:rsidP="000951A6">
            <w:pPr>
              <w:spacing w:after="60"/>
              <w:jc w:val="both"/>
              <w:rPr>
                <w:snapToGrid w:val="0"/>
                <w:sz w:val="16"/>
                <w:szCs w:val="16"/>
              </w:rPr>
            </w:pPr>
            <w:r w:rsidRPr="00F22754">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Pr>
                <w:sz w:val="16"/>
                <w:szCs w:val="16"/>
              </w:rPr>
              <w:t>.</w:t>
            </w:r>
          </w:p>
        </w:tc>
      </w:tr>
      <w:tr w:rsidR="002A6F1D" w:rsidRPr="00921675" w14:paraId="2A764CBD" w14:textId="77777777" w:rsidTr="00FA5C37">
        <w:tc>
          <w:tcPr>
            <w:tcW w:w="568" w:type="dxa"/>
            <w:shd w:val="clear" w:color="auto" w:fill="D9D9D9" w:themeFill="background1" w:themeFillShade="D9"/>
          </w:tcPr>
          <w:p w14:paraId="5691FB73" w14:textId="77777777" w:rsidR="002A6F1D" w:rsidRPr="00066461" w:rsidRDefault="002A6F1D" w:rsidP="000951A6">
            <w:pPr>
              <w:spacing w:after="60"/>
              <w:jc w:val="center"/>
              <w:rPr>
                <w:snapToGrid w:val="0"/>
                <w:color w:val="000000"/>
                <w:sz w:val="16"/>
                <w:szCs w:val="16"/>
              </w:rPr>
            </w:pPr>
            <w:r>
              <w:rPr>
                <w:snapToGrid w:val="0"/>
                <w:color w:val="000000"/>
                <w:sz w:val="16"/>
                <w:szCs w:val="16"/>
              </w:rPr>
              <w:lastRenderedPageBreak/>
              <w:t>2</w:t>
            </w:r>
          </w:p>
        </w:tc>
        <w:tc>
          <w:tcPr>
            <w:tcW w:w="3402" w:type="dxa"/>
            <w:shd w:val="clear" w:color="auto" w:fill="D9D9D9" w:themeFill="background1" w:themeFillShade="D9"/>
          </w:tcPr>
          <w:p w14:paraId="39684E5C" w14:textId="77777777" w:rsidR="002A6F1D" w:rsidRPr="00066461" w:rsidRDefault="002A6F1D" w:rsidP="000951A6">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7192E241" w14:textId="77777777" w:rsidR="002A6F1D" w:rsidRPr="001C356F" w:rsidRDefault="002A6F1D" w:rsidP="000951A6">
            <w:pPr>
              <w:spacing w:after="60"/>
              <w:jc w:val="center"/>
              <w:rPr>
                <w:b/>
                <w:snapToGrid w:val="0"/>
                <w:color w:val="000000"/>
              </w:rPr>
            </w:pPr>
            <w:r w:rsidRPr="001C356F">
              <w:rPr>
                <w:b/>
                <w:snapToGrid w:val="0"/>
                <w:color w:val="000000"/>
              </w:rPr>
              <w:t>-</w:t>
            </w:r>
          </w:p>
        </w:tc>
        <w:tc>
          <w:tcPr>
            <w:tcW w:w="1276" w:type="dxa"/>
            <w:shd w:val="clear" w:color="auto" w:fill="D9D9D9" w:themeFill="background1" w:themeFillShade="D9"/>
          </w:tcPr>
          <w:p w14:paraId="2AFED8B7" w14:textId="77777777" w:rsidR="002A6F1D" w:rsidRPr="00066461" w:rsidRDefault="002A6F1D" w:rsidP="000951A6">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DCCBD20" w14:textId="77777777" w:rsidR="002A6F1D" w:rsidRPr="001C356F" w:rsidRDefault="002A6F1D" w:rsidP="000951A6">
            <w:pPr>
              <w:spacing w:after="60"/>
              <w:jc w:val="center"/>
              <w:rPr>
                <w:b/>
                <w:snapToGrid w:val="0"/>
                <w:color w:val="000000"/>
              </w:rPr>
            </w:pPr>
            <w:r w:rsidRPr="001C356F">
              <w:rPr>
                <w:b/>
                <w:snapToGrid w:val="0"/>
                <w:color w:val="000000"/>
              </w:rPr>
              <w:t>+</w:t>
            </w:r>
          </w:p>
        </w:tc>
        <w:tc>
          <w:tcPr>
            <w:tcW w:w="2376" w:type="dxa"/>
            <w:shd w:val="clear" w:color="auto" w:fill="D9D9D9" w:themeFill="background1" w:themeFillShade="D9"/>
          </w:tcPr>
          <w:p w14:paraId="02802389" w14:textId="77777777" w:rsidR="002A6F1D" w:rsidRPr="004E587B" w:rsidRDefault="002A6F1D" w:rsidP="000951A6">
            <w:pPr>
              <w:spacing w:after="60"/>
              <w:jc w:val="both"/>
              <w:rPr>
                <w:snapToGrid w:val="0"/>
                <w:sz w:val="16"/>
                <w:szCs w:val="16"/>
                <w:u w:val="single"/>
              </w:rPr>
            </w:pPr>
            <w:r w:rsidRPr="00CA6156">
              <w:rPr>
                <w:snapToGrid w:val="0"/>
                <w:sz w:val="16"/>
                <w:szCs w:val="16"/>
                <w:u w:val="single"/>
              </w:rPr>
              <w:t>Предоставление документа является обязательным для юридических лиц.</w:t>
            </w:r>
            <w:r>
              <w:rPr>
                <w:snapToGrid w:val="0"/>
                <w:sz w:val="16"/>
                <w:szCs w:val="16"/>
                <w:u w:val="single"/>
              </w:rPr>
              <w:t xml:space="preserve"> </w:t>
            </w:r>
            <w:r w:rsidRPr="008F19B8">
              <w:rPr>
                <w:snapToGrid w:val="0"/>
                <w:sz w:val="16"/>
                <w:szCs w:val="16"/>
              </w:rPr>
              <w:lastRenderedPageBreak/>
              <w:t>Предоставляется копия с оригинала, выданного регистрирующим органом, в действующей редакции</w:t>
            </w:r>
            <w:r>
              <w:rPr>
                <w:snapToGrid w:val="0"/>
                <w:sz w:val="16"/>
                <w:szCs w:val="16"/>
              </w:rPr>
              <w:t xml:space="preserve">, если участником закупки является юридическое лицо. </w:t>
            </w:r>
          </w:p>
          <w:p w14:paraId="08DFE702" w14:textId="77777777" w:rsidR="002A6F1D" w:rsidRPr="008F19B8" w:rsidRDefault="002A6F1D" w:rsidP="000951A6">
            <w:pPr>
              <w:spacing w:after="60"/>
              <w:jc w:val="both"/>
              <w:rPr>
                <w:snapToGrid w:val="0"/>
                <w:sz w:val="16"/>
                <w:szCs w:val="16"/>
              </w:rPr>
            </w:pPr>
            <w:r w:rsidRPr="008F19B8">
              <w:rPr>
                <w:snapToGrid w:val="0"/>
                <w:sz w:val="16"/>
                <w:szCs w:val="16"/>
              </w:rPr>
              <w:t>Не требуется для товариществ.</w:t>
            </w:r>
          </w:p>
          <w:p w14:paraId="10ADFFF7" w14:textId="77777777" w:rsidR="002A6F1D" w:rsidRPr="00327EAF" w:rsidRDefault="002A6F1D" w:rsidP="000951A6">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предпринимтельства, а стоимость закупки не превышает </w:t>
            </w:r>
            <w:r>
              <w:rPr>
                <w:snapToGrid w:val="0"/>
                <w:color w:val="FF0000"/>
                <w:sz w:val="16"/>
                <w:szCs w:val="16"/>
              </w:rPr>
              <w:t xml:space="preserve"> 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w:t>
            </w:r>
            <w:r w:rsidRPr="004E587B">
              <w:rPr>
                <w:snapToGrid w:val="0"/>
                <w:color w:val="FF0000"/>
                <w:sz w:val="16"/>
                <w:szCs w:val="16"/>
              </w:rPr>
              <w:t>предоставляет гарантийное письмо (форма 12) об</w:t>
            </w:r>
            <w:r w:rsidRPr="00327EAF">
              <w:rPr>
                <w:snapToGrid w:val="0"/>
                <w:color w:val="FF0000"/>
                <w:sz w:val="16"/>
                <w:szCs w:val="16"/>
              </w:rPr>
              <w:t xml:space="preserve"> отсутствии изменений в документах, представленных в рамках участия в Программе партнерства.</w:t>
            </w:r>
          </w:p>
          <w:p w14:paraId="7E414EBB" w14:textId="7CA761C6" w:rsidR="002A6F1D" w:rsidRPr="008F19B8" w:rsidRDefault="002A6F1D" w:rsidP="000951A6">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Pr="00CA6156">
              <w:rPr>
                <w:snapToGrid w:val="0"/>
                <w:color w:val="FF0000"/>
                <w:sz w:val="16"/>
                <w:szCs w:val="16"/>
              </w:rPr>
              <w:t>(форма 1</w:t>
            </w:r>
            <w:r w:rsidR="002D3599">
              <w:rPr>
                <w:snapToGrid w:val="0"/>
                <w:color w:val="FF0000"/>
                <w:sz w:val="16"/>
                <w:szCs w:val="16"/>
              </w:rPr>
              <w:t>8</w:t>
            </w:r>
            <w:r w:rsidRPr="00CA6156">
              <w:rPr>
                <w:snapToGrid w:val="0"/>
                <w:color w:val="FF0000"/>
                <w:sz w:val="16"/>
                <w:szCs w:val="16"/>
              </w:rPr>
              <w:t>)</w:t>
            </w:r>
            <w:r w:rsidRPr="00327EAF">
              <w:rPr>
                <w:snapToGrid w:val="0"/>
                <w:color w:val="FF0000"/>
                <w:sz w:val="16"/>
                <w:szCs w:val="16"/>
              </w:rPr>
              <w:t xml:space="preserve"> об отсутствии изменений в документах и сведениях, представленных в рамках процедуры аккредитации.</w:t>
            </w:r>
          </w:p>
        </w:tc>
      </w:tr>
      <w:tr w:rsidR="002A6F1D" w:rsidRPr="00921675" w14:paraId="345FC80C" w14:textId="77777777" w:rsidTr="00FA5C37">
        <w:tc>
          <w:tcPr>
            <w:tcW w:w="568" w:type="dxa"/>
            <w:shd w:val="clear" w:color="auto" w:fill="D9D9D9" w:themeFill="background1" w:themeFillShade="D9"/>
          </w:tcPr>
          <w:p w14:paraId="176AC701" w14:textId="77777777" w:rsidR="002A6F1D" w:rsidRPr="00066461" w:rsidRDefault="002A6F1D" w:rsidP="000951A6">
            <w:pPr>
              <w:spacing w:after="60"/>
              <w:jc w:val="center"/>
              <w:rPr>
                <w:snapToGrid w:val="0"/>
                <w:color w:val="000000"/>
                <w:sz w:val="16"/>
                <w:szCs w:val="16"/>
              </w:rPr>
            </w:pPr>
            <w:r>
              <w:rPr>
                <w:snapToGrid w:val="0"/>
                <w:color w:val="000000"/>
                <w:sz w:val="16"/>
                <w:szCs w:val="16"/>
              </w:rPr>
              <w:lastRenderedPageBreak/>
              <w:t>3</w:t>
            </w:r>
          </w:p>
        </w:tc>
        <w:tc>
          <w:tcPr>
            <w:tcW w:w="3402" w:type="dxa"/>
            <w:shd w:val="clear" w:color="auto" w:fill="D9D9D9" w:themeFill="background1" w:themeFillShade="D9"/>
          </w:tcPr>
          <w:p w14:paraId="76612AC1" w14:textId="77777777" w:rsidR="002A6F1D" w:rsidRPr="00066461" w:rsidRDefault="002A6F1D" w:rsidP="000951A6">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подтверждающие полномочия лица</w:t>
            </w:r>
            <w:r>
              <w:rPr>
                <w:snapToGrid w:val="0"/>
                <w:color w:val="000000"/>
                <w:sz w:val="16"/>
                <w:szCs w:val="16"/>
              </w:rPr>
              <w:t xml:space="preserve"> действовать от имени Участника закупки, подписывать заявку на участие в закупке или иное предложение Участника </w:t>
            </w:r>
            <w:r w:rsidRPr="003A7952">
              <w:rPr>
                <w:snapToGrid w:val="0"/>
                <w:color w:val="000000"/>
                <w:sz w:val="16"/>
                <w:szCs w:val="16"/>
              </w:rPr>
              <w:t>(в том числе протоколы/решения собрания учредителей/акционеров о назначении руководителя и т.п.).</w:t>
            </w:r>
            <w:r>
              <w:rPr>
                <w:snapToGrid w:val="0"/>
                <w:color w:val="000000"/>
                <w:sz w:val="16"/>
                <w:szCs w:val="16"/>
              </w:rPr>
              <w:t xml:space="preserve"> </w:t>
            </w:r>
            <w:r w:rsidRPr="00FB6C4A">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Pr="003A7952">
              <w:rPr>
                <w:snapToGrid w:val="0"/>
                <w:color w:val="000000"/>
                <w:sz w:val="16"/>
                <w:szCs w:val="16"/>
              </w:rPr>
              <w:t>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08B23390" w14:textId="77777777" w:rsidR="002A6F1D" w:rsidRPr="003A7952" w:rsidRDefault="002A6F1D" w:rsidP="000951A6">
            <w:pPr>
              <w:spacing w:after="60"/>
              <w:jc w:val="center"/>
              <w:rPr>
                <w:b/>
                <w:snapToGrid w:val="0"/>
                <w:color w:val="000000"/>
              </w:rPr>
            </w:pPr>
            <w:r w:rsidRPr="003A7952">
              <w:rPr>
                <w:b/>
                <w:snapToGrid w:val="0"/>
                <w:color w:val="000000"/>
              </w:rPr>
              <w:t>-</w:t>
            </w:r>
          </w:p>
        </w:tc>
        <w:tc>
          <w:tcPr>
            <w:tcW w:w="1276" w:type="dxa"/>
            <w:shd w:val="clear" w:color="auto" w:fill="D9D9D9" w:themeFill="background1" w:themeFillShade="D9"/>
          </w:tcPr>
          <w:p w14:paraId="3770E21F" w14:textId="77777777" w:rsidR="002A6F1D" w:rsidRPr="00066461" w:rsidRDefault="002A6F1D" w:rsidP="000951A6">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09F8BB1" w14:textId="77777777" w:rsidR="002A6F1D" w:rsidRPr="003A7952" w:rsidRDefault="002A6F1D" w:rsidP="000951A6">
            <w:pPr>
              <w:spacing w:after="60"/>
              <w:jc w:val="center"/>
              <w:rPr>
                <w:b/>
                <w:snapToGrid w:val="0"/>
                <w:color w:val="000000"/>
              </w:rPr>
            </w:pPr>
            <w:r w:rsidRPr="003A7952">
              <w:rPr>
                <w:b/>
                <w:snapToGrid w:val="0"/>
                <w:color w:val="000000"/>
              </w:rPr>
              <w:t>+</w:t>
            </w:r>
          </w:p>
        </w:tc>
        <w:tc>
          <w:tcPr>
            <w:tcW w:w="2376" w:type="dxa"/>
            <w:shd w:val="clear" w:color="auto" w:fill="D9D9D9" w:themeFill="background1" w:themeFillShade="D9"/>
          </w:tcPr>
          <w:p w14:paraId="03BEC345" w14:textId="77777777" w:rsidR="002A6F1D" w:rsidRPr="003A7952" w:rsidRDefault="002A6F1D" w:rsidP="000951A6">
            <w:pPr>
              <w:spacing w:after="60"/>
              <w:jc w:val="both"/>
              <w:rPr>
                <w:snapToGrid w:val="0"/>
                <w:sz w:val="16"/>
                <w:szCs w:val="16"/>
                <w:u w:val="single"/>
              </w:rPr>
            </w:pPr>
            <w:r w:rsidRPr="003A7952">
              <w:rPr>
                <w:snapToGrid w:val="0"/>
                <w:sz w:val="16"/>
                <w:szCs w:val="16"/>
                <w:u w:val="single"/>
              </w:rPr>
              <w:t xml:space="preserve">Предоставление документа является обязательным. </w:t>
            </w:r>
          </w:p>
          <w:p w14:paraId="4855E9DC" w14:textId="77777777" w:rsidR="002A6F1D" w:rsidRPr="003A7952" w:rsidRDefault="002A6F1D" w:rsidP="000951A6">
            <w:pPr>
              <w:spacing w:after="60"/>
              <w:jc w:val="both"/>
              <w:rPr>
                <w:snapToGrid w:val="0"/>
                <w:sz w:val="16"/>
                <w:szCs w:val="16"/>
              </w:rPr>
            </w:pPr>
            <w:r w:rsidRPr="003A7952">
              <w:rPr>
                <w:snapToGrid w:val="0"/>
                <w:sz w:val="16"/>
                <w:szCs w:val="16"/>
              </w:rPr>
              <w:t>Не требует представления если заявка подписана:</w:t>
            </w:r>
          </w:p>
          <w:p w14:paraId="22F98050" w14:textId="77777777" w:rsidR="002A6F1D" w:rsidRPr="003A7952" w:rsidRDefault="002A6F1D" w:rsidP="000951A6">
            <w:pPr>
              <w:spacing w:after="60"/>
              <w:jc w:val="both"/>
              <w:rPr>
                <w:snapToGrid w:val="0"/>
                <w:sz w:val="16"/>
                <w:szCs w:val="16"/>
              </w:rPr>
            </w:pPr>
            <w:r w:rsidRPr="003A7952">
              <w:rPr>
                <w:snapToGrid w:val="0"/>
                <w:sz w:val="16"/>
                <w:szCs w:val="16"/>
              </w:rPr>
              <w:t>а) индивидуальным предпринимателем, если участником такой закупки является индивидуальный предприниматель;</w:t>
            </w:r>
          </w:p>
          <w:p w14:paraId="58BC3A0E" w14:textId="77777777" w:rsidR="002A6F1D" w:rsidRPr="003A7952" w:rsidRDefault="002A6F1D" w:rsidP="000951A6">
            <w:pPr>
              <w:spacing w:after="60"/>
              <w:jc w:val="both"/>
              <w:rPr>
                <w:snapToGrid w:val="0"/>
                <w:sz w:val="16"/>
                <w:szCs w:val="16"/>
              </w:rPr>
            </w:pPr>
            <w:r w:rsidRPr="003A7952">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r>
              <w:rPr>
                <w:snapToGrid w:val="0"/>
                <w:sz w:val="16"/>
                <w:szCs w:val="16"/>
              </w:rPr>
              <w:t>.</w:t>
            </w:r>
          </w:p>
          <w:p w14:paraId="480BFF61" w14:textId="7E6EF961" w:rsidR="002A6F1D" w:rsidRPr="00327EAF" w:rsidRDefault="002A6F1D" w:rsidP="000951A6">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 xml:space="preserve"> 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w:t>
            </w:r>
            <w:r w:rsidRPr="00327EAF">
              <w:rPr>
                <w:snapToGrid w:val="0"/>
                <w:color w:val="FF0000"/>
                <w:sz w:val="16"/>
                <w:szCs w:val="16"/>
              </w:rPr>
              <w:lastRenderedPageBreak/>
              <w:t xml:space="preserve">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Pr="00AF3282">
              <w:rPr>
                <w:snapToGrid w:val="0"/>
                <w:color w:val="FF0000"/>
                <w:sz w:val="16"/>
                <w:szCs w:val="16"/>
              </w:rPr>
              <w:t>(форма 1</w:t>
            </w:r>
            <w:r w:rsidR="002D3599">
              <w:rPr>
                <w:snapToGrid w:val="0"/>
                <w:color w:val="FF0000"/>
                <w:sz w:val="16"/>
                <w:szCs w:val="16"/>
              </w:rPr>
              <w:t>1</w:t>
            </w:r>
            <w:r w:rsidRPr="00AF3282">
              <w:rPr>
                <w:snapToGrid w:val="0"/>
                <w:color w:val="FF0000"/>
                <w:sz w:val="16"/>
                <w:szCs w:val="16"/>
              </w:rPr>
              <w:t>)</w:t>
            </w:r>
            <w:r w:rsidRPr="00327EAF">
              <w:rPr>
                <w:snapToGrid w:val="0"/>
                <w:color w:val="FF0000"/>
                <w:sz w:val="16"/>
                <w:szCs w:val="16"/>
              </w:rPr>
              <w:t xml:space="preserve"> об отсутствии изменений в документах, представленных в рамках участия в Программе партнерства.</w:t>
            </w:r>
          </w:p>
          <w:p w14:paraId="0F511358" w14:textId="1EEC1D11" w:rsidR="002A6F1D" w:rsidRPr="008F19B8" w:rsidRDefault="002A6F1D" w:rsidP="000951A6">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Pr="00AF3282">
              <w:rPr>
                <w:snapToGrid w:val="0"/>
                <w:color w:val="FF0000"/>
                <w:sz w:val="16"/>
                <w:szCs w:val="16"/>
              </w:rPr>
              <w:t>(форма 1</w:t>
            </w:r>
            <w:r w:rsidR="002D3599">
              <w:rPr>
                <w:snapToGrid w:val="0"/>
                <w:color w:val="FF0000"/>
                <w:sz w:val="16"/>
                <w:szCs w:val="16"/>
              </w:rPr>
              <w:t>8</w:t>
            </w:r>
            <w:r w:rsidRPr="00AF3282">
              <w:rPr>
                <w:snapToGrid w:val="0"/>
                <w:color w:val="FF0000"/>
                <w:sz w:val="16"/>
                <w:szCs w:val="16"/>
              </w:rPr>
              <w:t xml:space="preserve"> )</w:t>
            </w:r>
            <w:r w:rsidRPr="00327EAF">
              <w:rPr>
                <w:snapToGrid w:val="0"/>
                <w:color w:val="FF0000"/>
                <w:sz w:val="16"/>
                <w:szCs w:val="16"/>
              </w:rPr>
              <w:t xml:space="preserve"> об отсутствии изменений в документах и сведениях, представленных в рамках процедуры аккредитации.</w:t>
            </w:r>
          </w:p>
        </w:tc>
      </w:tr>
      <w:tr w:rsidR="002A6F1D" w:rsidRPr="00921675" w14:paraId="3C95C31C" w14:textId="77777777" w:rsidTr="00FA5C37">
        <w:tc>
          <w:tcPr>
            <w:tcW w:w="568" w:type="dxa"/>
            <w:shd w:val="clear" w:color="auto" w:fill="D9D9D9" w:themeFill="background1" w:themeFillShade="D9"/>
          </w:tcPr>
          <w:p w14:paraId="598A4D39" w14:textId="77777777" w:rsidR="002A6F1D" w:rsidRPr="00066461" w:rsidRDefault="002A6F1D" w:rsidP="000951A6">
            <w:pPr>
              <w:spacing w:after="60"/>
              <w:jc w:val="center"/>
              <w:rPr>
                <w:snapToGrid w:val="0"/>
                <w:color w:val="000000"/>
                <w:sz w:val="16"/>
                <w:szCs w:val="16"/>
              </w:rPr>
            </w:pPr>
            <w:r>
              <w:rPr>
                <w:snapToGrid w:val="0"/>
                <w:color w:val="000000"/>
                <w:sz w:val="16"/>
                <w:szCs w:val="16"/>
              </w:rPr>
              <w:lastRenderedPageBreak/>
              <w:t>4</w:t>
            </w:r>
          </w:p>
        </w:tc>
        <w:tc>
          <w:tcPr>
            <w:tcW w:w="3402" w:type="dxa"/>
            <w:shd w:val="clear" w:color="auto" w:fill="D9D9D9" w:themeFill="background1" w:themeFillShade="D9"/>
          </w:tcPr>
          <w:p w14:paraId="29C16DE2" w14:textId="77777777" w:rsidR="002A6F1D" w:rsidRPr="00066461" w:rsidRDefault="002A6F1D" w:rsidP="000951A6">
            <w:pPr>
              <w:spacing w:after="60"/>
              <w:jc w:val="both"/>
              <w:rPr>
                <w:snapToGrid w:val="0"/>
                <w:color w:val="000000"/>
                <w:sz w:val="16"/>
                <w:szCs w:val="16"/>
              </w:rPr>
            </w:pPr>
            <w:r>
              <w:rPr>
                <w:snapToGrid w:val="0"/>
                <w:color w:val="000000"/>
                <w:sz w:val="16"/>
                <w:szCs w:val="16"/>
              </w:rPr>
              <w:t>Копии д</w:t>
            </w:r>
            <w:r w:rsidRPr="00581627">
              <w:rPr>
                <w:snapToGrid w:val="0"/>
                <w:color w:val="000000"/>
                <w:sz w:val="16"/>
                <w:szCs w:val="16"/>
              </w:rPr>
              <w:t>окумент</w:t>
            </w:r>
            <w:r>
              <w:rPr>
                <w:snapToGrid w:val="0"/>
                <w:color w:val="000000"/>
                <w:sz w:val="16"/>
                <w:szCs w:val="16"/>
              </w:rPr>
              <w:t>ов предусмотренные разделом 7 Закупочной документации</w:t>
            </w:r>
            <w:r w:rsidRPr="00581627">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Pr>
                <w:snapToGrid w:val="0"/>
                <w:color w:val="000000"/>
                <w:sz w:val="16"/>
                <w:szCs w:val="16"/>
              </w:rPr>
              <w:t>. (Е</w:t>
            </w:r>
            <w:r w:rsidRPr="00B65552">
              <w:rPr>
                <w:snapToGrid w:val="0"/>
                <w:color w:val="000000"/>
                <w:sz w:val="16"/>
                <w:szCs w:val="16"/>
              </w:rPr>
              <w:t>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Pr>
                <w:snapToGrid w:val="0"/>
                <w:color w:val="000000"/>
                <w:sz w:val="16"/>
                <w:szCs w:val="16"/>
              </w:rPr>
              <w:t>) - предоставить соответствующие ссылки).</w:t>
            </w:r>
          </w:p>
        </w:tc>
        <w:tc>
          <w:tcPr>
            <w:tcW w:w="992" w:type="dxa"/>
            <w:shd w:val="clear" w:color="auto" w:fill="D9D9D9" w:themeFill="background1" w:themeFillShade="D9"/>
          </w:tcPr>
          <w:p w14:paraId="7CA13956" w14:textId="77777777" w:rsidR="002A6F1D" w:rsidRPr="00A50481" w:rsidRDefault="002A6F1D" w:rsidP="000951A6">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02187F6" w14:textId="77777777" w:rsidR="002A6F1D" w:rsidRPr="00066461" w:rsidRDefault="002A6F1D" w:rsidP="000951A6">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169BB9D" w14:textId="77777777" w:rsidR="002A6F1D" w:rsidRPr="00A50481" w:rsidRDefault="002A6F1D" w:rsidP="000951A6">
            <w:pPr>
              <w:spacing w:after="60"/>
              <w:jc w:val="center"/>
              <w:rPr>
                <w:b/>
                <w:snapToGrid w:val="0"/>
                <w:color w:val="000000"/>
              </w:rPr>
            </w:pPr>
            <w:r w:rsidRPr="00A50481">
              <w:rPr>
                <w:b/>
                <w:snapToGrid w:val="0"/>
                <w:color w:val="000000"/>
              </w:rPr>
              <w:t>+</w:t>
            </w:r>
          </w:p>
        </w:tc>
        <w:tc>
          <w:tcPr>
            <w:tcW w:w="2376" w:type="dxa"/>
            <w:shd w:val="clear" w:color="auto" w:fill="D9D9D9" w:themeFill="background1" w:themeFillShade="D9"/>
          </w:tcPr>
          <w:p w14:paraId="404F484F" w14:textId="77777777" w:rsidR="002A6F1D" w:rsidRPr="008F19B8" w:rsidRDefault="002A6F1D" w:rsidP="000951A6">
            <w:pPr>
              <w:spacing w:after="60"/>
              <w:jc w:val="both"/>
              <w:rPr>
                <w:snapToGrid w:val="0"/>
                <w:color w:val="000000"/>
                <w:sz w:val="16"/>
                <w:szCs w:val="16"/>
              </w:rPr>
            </w:pPr>
            <w:r w:rsidRPr="004E587B">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Pr>
                <w:snapToGrid w:val="0"/>
                <w:color w:val="000000"/>
                <w:sz w:val="16"/>
                <w:szCs w:val="16"/>
              </w:rPr>
              <w:t xml:space="preserve">. </w:t>
            </w:r>
          </w:p>
        </w:tc>
      </w:tr>
      <w:tr w:rsidR="002A6F1D" w:rsidRPr="00921675" w14:paraId="138A56B9" w14:textId="77777777" w:rsidTr="00FA5C37">
        <w:tc>
          <w:tcPr>
            <w:tcW w:w="568" w:type="dxa"/>
            <w:shd w:val="clear" w:color="auto" w:fill="D9D9D9" w:themeFill="background1" w:themeFillShade="D9"/>
          </w:tcPr>
          <w:p w14:paraId="586ADCCA" w14:textId="77777777" w:rsidR="002A6F1D" w:rsidRPr="00066461" w:rsidRDefault="002A6F1D" w:rsidP="000951A6">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14:paraId="16A52680" w14:textId="77777777" w:rsidR="002A6F1D" w:rsidRPr="00066461" w:rsidRDefault="002A6F1D" w:rsidP="000951A6">
            <w:pPr>
              <w:spacing w:after="60"/>
              <w:jc w:val="both"/>
              <w:rPr>
                <w:snapToGrid w:val="0"/>
                <w:sz w:val="16"/>
                <w:szCs w:val="16"/>
              </w:rPr>
            </w:pPr>
            <w:r>
              <w:rPr>
                <w:snapToGrid w:val="0"/>
                <w:color w:val="000000"/>
                <w:sz w:val="16"/>
                <w:szCs w:val="16"/>
              </w:rPr>
              <w:t>Копия р</w:t>
            </w:r>
            <w:r w:rsidRPr="005C2A3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Pr>
                <w:snapToGrid w:val="0"/>
                <w:color w:val="000000"/>
                <w:sz w:val="16"/>
                <w:szCs w:val="16"/>
              </w:rPr>
              <w:t>е, закупочной документации)</w:t>
            </w:r>
            <w:r w:rsidRPr="005C2A3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Pr>
                <w:snapToGrid w:val="0"/>
                <w:color w:val="000000"/>
                <w:sz w:val="16"/>
                <w:szCs w:val="16"/>
              </w:rPr>
              <w:t>е, закупочной документации</w:t>
            </w:r>
            <w:r w:rsidRPr="005C2A3A">
              <w:rPr>
                <w:snapToGrid w:val="0"/>
                <w:color w:val="000000"/>
                <w:sz w:val="16"/>
                <w:szCs w:val="16"/>
              </w:rPr>
              <w:t>) является крупной сделкой</w:t>
            </w:r>
            <w:r>
              <w:rPr>
                <w:snapToGrid w:val="0"/>
                <w:color w:val="000000"/>
                <w:sz w:val="16"/>
                <w:szCs w:val="16"/>
              </w:rPr>
              <w:t>.</w:t>
            </w:r>
          </w:p>
        </w:tc>
        <w:tc>
          <w:tcPr>
            <w:tcW w:w="992" w:type="dxa"/>
            <w:shd w:val="clear" w:color="auto" w:fill="D9D9D9" w:themeFill="background1" w:themeFillShade="D9"/>
          </w:tcPr>
          <w:p w14:paraId="58C2AC4E" w14:textId="77777777" w:rsidR="002A6F1D" w:rsidRPr="00066461" w:rsidRDefault="002A6F1D" w:rsidP="000951A6">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3F5901D4" w14:textId="77777777" w:rsidR="002A6F1D" w:rsidRPr="00066461" w:rsidRDefault="002A6F1D" w:rsidP="000951A6">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4A80585" w14:textId="77777777" w:rsidR="002A6F1D" w:rsidRPr="00066461" w:rsidRDefault="002A6F1D" w:rsidP="000951A6">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CE8A18C" w14:textId="77777777" w:rsidR="002A6F1D" w:rsidRPr="005D66BC" w:rsidRDefault="002A6F1D" w:rsidP="000951A6">
            <w:pPr>
              <w:spacing w:after="60"/>
              <w:jc w:val="both"/>
              <w:rPr>
                <w:snapToGrid w:val="0"/>
                <w:color w:val="000000"/>
                <w:sz w:val="16"/>
                <w:szCs w:val="16"/>
                <w:u w:val="single"/>
              </w:rPr>
            </w:pPr>
            <w:r w:rsidRPr="005D66BC">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w:t>
            </w:r>
            <w:r w:rsidRPr="005D66BC">
              <w:rPr>
                <w:snapToGrid w:val="0"/>
                <w:color w:val="000000"/>
                <w:sz w:val="16"/>
                <w:szCs w:val="16"/>
                <w:u w:val="single"/>
              </w:rPr>
              <w:lastRenderedPageBreak/>
              <w:t>является крупной сделкой</w:t>
            </w:r>
            <w:r>
              <w:rPr>
                <w:snapToGrid w:val="0"/>
                <w:color w:val="000000"/>
                <w:sz w:val="16"/>
                <w:szCs w:val="16"/>
                <w:u w:val="single"/>
              </w:rPr>
              <w:t>.</w:t>
            </w:r>
          </w:p>
        </w:tc>
      </w:tr>
      <w:tr w:rsidR="002A6F1D" w:rsidRPr="00921675" w14:paraId="65A401AA" w14:textId="77777777" w:rsidTr="00FA5C37">
        <w:tc>
          <w:tcPr>
            <w:tcW w:w="568" w:type="dxa"/>
            <w:shd w:val="clear" w:color="auto" w:fill="D9D9D9" w:themeFill="background1" w:themeFillShade="D9"/>
          </w:tcPr>
          <w:p w14:paraId="3D2DA909" w14:textId="77777777" w:rsidR="002A6F1D" w:rsidRPr="00066461" w:rsidRDefault="002A6F1D" w:rsidP="000951A6">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14:paraId="1BBA9018" w14:textId="77777777" w:rsidR="002A6F1D" w:rsidRPr="00066461" w:rsidRDefault="002A6F1D" w:rsidP="000951A6">
            <w:pPr>
              <w:spacing w:after="60"/>
              <w:jc w:val="both"/>
              <w:rPr>
                <w:snapToGrid w:val="0"/>
                <w:color w:val="000000"/>
                <w:sz w:val="16"/>
                <w:szCs w:val="16"/>
              </w:rPr>
            </w:pPr>
            <w:r>
              <w:rPr>
                <w:snapToGrid w:val="0"/>
                <w:color w:val="000000"/>
                <w:sz w:val="16"/>
                <w:szCs w:val="16"/>
              </w:rPr>
              <w:t>И</w:t>
            </w:r>
            <w:r w:rsidRPr="005B75B9">
              <w:rPr>
                <w:snapToGrid w:val="0"/>
                <w:color w:val="000000"/>
                <w:sz w:val="16"/>
                <w:szCs w:val="16"/>
              </w:rPr>
              <w:t>нформация и документы об обеспечении заявки на участие в закупке</w:t>
            </w:r>
          </w:p>
        </w:tc>
        <w:tc>
          <w:tcPr>
            <w:tcW w:w="992" w:type="dxa"/>
            <w:shd w:val="clear" w:color="auto" w:fill="D9D9D9" w:themeFill="background1" w:themeFillShade="D9"/>
          </w:tcPr>
          <w:p w14:paraId="5F36A9AE" w14:textId="77777777" w:rsidR="002A6F1D" w:rsidRPr="00377FD3" w:rsidRDefault="002A6F1D" w:rsidP="000951A6">
            <w:pPr>
              <w:spacing w:after="60"/>
              <w:jc w:val="center"/>
              <w:rPr>
                <w:b/>
                <w:snapToGrid w:val="0"/>
                <w:color w:val="000000"/>
              </w:rPr>
            </w:pPr>
            <w:r w:rsidRPr="00377FD3">
              <w:rPr>
                <w:b/>
                <w:snapToGrid w:val="0"/>
                <w:color w:val="000000"/>
              </w:rPr>
              <w:t>+</w:t>
            </w:r>
          </w:p>
        </w:tc>
        <w:tc>
          <w:tcPr>
            <w:tcW w:w="1276" w:type="dxa"/>
            <w:shd w:val="clear" w:color="auto" w:fill="D9D9D9" w:themeFill="background1" w:themeFillShade="D9"/>
          </w:tcPr>
          <w:p w14:paraId="4F18648F" w14:textId="77777777" w:rsidR="002A6F1D" w:rsidRPr="00066461" w:rsidRDefault="002A6F1D" w:rsidP="000951A6">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75D68E73" w14:textId="77777777" w:rsidR="002A6F1D" w:rsidRPr="00377FD3" w:rsidRDefault="002A6F1D" w:rsidP="000951A6">
            <w:pPr>
              <w:spacing w:after="60"/>
              <w:jc w:val="center"/>
              <w:rPr>
                <w:b/>
                <w:snapToGrid w:val="0"/>
                <w:color w:val="000000"/>
              </w:rPr>
            </w:pPr>
            <w:r>
              <w:rPr>
                <w:b/>
                <w:snapToGrid w:val="0"/>
                <w:color w:val="000000"/>
              </w:rPr>
              <w:t>-</w:t>
            </w:r>
          </w:p>
        </w:tc>
        <w:tc>
          <w:tcPr>
            <w:tcW w:w="2376" w:type="dxa"/>
            <w:shd w:val="clear" w:color="auto" w:fill="D9D9D9" w:themeFill="background1" w:themeFillShade="D9"/>
          </w:tcPr>
          <w:p w14:paraId="4323BD13" w14:textId="77777777" w:rsidR="002A6F1D" w:rsidRDefault="002A6F1D" w:rsidP="000951A6">
            <w:pPr>
              <w:spacing w:after="60"/>
              <w:jc w:val="both"/>
              <w:rPr>
                <w:snapToGrid w:val="0"/>
                <w:sz w:val="16"/>
                <w:szCs w:val="16"/>
                <w:u w:val="single"/>
              </w:rPr>
            </w:pPr>
            <w:r w:rsidRPr="00C3321D">
              <w:rPr>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w:t>
            </w:r>
            <w:r>
              <w:rPr>
                <w:snapToGrid w:val="0"/>
                <w:sz w:val="16"/>
                <w:szCs w:val="16"/>
                <w:u w:val="single"/>
              </w:rPr>
              <w:t>.</w:t>
            </w:r>
          </w:p>
          <w:p w14:paraId="4D195FF0" w14:textId="77777777" w:rsidR="002A6F1D" w:rsidRPr="00377FD3" w:rsidRDefault="002A6F1D" w:rsidP="000951A6">
            <w:pPr>
              <w:spacing w:after="60"/>
              <w:jc w:val="both"/>
              <w:rPr>
                <w:snapToGrid w:val="0"/>
                <w:sz w:val="16"/>
                <w:szCs w:val="16"/>
              </w:rPr>
            </w:pPr>
            <w:r w:rsidRPr="00377FD3">
              <w:rPr>
                <w:snapToGrid w:val="0"/>
                <w:sz w:val="16"/>
                <w:szCs w:val="16"/>
              </w:rPr>
              <w:t>Информация и документы предоставляются в виде:</w:t>
            </w:r>
          </w:p>
          <w:p w14:paraId="61825274" w14:textId="77777777" w:rsidR="002A6F1D" w:rsidRPr="005B75B9" w:rsidRDefault="002A6F1D" w:rsidP="000951A6">
            <w:pPr>
              <w:spacing w:after="60"/>
              <w:jc w:val="both"/>
              <w:rPr>
                <w:snapToGrid w:val="0"/>
                <w:sz w:val="16"/>
                <w:szCs w:val="16"/>
              </w:rPr>
            </w:pPr>
            <w:r w:rsidRPr="005B75B9">
              <w:rPr>
                <w:snapToGrid w:val="0"/>
                <w:sz w:val="16"/>
                <w:szCs w:val="16"/>
              </w:rPr>
              <w:t>а) реквизит</w:t>
            </w:r>
            <w:r>
              <w:rPr>
                <w:snapToGrid w:val="0"/>
                <w:sz w:val="16"/>
                <w:szCs w:val="16"/>
              </w:rPr>
              <w:t>ов</w:t>
            </w:r>
            <w:r w:rsidRPr="005B75B9">
              <w:rPr>
                <w:snapToGrid w:val="0"/>
                <w:sz w:val="16"/>
                <w:szCs w:val="16"/>
              </w:rPr>
              <w:t xml:space="preserve">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14:paraId="5FA204EE" w14:textId="77777777" w:rsidR="002A6F1D" w:rsidRPr="008F19B8" w:rsidRDefault="002A6F1D" w:rsidP="000951A6">
            <w:pPr>
              <w:spacing w:after="60"/>
              <w:jc w:val="both"/>
              <w:rPr>
                <w:snapToGrid w:val="0"/>
                <w:color w:val="000000"/>
                <w:sz w:val="16"/>
                <w:szCs w:val="16"/>
              </w:rPr>
            </w:pPr>
            <w:r w:rsidRPr="005B75B9">
              <w:rPr>
                <w:snapToGrid w:val="0"/>
                <w:sz w:val="16"/>
                <w:szCs w:val="16"/>
              </w:rPr>
              <w:t>б) банковск</w:t>
            </w:r>
            <w:r>
              <w:rPr>
                <w:snapToGrid w:val="0"/>
                <w:sz w:val="16"/>
                <w:szCs w:val="16"/>
              </w:rPr>
              <w:t>ой</w:t>
            </w:r>
            <w:r w:rsidRPr="005B75B9">
              <w:rPr>
                <w:snapToGrid w:val="0"/>
                <w:sz w:val="16"/>
                <w:szCs w:val="16"/>
              </w:rPr>
              <w:t xml:space="preserve"> гаранти</w:t>
            </w:r>
            <w:r>
              <w:rPr>
                <w:snapToGrid w:val="0"/>
                <w:sz w:val="16"/>
                <w:szCs w:val="16"/>
              </w:rPr>
              <w:t>и</w:t>
            </w:r>
            <w:r w:rsidRPr="005B75B9">
              <w:rPr>
                <w:snapToGrid w:val="0"/>
                <w:sz w:val="16"/>
                <w:szCs w:val="16"/>
              </w:rPr>
              <w:t xml:space="preserve"> или ее копи</w:t>
            </w:r>
            <w:r>
              <w:rPr>
                <w:snapToGrid w:val="0"/>
                <w:sz w:val="16"/>
                <w:szCs w:val="16"/>
              </w:rPr>
              <w:t>ей</w:t>
            </w:r>
            <w:r w:rsidRPr="005B75B9">
              <w:rPr>
                <w:snapToGrid w:val="0"/>
                <w:sz w:val="16"/>
                <w:szCs w:val="16"/>
              </w:rPr>
              <w:t>, если в качестве обеспечения заявки на участие в закупке участником такой закупки предоставляется банковская гарантия</w:t>
            </w:r>
            <w:r>
              <w:rPr>
                <w:snapToGrid w:val="0"/>
                <w:sz w:val="16"/>
                <w:szCs w:val="16"/>
              </w:rPr>
              <w:t>.</w:t>
            </w:r>
          </w:p>
        </w:tc>
      </w:tr>
      <w:tr w:rsidR="002A6F1D" w:rsidRPr="00921675" w14:paraId="4C176673" w14:textId="77777777" w:rsidTr="00FA5C37">
        <w:tc>
          <w:tcPr>
            <w:tcW w:w="568" w:type="dxa"/>
            <w:shd w:val="clear" w:color="auto" w:fill="D9D9D9" w:themeFill="background1" w:themeFillShade="D9"/>
          </w:tcPr>
          <w:p w14:paraId="5FE0C37A" w14:textId="77777777" w:rsidR="002A6F1D" w:rsidRPr="00066461" w:rsidRDefault="002A6F1D" w:rsidP="000951A6">
            <w:pPr>
              <w:spacing w:after="60"/>
              <w:jc w:val="center"/>
              <w:rPr>
                <w:snapToGrid w:val="0"/>
                <w:color w:val="000000"/>
                <w:sz w:val="16"/>
                <w:szCs w:val="16"/>
              </w:rPr>
            </w:pPr>
            <w:r>
              <w:rPr>
                <w:snapToGrid w:val="0"/>
                <w:color w:val="000000"/>
                <w:sz w:val="16"/>
                <w:szCs w:val="16"/>
              </w:rPr>
              <w:t>7</w:t>
            </w:r>
          </w:p>
        </w:tc>
        <w:tc>
          <w:tcPr>
            <w:tcW w:w="9180" w:type="dxa"/>
            <w:gridSpan w:val="5"/>
            <w:shd w:val="clear" w:color="auto" w:fill="D9D9D9" w:themeFill="background1" w:themeFillShade="D9"/>
          </w:tcPr>
          <w:p w14:paraId="4CB80EAA" w14:textId="77777777" w:rsidR="002A6F1D" w:rsidRPr="008F19B8" w:rsidRDefault="002A6F1D" w:rsidP="000951A6">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A6F1D" w:rsidRPr="00921675" w14:paraId="47D09223" w14:textId="77777777" w:rsidTr="00FA5C37">
        <w:tc>
          <w:tcPr>
            <w:tcW w:w="568" w:type="dxa"/>
            <w:shd w:val="clear" w:color="auto" w:fill="D9D9D9" w:themeFill="background1" w:themeFillShade="D9"/>
          </w:tcPr>
          <w:p w14:paraId="38C229B0" w14:textId="77777777" w:rsidR="002A6F1D" w:rsidRPr="00066461" w:rsidRDefault="002A6F1D" w:rsidP="000951A6">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0BC60B99" w14:textId="77777777" w:rsidR="002A6F1D" w:rsidRPr="00066461" w:rsidRDefault="002A6F1D" w:rsidP="000951A6">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47B7AB12" w14:textId="77777777" w:rsidR="002A6F1D" w:rsidRPr="007A3B7D" w:rsidRDefault="002A6F1D" w:rsidP="000951A6">
            <w:pPr>
              <w:spacing w:after="60"/>
              <w:jc w:val="center"/>
              <w:rPr>
                <w:b/>
                <w:snapToGrid w:val="0"/>
                <w:color w:val="000000"/>
              </w:rPr>
            </w:pPr>
            <w:r w:rsidRPr="007A3B7D">
              <w:rPr>
                <w:b/>
                <w:snapToGrid w:val="0"/>
                <w:color w:val="000000"/>
              </w:rPr>
              <w:t>-</w:t>
            </w:r>
          </w:p>
        </w:tc>
        <w:tc>
          <w:tcPr>
            <w:tcW w:w="1276" w:type="dxa"/>
            <w:shd w:val="clear" w:color="auto" w:fill="D9D9D9" w:themeFill="background1" w:themeFillShade="D9"/>
          </w:tcPr>
          <w:p w14:paraId="6C2ABE1C" w14:textId="77777777" w:rsidR="002A6F1D" w:rsidRPr="00784435" w:rsidRDefault="002A6F1D" w:rsidP="000951A6">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3ECC1994" w14:textId="77777777" w:rsidR="002A6F1D" w:rsidRPr="007A3B7D" w:rsidRDefault="002A6F1D" w:rsidP="000951A6">
            <w:pPr>
              <w:spacing w:after="60"/>
              <w:jc w:val="center"/>
              <w:rPr>
                <w:b/>
                <w:snapToGrid w:val="0"/>
                <w:color w:val="000000"/>
              </w:rPr>
            </w:pPr>
            <w:r w:rsidRPr="007A3B7D">
              <w:rPr>
                <w:b/>
                <w:snapToGrid w:val="0"/>
                <w:color w:val="000000"/>
              </w:rPr>
              <w:t>+</w:t>
            </w:r>
          </w:p>
        </w:tc>
        <w:tc>
          <w:tcPr>
            <w:tcW w:w="2376" w:type="dxa"/>
            <w:shd w:val="clear" w:color="auto" w:fill="D9D9D9" w:themeFill="background1" w:themeFillShade="D9"/>
          </w:tcPr>
          <w:p w14:paraId="36FE21B3" w14:textId="77777777" w:rsidR="002A6F1D" w:rsidRPr="00C06EC0" w:rsidRDefault="002A6F1D" w:rsidP="000951A6">
            <w:pPr>
              <w:spacing w:after="60"/>
              <w:jc w:val="both"/>
              <w:rPr>
                <w:snapToGrid w:val="0"/>
                <w:sz w:val="16"/>
                <w:szCs w:val="16"/>
              </w:rPr>
            </w:pPr>
            <w:r w:rsidRPr="00C06EC0">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p w14:paraId="4E5FAF30" w14:textId="77777777" w:rsidR="002A6F1D" w:rsidRPr="008F19B8" w:rsidRDefault="002A6F1D" w:rsidP="000951A6">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921675" w14:paraId="633DCAD8" w14:textId="77777777" w:rsidTr="00FA5C37">
        <w:tc>
          <w:tcPr>
            <w:tcW w:w="568" w:type="dxa"/>
            <w:shd w:val="clear" w:color="auto" w:fill="D9D9D9" w:themeFill="background1" w:themeFillShade="D9"/>
          </w:tcPr>
          <w:p w14:paraId="2783306B" w14:textId="77777777" w:rsidR="002A6F1D" w:rsidRPr="00066461" w:rsidRDefault="002A6F1D" w:rsidP="000951A6">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14:paraId="6EE53B54" w14:textId="77777777" w:rsidR="002A6F1D" w:rsidRPr="00066461" w:rsidRDefault="002A6F1D" w:rsidP="000951A6">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6B220A23" w14:textId="77777777" w:rsidR="002A6F1D" w:rsidRPr="000A78E8" w:rsidRDefault="002A6F1D" w:rsidP="000951A6">
            <w:pPr>
              <w:spacing w:after="60"/>
              <w:jc w:val="center"/>
              <w:rPr>
                <w:b/>
                <w:snapToGrid w:val="0"/>
                <w:color w:val="000000"/>
              </w:rPr>
            </w:pPr>
            <w:r w:rsidRPr="000A78E8">
              <w:rPr>
                <w:b/>
                <w:snapToGrid w:val="0"/>
                <w:color w:val="000000"/>
              </w:rPr>
              <w:t>-</w:t>
            </w:r>
          </w:p>
        </w:tc>
        <w:tc>
          <w:tcPr>
            <w:tcW w:w="1276" w:type="dxa"/>
            <w:shd w:val="clear" w:color="auto" w:fill="D9D9D9" w:themeFill="background1" w:themeFillShade="D9"/>
          </w:tcPr>
          <w:p w14:paraId="13EBCE0A" w14:textId="77777777" w:rsidR="002A6F1D" w:rsidRPr="00784435" w:rsidRDefault="002A6F1D" w:rsidP="000951A6">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84C09B5" w14:textId="77777777" w:rsidR="002A6F1D" w:rsidRPr="000A78E8" w:rsidRDefault="002A6F1D" w:rsidP="000951A6">
            <w:pPr>
              <w:spacing w:after="60"/>
              <w:jc w:val="center"/>
              <w:rPr>
                <w:b/>
                <w:snapToGrid w:val="0"/>
                <w:color w:val="000000"/>
              </w:rPr>
            </w:pPr>
            <w:r w:rsidRPr="000A78E8">
              <w:rPr>
                <w:b/>
                <w:snapToGrid w:val="0"/>
                <w:color w:val="000000"/>
              </w:rPr>
              <w:t>+</w:t>
            </w:r>
          </w:p>
        </w:tc>
        <w:tc>
          <w:tcPr>
            <w:tcW w:w="2376" w:type="dxa"/>
            <w:shd w:val="clear" w:color="auto" w:fill="D9D9D9" w:themeFill="background1" w:themeFillShade="D9"/>
          </w:tcPr>
          <w:p w14:paraId="781D47CE" w14:textId="77777777" w:rsidR="002A6F1D" w:rsidRPr="001E2B5C" w:rsidRDefault="002A6F1D" w:rsidP="000951A6">
            <w:pPr>
              <w:spacing w:after="60"/>
              <w:jc w:val="both"/>
              <w:rPr>
                <w:snapToGrid w:val="0"/>
                <w:sz w:val="16"/>
                <w:szCs w:val="16"/>
              </w:rPr>
            </w:pPr>
            <w:r w:rsidRPr="001E2B5C">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p w14:paraId="1658AEFD" w14:textId="77777777" w:rsidR="002A6F1D" w:rsidRPr="008F19B8" w:rsidRDefault="002A6F1D" w:rsidP="000951A6">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w:t>
            </w:r>
            <w:r w:rsidRPr="00A06580">
              <w:rPr>
                <w:snapToGrid w:val="0"/>
                <w:color w:val="FF0000"/>
                <w:sz w:val="16"/>
                <w:szCs w:val="16"/>
              </w:rPr>
              <w:lastRenderedPageBreak/>
              <w:t>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921675" w14:paraId="22295191" w14:textId="77777777" w:rsidTr="00FA5C37">
        <w:tc>
          <w:tcPr>
            <w:tcW w:w="568" w:type="dxa"/>
            <w:shd w:val="clear" w:color="auto" w:fill="D9D9D9" w:themeFill="background1" w:themeFillShade="D9"/>
          </w:tcPr>
          <w:p w14:paraId="549B9D61" w14:textId="77777777" w:rsidR="002A6F1D" w:rsidRPr="00066461" w:rsidRDefault="002A6F1D" w:rsidP="000951A6">
            <w:pPr>
              <w:spacing w:after="60"/>
              <w:jc w:val="center"/>
              <w:rPr>
                <w:snapToGrid w:val="0"/>
                <w:color w:val="000000"/>
                <w:sz w:val="16"/>
                <w:szCs w:val="16"/>
              </w:rPr>
            </w:pPr>
            <w:r w:rsidRPr="00066461">
              <w:rPr>
                <w:snapToGrid w:val="0"/>
                <w:color w:val="000000"/>
                <w:sz w:val="16"/>
                <w:szCs w:val="16"/>
              </w:rPr>
              <w:lastRenderedPageBreak/>
              <w:t>в)</w:t>
            </w:r>
          </w:p>
        </w:tc>
        <w:tc>
          <w:tcPr>
            <w:tcW w:w="3402" w:type="dxa"/>
            <w:shd w:val="clear" w:color="auto" w:fill="D9D9D9" w:themeFill="background1" w:themeFillShade="D9"/>
          </w:tcPr>
          <w:p w14:paraId="70F17511" w14:textId="77777777" w:rsidR="002A6F1D" w:rsidRPr="00066461" w:rsidRDefault="002A6F1D" w:rsidP="000951A6">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7A24FD6A" w14:textId="77777777" w:rsidR="002A6F1D" w:rsidRPr="00066461" w:rsidRDefault="002A6F1D" w:rsidP="000951A6">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781ACF9A" w14:textId="77777777" w:rsidR="002A6F1D" w:rsidRPr="003C7E00" w:rsidRDefault="002A6F1D" w:rsidP="000951A6">
            <w:pPr>
              <w:spacing w:after="60"/>
              <w:jc w:val="center"/>
              <w:rPr>
                <w:snapToGrid w:val="0"/>
                <w:color w:val="000000"/>
              </w:rPr>
            </w:pPr>
            <w:r w:rsidRPr="003C7E00">
              <w:rPr>
                <w:snapToGrid w:val="0"/>
                <w:color w:val="000000"/>
              </w:rPr>
              <w:t>-</w:t>
            </w:r>
          </w:p>
        </w:tc>
        <w:tc>
          <w:tcPr>
            <w:tcW w:w="1134" w:type="dxa"/>
            <w:shd w:val="clear" w:color="auto" w:fill="D9D9D9" w:themeFill="background1" w:themeFillShade="D9"/>
          </w:tcPr>
          <w:p w14:paraId="379B5024" w14:textId="77777777" w:rsidR="002A6F1D" w:rsidRPr="003C7E00" w:rsidRDefault="002A6F1D" w:rsidP="000951A6">
            <w:pPr>
              <w:spacing w:after="60"/>
              <w:jc w:val="center"/>
              <w:rPr>
                <w:snapToGrid w:val="0"/>
                <w:color w:val="000000"/>
              </w:rPr>
            </w:pPr>
            <w:r w:rsidRPr="003C7E00">
              <w:rPr>
                <w:snapToGrid w:val="0"/>
                <w:color w:val="000000"/>
              </w:rPr>
              <w:t>-</w:t>
            </w:r>
          </w:p>
        </w:tc>
        <w:tc>
          <w:tcPr>
            <w:tcW w:w="2376" w:type="dxa"/>
            <w:shd w:val="clear" w:color="auto" w:fill="D9D9D9" w:themeFill="background1" w:themeFillShade="D9"/>
          </w:tcPr>
          <w:p w14:paraId="5C5E3F08" w14:textId="77777777" w:rsidR="002A6F1D" w:rsidRDefault="002A6F1D" w:rsidP="000951A6">
            <w:pPr>
              <w:spacing w:after="60"/>
              <w:jc w:val="both"/>
              <w:rPr>
                <w:snapToGrid w:val="0"/>
                <w:color w:val="000000"/>
                <w:sz w:val="16"/>
                <w:szCs w:val="16"/>
              </w:rPr>
            </w:pPr>
            <w:r w:rsidRPr="007367F5">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Pr>
                <w:snapToGrid w:val="0"/>
                <w:color w:val="000000"/>
                <w:sz w:val="16"/>
                <w:szCs w:val="16"/>
              </w:rPr>
              <w:t>ом</w:t>
            </w:r>
            <w:r w:rsidRPr="007367F5">
              <w:rPr>
                <w:snapToGrid w:val="0"/>
                <w:color w:val="000000"/>
                <w:sz w:val="16"/>
                <w:szCs w:val="16"/>
              </w:rPr>
              <w:t xml:space="preserve"> по экспертной оценке (раздел 9)</w:t>
            </w:r>
            <w:r>
              <w:rPr>
                <w:snapToGrid w:val="0"/>
                <w:color w:val="000000"/>
                <w:sz w:val="16"/>
                <w:szCs w:val="16"/>
              </w:rPr>
              <w:t>.</w:t>
            </w:r>
            <w:r w:rsidRPr="007367F5">
              <w:rPr>
                <w:snapToGrid w:val="0"/>
                <w:color w:val="000000"/>
                <w:sz w:val="16"/>
                <w:szCs w:val="16"/>
              </w:rPr>
              <w:t xml:space="preserve"> </w:t>
            </w:r>
            <w:r w:rsidRPr="008F19B8">
              <w:rPr>
                <w:snapToGrid w:val="0"/>
                <w:color w:val="000000"/>
                <w:sz w:val="16"/>
                <w:szCs w:val="16"/>
              </w:rPr>
              <w:t>При наличии</w:t>
            </w:r>
            <w:r>
              <w:rPr>
                <w:snapToGrid w:val="0"/>
                <w:color w:val="000000"/>
                <w:sz w:val="16"/>
                <w:szCs w:val="16"/>
              </w:rPr>
              <w:t>.</w:t>
            </w:r>
          </w:p>
          <w:p w14:paraId="26A4FA76" w14:textId="77777777" w:rsidR="002A6F1D" w:rsidRPr="008F19B8" w:rsidRDefault="002A6F1D" w:rsidP="000951A6">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921675" w14:paraId="7CAA3065" w14:textId="77777777" w:rsidTr="00FA5C37">
        <w:tc>
          <w:tcPr>
            <w:tcW w:w="568" w:type="dxa"/>
            <w:shd w:val="clear" w:color="auto" w:fill="D9D9D9" w:themeFill="background1" w:themeFillShade="D9"/>
          </w:tcPr>
          <w:p w14:paraId="262AF335" w14:textId="77777777" w:rsidR="002A6F1D" w:rsidRPr="00066461" w:rsidRDefault="002A6F1D" w:rsidP="000951A6">
            <w:pPr>
              <w:spacing w:after="60"/>
              <w:jc w:val="center"/>
              <w:rPr>
                <w:snapToGrid w:val="0"/>
                <w:color w:val="000000"/>
                <w:sz w:val="16"/>
                <w:szCs w:val="16"/>
              </w:rPr>
            </w:pPr>
            <w:r>
              <w:rPr>
                <w:snapToGrid w:val="0"/>
                <w:color w:val="000000"/>
                <w:sz w:val="16"/>
                <w:szCs w:val="16"/>
              </w:rPr>
              <w:t>8</w:t>
            </w:r>
          </w:p>
        </w:tc>
        <w:tc>
          <w:tcPr>
            <w:tcW w:w="9180" w:type="dxa"/>
            <w:gridSpan w:val="5"/>
            <w:shd w:val="clear" w:color="auto" w:fill="D9D9D9" w:themeFill="background1" w:themeFillShade="D9"/>
          </w:tcPr>
          <w:p w14:paraId="58C0EF53" w14:textId="77777777" w:rsidR="002A6F1D" w:rsidRPr="008F19B8" w:rsidRDefault="002A6F1D" w:rsidP="000951A6">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A6F1D" w:rsidRPr="00921675" w14:paraId="02111B48" w14:textId="77777777" w:rsidTr="00FA5C37">
        <w:tc>
          <w:tcPr>
            <w:tcW w:w="568" w:type="dxa"/>
            <w:shd w:val="clear" w:color="auto" w:fill="D9D9D9" w:themeFill="background1" w:themeFillShade="D9"/>
          </w:tcPr>
          <w:p w14:paraId="280F8C74" w14:textId="77777777" w:rsidR="002A6F1D" w:rsidRPr="00066461" w:rsidRDefault="002A6F1D" w:rsidP="000951A6">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778BF80F" w14:textId="77777777" w:rsidR="002A6F1D" w:rsidRPr="00572EEC" w:rsidRDefault="002A6F1D" w:rsidP="000951A6">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FB840F3" w14:textId="77777777" w:rsidR="002A6F1D" w:rsidRPr="00572EEC" w:rsidRDefault="002A6F1D" w:rsidP="000951A6">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6AA07A86" w14:textId="77777777" w:rsidR="002A6F1D" w:rsidRPr="00066461" w:rsidRDefault="002A6F1D" w:rsidP="000951A6">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29895520" w14:textId="77777777" w:rsidR="002A6F1D" w:rsidRPr="00F16B68" w:rsidRDefault="002A6F1D" w:rsidP="000951A6">
            <w:pPr>
              <w:spacing w:after="60"/>
              <w:jc w:val="center"/>
              <w:rPr>
                <w:snapToGrid w:val="0"/>
                <w:color w:val="000000"/>
              </w:rPr>
            </w:pPr>
            <w:r w:rsidRPr="00F16B68">
              <w:rPr>
                <w:snapToGrid w:val="0"/>
                <w:color w:val="000000"/>
              </w:rPr>
              <w:t>-</w:t>
            </w:r>
          </w:p>
        </w:tc>
        <w:tc>
          <w:tcPr>
            <w:tcW w:w="1276" w:type="dxa"/>
            <w:shd w:val="clear" w:color="auto" w:fill="D9D9D9" w:themeFill="background1" w:themeFillShade="D9"/>
          </w:tcPr>
          <w:p w14:paraId="14937C6D" w14:textId="77777777" w:rsidR="002A6F1D" w:rsidRPr="00066461" w:rsidRDefault="002A6F1D" w:rsidP="000951A6">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7919263B" w14:textId="77777777" w:rsidR="002A6F1D" w:rsidRPr="00F16B68" w:rsidRDefault="002A6F1D" w:rsidP="000951A6">
            <w:pPr>
              <w:spacing w:after="60"/>
              <w:jc w:val="center"/>
              <w:rPr>
                <w:snapToGrid w:val="0"/>
                <w:color w:val="000000"/>
              </w:rPr>
            </w:pPr>
            <w:r w:rsidRPr="00F16B68">
              <w:rPr>
                <w:snapToGrid w:val="0"/>
                <w:color w:val="000000"/>
              </w:rPr>
              <w:t>+</w:t>
            </w:r>
          </w:p>
        </w:tc>
        <w:tc>
          <w:tcPr>
            <w:tcW w:w="2376" w:type="dxa"/>
            <w:shd w:val="clear" w:color="auto" w:fill="D9D9D9" w:themeFill="background1" w:themeFillShade="D9"/>
          </w:tcPr>
          <w:p w14:paraId="54DC8DF5" w14:textId="77777777" w:rsidR="002A6F1D" w:rsidRPr="003C7E00" w:rsidRDefault="002A6F1D" w:rsidP="000951A6">
            <w:pPr>
              <w:spacing w:after="60"/>
              <w:jc w:val="both"/>
              <w:rPr>
                <w:snapToGrid w:val="0"/>
                <w:color w:val="000000"/>
                <w:sz w:val="16"/>
                <w:szCs w:val="16"/>
              </w:rPr>
            </w:pPr>
            <w:r w:rsidRPr="003C7E00">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p>
          <w:p w14:paraId="2C3ED8D5" w14:textId="77777777" w:rsidR="002A6F1D" w:rsidRPr="008F19B8" w:rsidRDefault="002A6F1D" w:rsidP="000951A6">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w:t>
            </w:r>
            <w:r w:rsidRPr="00A06580">
              <w:rPr>
                <w:snapToGrid w:val="0"/>
                <w:color w:val="FF0000"/>
                <w:sz w:val="16"/>
                <w:szCs w:val="16"/>
              </w:rPr>
              <w:lastRenderedPageBreak/>
              <w:t>(налоговой,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921675" w14:paraId="0D411EA8" w14:textId="77777777" w:rsidTr="00FA5C37">
        <w:tc>
          <w:tcPr>
            <w:tcW w:w="568" w:type="dxa"/>
            <w:shd w:val="clear" w:color="auto" w:fill="D9D9D9" w:themeFill="background1" w:themeFillShade="D9"/>
          </w:tcPr>
          <w:p w14:paraId="65503999" w14:textId="77777777" w:rsidR="002A6F1D" w:rsidRPr="00066461" w:rsidRDefault="002A6F1D" w:rsidP="000951A6">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14:paraId="51BE9560" w14:textId="77777777" w:rsidR="002A6F1D" w:rsidRPr="00066461" w:rsidRDefault="002A6F1D" w:rsidP="000951A6">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177558D9" w14:textId="77777777" w:rsidR="002A6F1D" w:rsidRPr="0040251C" w:rsidRDefault="002A6F1D" w:rsidP="000951A6">
            <w:pPr>
              <w:spacing w:after="60"/>
              <w:jc w:val="center"/>
              <w:rPr>
                <w:snapToGrid w:val="0"/>
                <w:color w:val="000000"/>
              </w:rPr>
            </w:pPr>
            <w:r w:rsidRPr="0040251C">
              <w:rPr>
                <w:snapToGrid w:val="0"/>
                <w:color w:val="000000"/>
              </w:rPr>
              <w:t>+</w:t>
            </w:r>
          </w:p>
        </w:tc>
        <w:tc>
          <w:tcPr>
            <w:tcW w:w="1276" w:type="dxa"/>
            <w:shd w:val="clear" w:color="auto" w:fill="D9D9D9" w:themeFill="background1" w:themeFillShade="D9"/>
          </w:tcPr>
          <w:p w14:paraId="0BDE2F90" w14:textId="77777777" w:rsidR="002A6F1D" w:rsidRPr="00066461" w:rsidRDefault="002A6F1D" w:rsidP="000951A6">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65D359AA" w14:textId="77777777" w:rsidR="002A6F1D" w:rsidRPr="0040251C" w:rsidRDefault="002A6F1D" w:rsidP="000951A6">
            <w:pPr>
              <w:spacing w:after="60"/>
              <w:jc w:val="center"/>
              <w:rPr>
                <w:snapToGrid w:val="0"/>
                <w:color w:val="000000"/>
              </w:rPr>
            </w:pPr>
            <w:r w:rsidRPr="0040251C">
              <w:rPr>
                <w:snapToGrid w:val="0"/>
                <w:color w:val="000000"/>
              </w:rPr>
              <w:t>-</w:t>
            </w:r>
          </w:p>
        </w:tc>
        <w:tc>
          <w:tcPr>
            <w:tcW w:w="2376" w:type="dxa"/>
            <w:shd w:val="clear" w:color="auto" w:fill="D9D9D9" w:themeFill="background1" w:themeFillShade="D9"/>
          </w:tcPr>
          <w:p w14:paraId="7823AAFE" w14:textId="77777777" w:rsidR="002A6F1D" w:rsidRDefault="002A6F1D" w:rsidP="000951A6">
            <w:pPr>
              <w:spacing w:after="60"/>
              <w:jc w:val="both"/>
              <w:rPr>
                <w:snapToGrid w:val="0"/>
                <w:color w:val="000000"/>
                <w:sz w:val="16"/>
                <w:szCs w:val="16"/>
              </w:rPr>
            </w:pPr>
            <w:r w:rsidRPr="00F83A2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Pr>
                <w:snapToGrid w:val="0"/>
                <w:color w:val="000000"/>
                <w:sz w:val="16"/>
                <w:szCs w:val="16"/>
              </w:rPr>
              <w:t>вом</w:t>
            </w:r>
            <w:r w:rsidRPr="00F83A2A">
              <w:rPr>
                <w:snapToGrid w:val="0"/>
                <w:color w:val="000000"/>
                <w:sz w:val="16"/>
                <w:szCs w:val="16"/>
              </w:rPr>
              <w:t xml:space="preserve"> по экспертной оценке (раздел 9)</w:t>
            </w:r>
            <w:r>
              <w:rPr>
                <w:snapToGrid w:val="0"/>
                <w:color w:val="000000"/>
                <w:sz w:val="16"/>
                <w:szCs w:val="16"/>
              </w:rPr>
              <w:t>.</w:t>
            </w:r>
            <w:r w:rsidRPr="00F83A2A">
              <w:rPr>
                <w:snapToGrid w:val="0"/>
                <w:color w:val="000000"/>
                <w:sz w:val="16"/>
                <w:szCs w:val="16"/>
              </w:rPr>
              <w:t xml:space="preserve"> </w:t>
            </w:r>
            <w:r>
              <w:rPr>
                <w:snapToGrid w:val="0"/>
                <w:color w:val="000000"/>
                <w:sz w:val="16"/>
                <w:szCs w:val="16"/>
              </w:rPr>
              <w:t>При наличии</w:t>
            </w:r>
          </w:p>
          <w:p w14:paraId="0B63C31E" w14:textId="77777777" w:rsidR="002A6F1D" w:rsidRPr="008F19B8" w:rsidRDefault="002A6F1D" w:rsidP="000951A6">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F5744B" w14:paraId="768E4232" w14:textId="77777777" w:rsidTr="00FA5C37">
        <w:tc>
          <w:tcPr>
            <w:tcW w:w="9748" w:type="dxa"/>
            <w:gridSpan w:val="6"/>
            <w:shd w:val="clear" w:color="auto" w:fill="D9D9D9" w:themeFill="background1" w:themeFillShade="D9"/>
          </w:tcPr>
          <w:p w14:paraId="1641D4D2" w14:textId="77777777" w:rsidR="002A6F1D" w:rsidRPr="008F19B8" w:rsidRDefault="002A6F1D" w:rsidP="000951A6">
            <w:pPr>
              <w:spacing w:after="60"/>
              <w:jc w:val="center"/>
              <w:rPr>
                <w:b/>
                <w:snapToGrid w:val="0"/>
                <w:color w:val="000000"/>
                <w:sz w:val="16"/>
                <w:szCs w:val="16"/>
              </w:rPr>
            </w:pPr>
            <w:r w:rsidRPr="008F19B8">
              <w:rPr>
                <w:b/>
                <w:snapToGrid w:val="0"/>
                <w:color w:val="000000"/>
                <w:sz w:val="16"/>
                <w:szCs w:val="16"/>
              </w:rPr>
              <w:t>Другие документы:</w:t>
            </w:r>
          </w:p>
        </w:tc>
      </w:tr>
      <w:tr w:rsidR="002A6F1D" w:rsidRPr="003131DF" w14:paraId="49AE2975" w14:textId="77777777" w:rsidTr="00FA5C37">
        <w:tc>
          <w:tcPr>
            <w:tcW w:w="568" w:type="dxa"/>
            <w:shd w:val="clear" w:color="auto" w:fill="D9D9D9" w:themeFill="background1" w:themeFillShade="D9"/>
          </w:tcPr>
          <w:p w14:paraId="4A8E640F" w14:textId="77777777" w:rsidR="002A6F1D" w:rsidRPr="00066461" w:rsidRDefault="002A6F1D" w:rsidP="000951A6">
            <w:pPr>
              <w:spacing w:after="60"/>
              <w:jc w:val="center"/>
              <w:rPr>
                <w:snapToGrid w:val="0"/>
                <w:color w:val="000000"/>
                <w:sz w:val="16"/>
                <w:szCs w:val="16"/>
              </w:rPr>
            </w:pPr>
            <w:bookmarkStart w:id="351" w:name="_Hlk73095734"/>
            <w:r>
              <w:rPr>
                <w:snapToGrid w:val="0"/>
                <w:color w:val="000000"/>
                <w:sz w:val="16"/>
                <w:szCs w:val="16"/>
              </w:rPr>
              <w:t>9</w:t>
            </w:r>
          </w:p>
        </w:tc>
        <w:tc>
          <w:tcPr>
            <w:tcW w:w="3402" w:type="dxa"/>
            <w:shd w:val="clear" w:color="auto" w:fill="D9D9D9" w:themeFill="background1" w:themeFillShade="D9"/>
          </w:tcPr>
          <w:p w14:paraId="53A182DE" w14:textId="77777777" w:rsidR="002A6F1D" w:rsidRPr="00066461" w:rsidRDefault="002A6F1D" w:rsidP="000951A6">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76265C4E" w14:textId="77777777" w:rsidR="002A6F1D" w:rsidRPr="00066461" w:rsidRDefault="002A6F1D" w:rsidP="000951A6">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8B01E7D" w14:textId="77777777" w:rsidR="002A6F1D" w:rsidRPr="00066461" w:rsidRDefault="002A6F1D" w:rsidP="000951A6">
            <w:pPr>
              <w:spacing w:after="60"/>
              <w:ind w:left="11" w:right="64" w:hanging="11"/>
              <w:rPr>
                <w:color w:val="000000"/>
                <w:sz w:val="16"/>
                <w:szCs w:val="16"/>
              </w:rPr>
            </w:pPr>
          </w:p>
        </w:tc>
        <w:tc>
          <w:tcPr>
            <w:tcW w:w="1134" w:type="dxa"/>
            <w:shd w:val="clear" w:color="auto" w:fill="D9D9D9" w:themeFill="background1" w:themeFillShade="D9"/>
          </w:tcPr>
          <w:p w14:paraId="578E6884" w14:textId="77777777" w:rsidR="002A6F1D" w:rsidRPr="00066461" w:rsidRDefault="002A6F1D" w:rsidP="000951A6">
            <w:pPr>
              <w:spacing w:after="60"/>
              <w:ind w:left="11" w:right="64" w:hanging="11"/>
              <w:rPr>
                <w:color w:val="000000"/>
                <w:sz w:val="16"/>
                <w:szCs w:val="16"/>
              </w:rPr>
            </w:pPr>
          </w:p>
        </w:tc>
        <w:tc>
          <w:tcPr>
            <w:tcW w:w="2376" w:type="dxa"/>
            <w:shd w:val="clear" w:color="auto" w:fill="D9D9D9" w:themeFill="background1" w:themeFillShade="D9"/>
          </w:tcPr>
          <w:p w14:paraId="0D4C7842" w14:textId="77777777" w:rsidR="002A6F1D" w:rsidRPr="00CB24C6" w:rsidRDefault="002A6F1D" w:rsidP="000951A6">
            <w:pPr>
              <w:spacing w:after="60"/>
              <w:ind w:left="11" w:right="64" w:hanging="11"/>
              <w:rPr>
                <w:snapToGrid w:val="0"/>
                <w:color w:val="000000"/>
                <w:sz w:val="16"/>
                <w:szCs w:val="16"/>
                <w:u w:val="single"/>
              </w:rPr>
            </w:pPr>
            <w:r w:rsidRPr="00CB24C6">
              <w:rPr>
                <w:snapToGrid w:val="0"/>
                <w:sz w:val="16"/>
                <w:szCs w:val="16"/>
                <w:u w:val="single"/>
              </w:rPr>
              <w:t>Документ</w:t>
            </w:r>
            <w:r>
              <w:rPr>
                <w:snapToGrid w:val="0"/>
                <w:sz w:val="16"/>
                <w:szCs w:val="16"/>
                <w:u w:val="single"/>
              </w:rPr>
              <w:t>,</w:t>
            </w:r>
            <w:r w:rsidRPr="00CB24C6">
              <w:rPr>
                <w:snapToGrid w:val="0"/>
                <w:sz w:val="16"/>
                <w:szCs w:val="16"/>
                <w:u w:val="single"/>
              </w:rPr>
              <w:t xml:space="preserve"> обязател</w:t>
            </w:r>
            <w:r>
              <w:rPr>
                <w:snapToGrid w:val="0"/>
                <w:sz w:val="16"/>
                <w:szCs w:val="16"/>
                <w:u w:val="single"/>
              </w:rPr>
              <w:t>ьный</w:t>
            </w:r>
            <w:r w:rsidRPr="00CB24C6">
              <w:rPr>
                <w:snapToGrid w:val="0"/>
                <w:sz w:val="16"/>
                <w:szCs w:val="16"/>
                <w:u w:val="single"/>
              </w:rPr>
              <w:t xml:space="preserve"> к представлению </w:t>
            </w:r>
            <w:r>
              <w:rPr>
                <w:snapToGrid w:val="0"/>
                <w:sz w:val="16"/>
                <w:szCs w:val="16"/>
                <w:u w:val="single"/>
              </w:rPr>
              <w:t>(Форма 1)</w:t>
            </w:r>
          </w:p>
        </w:tc>
      </w:tr>
      <w:bookmarkEnd w:id="351"/>
      <w:tr w:rsidR="002A6F1D" w:rsidRPr="003131DF" w14:paraId="7EF8D412" w14:textId="77777777" w:rsidTr="00FA5C37">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795129" w14:textId="77777777" w:rsidR="002A6F1D" w:rsidRPr="00066461" w:rsidRDefault="002A6F1D" w:rsidP="000951A6">
            <w:pPr>
              <w:spacing w:after="60"/>
              <w:jc w:val="center"/>
              <w:rPr>
                <w:snapToGrid w:val="0"/>
                <w:color w:val="000000"/>
                <w:sz w:val="16"/>
                <w:szCs w:val="16"/>
              </w:rPr>
            </w:pPr>
            <w:r>
              <w:rPr>
                <w:snapToGrid w:val="0"/>
                <w:color w:val="000000"/>
                <w:sz w:val="16"/>
                <w:szCs w:val="16"/>
              </w:rPr>
              <w:t>10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2B5BB2" w14:textId="77777777" w:rsidR="002A6F1D" w:rsidRPr="00066461" w:rsidRDefault="002A6F1D" w:rsidP="000951A6">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69B8A5" w14:textId="77777777" w:rsidR="002A6F1D" w:rsidRPr="003E3F00" w:rsidRDefault="002A6F1D" w:rsidP="000951A6">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D6AE1" w14:textId="77777777" w:rsidR="002A6F1D" w:rsidRPr="00066461" w:rsidRDefault="002A6F1D" w:rsidP="000951A6">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A2AE2" w14:textId="77777777" w:rsidR="002A6F1D" w:rsidRPr="00066461" w:rsidRDefault="002A6F1D" w:rsidP="000951A6">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052BDE39" w14:textId="77777777" w:rsidR="002A6F1D" w:rsidRPr="00CB24C6" w:rsidRDefault="002A6F1D" w:rsidP="000951A6">
            <w:pPr>
              <w:spacing w:after="60"/>
              <w:ind w:right="64"/>
              <w:rPr>
                <w:snapToGrid w:val="0"/>
                <w:color w:val="000000"/>
                <w:sz w:val="16"/>
                <w:szCs w:val="16"/>
                <w:u w:val="single"/>
              </w:rPr>
            </w:pPr>
            <w:r w:rsidRPr="00CB24C6">
              <w:rPr>
                <w:snapToGrid w:val="0"/>
                <w:color w:val="000000"/>
                <w:sz w:val="16"/>
                <w:szCs w:val="16"/>
                <w:u w:val="single"/>
              </w:rPr>
              <w:t>Документ, обязательны</w:t>
            </w:r>
            <w:r>
              <w:rPr>
                <w:snapToGrid w:val="0"/>
                <w:color w:val="000000"/>
                <w:sz w:val="16"/>
                <w:szCs w:val="16"/>
                <w:u w:val="single"/>
              </w:rPr>
              <w:t>й</w:t>
            </w:r>
            <w:r w:rsidRPr="00CB24C6">
              <w:rPr>
                <w:snapToGrid w:val="0"/>
                <w:color w:val="000000"/>
                <w:sz w:val="16"/>
                <w:szCs w:val="16"/>
                <w:u w:val="single"/>
              </w:rPr>
              <w:t xml:space="preserve"> к представлению (Форма 2) </w:t>
            </w:r>
          </w:p>
        </w:tc>
      </w:tr>
      <w:tr w:rsidR="002A6F1D" w:rsidRPr="003131DF" w14:paraId="6F816EC6" w14:textId="77777777" w:rsidTr="00FA5C37">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ECAC8E" w14:textId="77777777" w:rsidR="002A6F1D" w:rsidRPr="00066461" w:rsidRDefault="002A6F1D" w:rsidP="000951A6">
            <w:pPr>
              <w:spacing w:after="60"/>
              <w:jc w:val="center"/>
              <w:rPr>
                <w:snapToGrid w:val="0"/>
                <w:color w:val="000000"/>
                <w:sz w:val="16"/>
                <w:szCs w:val="16"/>
              </w:rPr>
            </w:pPr>
            <w:r>
              <w:rPr>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A47A5C" w14:textId="77777777" w:rsidR="002A6F1D" w:rsidRPr="00066461" w:rsidRDefault="002A6F1D" w:rsidP="000951A6">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F6ECCB" w14:textId="77777777" w:rsidR="002A6F1D" w:rsidRPr="003E3F00" w:rsidRDefault="002A6F1D" w:rsidP="000951A6">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70BA0" w14:textId="77777777" w:rsidR="002A6F1D" w:rsidRPr="00066461" w:rsidRDefault="002A6F1D" w:rsidP="000951A6">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5D7D5" w14:textId="77777777" w:rsidR="002A6F1D" w:rsidRPr="00066461" w:rsidRDefault="002A6F1D" w:rsidP="000951A6">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7425F6FE" w14:textId="77777777" w:rsidR="002A6F1D" w:rsidRPr="00132136" w:rsidRDefault="002A6F1D" w:rsidP="000951A6">
            <w:pPr>
              <w:spacing w:after="60"/>
              <w:ind w:left="11" w:right="64" w:hanging="11"/>
              <w:rPr>
                <w:snapToGrid w:val="0"/>
                <w:color w:val="000000"/>
                <w:sz w:val="16"/>
                <w:szCs w:val="16"/>
              </w:rPr>
            </w:pPr>
          </w:p>
        </w:tc>
      </w:tr>
      <w:tr w:rsidR="002A6F1D" w:rsidRPr="003131DF" w14:paraId="2DF83A93" w14:textId="77777777" w:rsidTr="00FA5C37">
        <w:tc>
          <w:tcPr>
            <w:tcW w:w="568" w:type="dxa"/>
            <w:shd w:val="clear" w:color="auto" w:fill="D9D9D9" w:themeFill="background1" w:themeFillShade="D9"/>
          </w:tcPr>
          <w:p w14:paraId="53838F8D" w14:textId="77777777" w:rsidR="002A6F1D" w:rsidRPr="00066461" w:rsidRDefault="002A6F1D" w:rsidP="000951A6">
            <w:pPr>
              <w:spacing w:after="60"/>
              <w:jc w:val="center"/>
              <w:rPr>
                <w:snapToGrid w:val="0"/>
                <w:color w:val="000000"/>
                <w:sz w:val="16"/>
                <w:szCs w:val="16"/>
              </w:rPr>
            </w:pPr>
            <w:r>
              <w:rPr>
                <w:snapToGrid w:val="0"/>
                <w:color w:val="000000"/>
                <w:sz w:val="16"/>
                <w:szCs w:val="16"/>
              </w:rPr>
              <w:t>12</w:t>
            </w:r>
          </w:p>
        </w:tc>
        <w:tc>
          <w:tcPr>
            <w:tcW w:w="3402" w:type="dxa"/>
            <w:shd w:val="clear" w:color="auto" w:fill="D9D9D9" w:themeFill="background1" w:themeFillShade="D9"/>
          </w:tcPr>
          <w:p w14:paraId="7926E42B" w14:textId="77777777" w:rsidR="002A6F1D" w:rsidRDefault="002A6F1D" w:rsidP="000951A6">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640C3E8E" w14:textId="77777777" w:rsidR="002A6F1D" w:rsidRPr="00066461" w:rsidRDefault="002A6F1D" w:rsidP="000951A6">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44C8AE05" w14:textId="77777777" w:rsidR="002A6F1D" w:rsidRPr="00066461" w:rsidRDefault="002A6F1D" w:rsidP="000951A6">
            <w:pPr>
              <w:spacing w:after="60"/>
              <w:ind w:left="11" w:right="64" w:hanging="11"/>
              <w:rPr>
                <w:color w:val="000000"/>
                <w:sz w:val="16"/>
                <w:szCs w:val="16"/>
              </w:rPr>
            </w:pPr>
          </w:p>
        </w:tc>
        <w:tc>
          <w:tcPr>
            <w:tcW w:w="1134" w:type="dxa"/>
            <w:shd w:val="clear" w:color="auto" w:fill="D9D9D9" w:themeFill="background1" w:themeFillShade="D9"/>
          </w:tcPr>
          <w:p w14:paraId="61C8C6E3" w14:textId="77777777" w:rsidR="002A6F1D" w:rsidRPr="00066461" w:rsidRDefault="002A6F1D" w:rsidP="000951A6">
            <w:pPr>
              <w:spacing w:after="60"/>
              <w:ind w:left="11" w:right="64" w:hanging="11"/>
              <w:rPr>
                <w:color w:val="000000"/>
                <w:sz w:val="16"/>
                <w:szCs w:val="16"/>
              </w:rPr>
            </w:pPr>
          </w:p>
        </w:tc>
        <w:tc>
          <w:tcPr>
            <w:tcW w:w="2376" w:type="dxa"/>
            <w:shd w:val="clear" w:color="auto" w:fill="D9D9D9" w:themeFill="background1" w:themeFillShade="D9"/>
          </w:tcPr>
          <w:p w14:paraId="6E82E0D5" w14:textId="77777777" w:rsidR="002A6F1D" w:rsidRPr="00132136" w:rsidRDefault="002A6F1D" w:rsidP="000951A6">
            <w:pPr>
              <w:spacing w:after="60"/>
              <w:ind w:left="11" w:right="64" w:hanging="11"/>
              <w:rPr>
                <w:snapToGrid w:val="0"/>
                <w:color w:val="000000"/>
                <w:sz w:val="16"/>
                <w:szCs w:val="16"/>
              </w:rPr>
            </w:pPr>
            <w:r w:rsidRPr="00524562">
              <w:rPr>
                <w:snapToGrid w:val="0"/>
                <w:color w:val="000000"/>
                <w:sz w:val="16"/>
                <w:szCs w:val="16"/>
                <w:u w:val="single"/>
              </w:rPr>
              <w:t>Документ, обязательны</w:t>
            </w:r>
            <w:r>
              <w:rPr>
                <w:snapToGrid w:val="0"/>
                <w:color w:val="000000"/>
                <w:sz w:val="16"/>
                <w:szCs w:val="16"/>
                <w:u w:val="single"/>
              </w:rPr>
              <w:t>й</w:t>
            </w:r>
            <w:r w:rsidRPr="00524562">
              <w:rPr>
                <w:snapToGrid w:val="0"/>
                <w:color w:val="000000"/>
                <w:sz w:val="16"/>
                <w:szCs w:val="16"/>
                <w:u w:val="single"/>
              </w:rPr>
              <w:t xml:space="preserve"> к представлению (формы 3,4</w:t>
            </w:r>
            <w:r>
              <w:rPr>
                <w:snapToGrid w:val="0"/>
                <w:color w:val="000000"/>
                <w:sz w:val="16"/>
                <w:szCs w:val="16"/>
                <w:u w:val="single"/>
              </w:rPr>
              <w:t>)</w:t>
            </w:r>
          </w:p>
        </w:tc>
      </w:tr>
      <w:tr w:rsidR="002A6F1D" w:rsidRPr="003131DF" w14:paraId="573B0615" w14:textId="77777777" w:rsidTr="00FA5C37">
        <w:tc>
          <w:tcPr>
            <w:tcW w:w="568" w:type="dxa"/>
            <w:shd w:val="clear" w:color="auto" w:fill="D9D9D9" w:themeFill="background1" w:themeFillShade="D9"/>
          </w:tcPr>
          <w:p w14:paraId="26EBE229" w14:textId="77777777" w:rsidR="002A6F1D" w:rsidRPr="00066461" w:rsidRDefault="002A6F1D" w:rsidP="000951A6">
            <w:pPr>
              <w:spacing w:after="60"/>
              <w:jc w:val="center"/>
              <w:rPr>
                <w:snapToGrid w:val="0"/>
                <w:color w:val="000000"/>
                <w:sz w:val="16"/>
                <w:szCs w:val="16"/>
              </w:rPr>
            </w:pPr>
            <w:r>
              <w:rPr>
                <w:snapToGrid w:val="0"/>
                <w:color w:val="000000"/>
                <w:sz w:val="16"/>
                <w:szCs w:val="16"/>
              </w:rPr>
              <w:t>13</w:t>
            </w:r>
          </w:p>
        </w:tc>
        <w:tc>
          <w:tcPr>
            <w:tcW w:w="3402" w:type="dxa"/>
            <w:shd w:val="clear" w:color="auto" w:fill="D9D9D9" w:themeFill="background1" w:themeFillShade="D9"/>
          </w:tcPr>
          <w:p w14:paraId="425000AF" w14:textId="77777777" w:rsidR="002A6F1D" w:rsidRPr="00066461" w:rsidRDefault="002A6F1D" w:rsidP="000951A6">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1236FF7C" w14:textId="77777777" w:rsidR="002A6F1D" w:rsidRPr="00066461" w:rsidRDefault="002A6F1D" w:rsidP="000951A6">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62F3FD94" w14:textId="77777777" w:rsidR="002A6F1D" w:rsidRPr="00066461" w:rsidRDefault="002A6F1D" w:rsidP="000951A6">
            <w:pPr>
              <w:spacing w:after="60"/>
              <w:ind w:left="11" w:right="64" w:hanging="11"/>
              <w:rPr>
                <w:color w:val="000000"/>
                <w:sz w:val="16"/>
                <w:szCs w:val="16"/>
              </w:rPr>
            </w:pPr>
          </w:p>
        </w:tc>
        <w:tc>
          <w:tcPr>
            <w:tcW w:w="1134" w:type="dxa"/>
            <w:shd w:val="clear" w:color="auto" w:fill="D9D9D9" w:themeFill="background1" w:themeFillShade="D9"/>
          </w:tcPr>
          <w:p w14:paraId="4554062F" w14:textId="77777777" w:rsidR="002A6F1D" w:rsidRPr="00066461" w:rsidRDefault="002A6F1D" w:rsidP="000951A6">
            <w:pPr>
              <w:spacing w:after="60"/>
              <w:ind w:left="11" w:right="64" w:hanging="11"/>
              <w:rPr>
                <w:color w:val="000000"/>
                <w:sz w:val="16"/>
                <w:szCs w:val="16"/>
              </w:rPr>
            </w:pPr>
          </w:p>
        </w:tc>
        <w:tc>
          <w:tcPr>
            <w:tcW w:w="2376" w:type="dxa"/>
            <w:shd w:val="clear" w:color="auto" w:fill="D9D9D9" w:themeFill="background1" w:themeFillShade="D9"/>
            <w:vAlign w:val="bottom"/>
          </w:tcPr>
          <w:p w14:paraId="437E16BC" w14:textId="4F4888CD" w:rsidR="002A6F1D" w:rsidRPr="00132136" w:rsidRDefault="002A6F1D" w:rsidP="000951A6">
            <w:pPr>
              <w:spacing w:after="60"/>
              <w:ind w:left="11" w:right="64" w:hanging="11"/>
              <w:rPr>
                <w:snapToGrid w:val="0"/>
                <w:color w:val="000000"/>
                <w:sz w:val="16"/>
                <w:szCs w:val="16"/>
              </w:rPr>
            </w:pPr>
            <w:r w:rsidRPr="00CB24C6">
              <w:rPr>
                <w:snapToGrid w:val="0"/>
                <w:color w:val="000000"/>
                <w:sz w:val="16"/>
                <w:szCs w:val="16"/>
                <w:u w:val="single"/>
              </w:rPr>
              <w:t xml:space="preserve">Документы, обязательные к предоставлению (Форма </w:t>
            </w:r>
            <w:r w:rsidR="004F6CAC">
              <w:rPr>
                <w:snapToGrid w:val="0"/>
                <w:color w:val="000000"/>
                <w:sz w:val="16"/>
                <w:szCs w:val="16"/>
                <w:u w:val="single"/>
              </w:rPr>
              <w:t>5</w:t>
            </w:r>
            <w:r w:rsidRPr="00CB24C6">
              <w:rPr>
                <w:snapToGrid w:val="0"/>
                <w:color w:val="000000"/>
                <w:sz w:val="16"/>
                <w:szCs w:val="16"/>
                <w:u w:val="single"/>
              </w:rPr>
              <w:t>)</w:t>
            </w:r>
          </w:p>
        </w:tc>
      </w:tr>
      <w:tr w:rsidR="002A6F1D" w:rsidRPr="003131DF" w14:paraId="51DA3BC8" w14:textId="77777777" w:rsidTr="00FA5C37">
        <w:trPr>
          <w:trHeight w:val="573"/>
        </w:trPr>
        <w:tc>
          <w:tcPr>
            <w:tcW w:w="568" w:type="dxa"/>
            <w:shd w:val="clear" w:color="auto" w:fill="D9D9D9" w:themeFill="background1" w:themeFillShade="D9"/>
          </w:tcPr>
          <w:p w14:paraId="0E654107" w14:textId="77777777" w:rsidR="002A6F1D" w:rsidRPr="00066461" w:rsidRDefault="002A6F1D" w:rsidP="000951A6">
            <w:pPr>
              <w:spacing w:after="60"/>
              <w:jc w:val="center"/>
              <w:rPr>
                <w:snapToGrid w:val="0"/>
                <w:color w:val="000000"/>
                <w:sz w:val="16"/>
                <w:szCs w:val="16"/>
              </w:rPr>
            </w:pPr>
            <w:r>
              <w:rPr>
                <w:snapToGrid w:val="0"/>
                <w:color w:val="000000"/>
                <w:sz w:val="16"/>
                <w:szCs w:val="16"/>
              </w:rPr>
              <w:t>14</w:t>
            </w:r>
          </w:p>
        </w:tc>
        <w:tc>
          <w:tcPr>
            <w:tcW w:w="3402" w:type="dxa"/>
            <w:shd w:val="clear" w:color="auto" w:fill="D9D9D9" w:themeFill="background1" w:themeFillShade="D9"/>
          </w:tcPr>
          <w:p w14:paraId="5D7C6483" w14:textId="77777777" w:rsidR="002A6F1D" w:rsidRPr="00066461" w:rsidRDefault="002A6F1D" w:rsidP="000951A6">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0828CD8F" w14:textId="77777777" w:rsidR="002A6F1D" w:rsidRPr="00066461" w:rsidRDefault="002A6F1D" w:rsidP="000951A6">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2062A3DE" w14:textId="77777777" w:rsidR="002A6F1D" w:rsidRPr="00066461" w:rsidRDefault="002A6F1D" w:rsidP="000951A6">
            <w:pPr>
              <w:spacing w:after="60"/>
              <w:rPr>
                <w:color w:val="000000"/>
                <w:sz w:val="16"/>
                <w:szCs w:val="16"/>
              </w:rPr>
            </w:pPr>
          </w:p>
        </w:tc>
        <w:tc>
          <w:tcPr>
            <w:tcW w:w="1134" w:type="dxa"/>
            <w:shd w:val="clear" w:color="auto" w:fill="D9D9D9" w:themeFill="background1" w:themeFillShade="D9"/>
          </w:tcPr>
          <w:p w14:paraId="033548FA" w14:textId="77777777" w:rsidR="002A6F1D" w:rsidRPr="00066461" w:rsidRDefault="002A6F1D" w:rsidP="000951A6">
            <w:pPr>
              <w:spacing w:after="60"/>
              <w:rPr>
                <w:color w:val="000000"/>
                <w:sz w:val="16"/>
                <w:szCs w:val="16"/>
              </w:rPr>
            </w:pPr>
          </w:p>
        </w:tc>
        <w:tc>
          <w:tcPr>
            <w:tcW w:w="2376" w:type="dxa"/>
            <w:shd w:val="clear" w:color="auto" w:fill="D9D9D9" w:themeFill="background1" w:themeFillShade="D9"/>
          </w:tcPr>
          <w:p w14:paraId="2E3D63AE" w14:textId="3466F295" w:rsidR="002A6F1D" w:rsidRPr="00A15B05" w:rsidRDefault="002A6F1D" w:rsidP="000951A6">
            <w:pPr>
              <w:spacing w:after="60"/>
              <w:jc w:val="both"/>
              <w:rPr>
                <w:snapToGrid w:val="0"/>
                <w:sz w:val="16"/>
                <w:szCs w:val="16"/>
              </w:rPr>
            </w:pPr>
            <w:r w:rsidRPr="00A15B05">
              <w:rPr>
                <w:snapToGrid w:val="0"/>
                <w:sz w:val="16"/>
                <w:szCs w:val="16"/>
                <w:u w:val="single"/>
              </w:rPr>
              <w:t xml:space="preserve">Документ, обязательный к представлению (Форма </w:t>
            </w:r>
            <w:r w:rsidR="004F6CAC">
              <w:rPr>
                <w:snapToGrid w:val="0"/>
                <w:sz w:val="16"/>
                <w:szCs w:val="16"/>
                <w:u w:val="single"/>
              </w:rPr>
              <w:t>6</w:t>
            </w:r>
            <w:r w:rsidRPr="00A15B05">
              <w:rPr>
                <w:snapToGrid w:val="0"/>
                <w:sz w:val="16"/>
                <w:szCs w:val="16"/>
                <w:u w:val="single"/>
              </w:rPr>
              <w:t>)</w:t>
            </w:r>
            <w:r w:rsidRPr="00A15B05">
              <w:rPr>
                <w:snapToGrid w:val="0"/>
                <w:sz w:val="16"/>
                <w:szCs w:val="16"/>
              </w:rPr>
              <w:t xml:space="preserve"> </w:t>
            </w:r>
          </w:p>
          <w:p w14:paraId="0425E149" w14:textId="77777777" w:rsidR="002A6F1D" w:rsidRPr="00A15B05" w:rsidRDefault="002A6F1D" w:rsidP="000951A6">
            <w:pPr>
              <w:spacing w:after="60"/>
              <w:jc w:val="both"/>
              <w:rPr>
                <w:snapToGrid w:val="0"/>
                <w:sz w:val="16"/>
                <w:szCs w:val="16"/>
              </w:rPr>
            </w:pPr>
            <w:r w:rsidRPr="00A15B05">
              <w:rPr>
                <w:snapToGrid w:val="0"/>
                <w:sz w:val="16"/>
                <w:szCs w:val="16"/>
              </w:rPr>
              <w:t>Анкета участника закупки</w:t>
            </w:r>
            <w:r>
              <w:rPr>
                <w:snapToGrid w:val="0"/>
                <w:sz w:val="16"/>
                <w:szCs w:val="16"/>
              </w:rPr>
              <w:t>,</w:t>
            </w:r>
            <w:r w:rsidRPr="00A15B05">
              <w:rPr>
                <w:snapToGrid w:val="0"/>
                <w:sz w:val="16"/>
                <w:szCs w:val="16"/>
              </w:rPr>
              <w:t xml:space="preserve"> содержащая следующую информацию об участнике закупке:</w:t>
            </w:r>
          </w:p>
          <w:p w14:paraId="3C40542F" w14:textId="77777777" w:rsidR="002A6F1D" w:rsidRPr="00A15B05" w:rsidRDefault="002A6F1D" w:rsidP="000951A6">
            <w:pPr>
              <w:spacing w:after="60"/>
              <w:jc w:val="both"/>
              <w:rPr>
                <w:snapToGrid w:val="0"/>
                <w:sz w:val="16"/>
                <w:szCs w:val="16"/>
              </w:rPr>
            </w:pPr>
            <w:r w:rsidRPr="00A15B05">
              <w:rPr>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w:t>
            </w:r>
            <w:r w:rsidRPr="00A15B05">
              <w:rPr>
                <w:snapToGrid w:val="0"/>
                <w:sz w:val="16"/>
                <w:szCs w:val="16"/>
              </w:rPr>
              <w:lastRenderedPageBreak/>
              <w:t>юридическое лицо;</w:t>
            </w:r>
          </w:p>
          <w:p w14:paraId="0AEA5E6D" w14:textId="77777777" w:rsidR="002A6F1D" w:rsidRPr="00A15B05" w:rsidRDefault="002A6F1D" w:rsidP="000951A6">
            <w:pPr>
              <w:spacing w:after="60"/>
              <w:jc w:val="both"/>
              <w:rPr>
                <w:snapToGrid w:val="0"/>
                <w:sz w:val="16"/>
                <w:szCs w:val="16"/>
              </w:rPr>
            </w:pPr>
            <w:r w:rsidRPr="00A15B05">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C353CC9" w14:textId="77777777" w:rsidR="002A6F1D" w:rsidRPr="00A15B05" w:rsidRDefault="002A6F1D" w:rsidP="000951A6">
            <w:pPr>
              <w:spacing w:after="60"/>
              <w:jc w:val="both"/>
              <w:rPr>
                <w:snapToGrid w:val="0"/>
                <w:sz w:val="16"/>
                <w:szCs w:val="16"/>
              </w:rPr>
            </w:pPr>
            <w:r w:rsidRPr="00A15B05">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169C5E9" w14:textId="77777777" w:rsidR="002A6F1D" w:rsidRPr="00A15B05" w:rsidRDefault="002A6F1D" w:rsidP="000951A6">
            <w:pPr>
              <w:spacing w:after="60"/>
              <w:jc w:val="both"/>
              <w:rPr>
                <w:sz w:val="16"/>
                <w:szCs w:val="16"/>
              </w:rPr>
            </w:pPr>
            <w:r w:rsidRPr="00A15B05">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2A6F1D" w:rsidRPr="003131DF" w14:paraId="3E57C0A4" w14:textId="77777777" w:rsidTr="00FA5C37">
        <w:trPr>
          <w:trHeight w:val="573"/>
        </w:trPr>
        <w:tc>
          <w:tcPr>
            <w:tcW w:w="568" w:type="dxa"/>
            <w:shd w:val="clear" w:color="auto" w:fill="D9D9D9" w:themeFill="background1" w:themeFillShade="D9"/>
          </w:tcPr>
          <w:p w14:paraId="3C345414" w14:textId="77777777" w:rsidR="002A6F1D" w:rsidRPr="00066461" w:rsidRDefault="002A6F1D" w:rsidP="000951A6">
            <w:pPr>
              <w:spacing w:after="60"/>
              <w:jc w:val="center"/>
              <w:rPr>
                <w:snapToGrid w:val="0"/>
                <w:color w:val="000000"/>
                <w:sz w:val="16"/>
                <w:szCs w:val="16"/>
              </w:rPr>
            </w:pPr>
            <w:r>
              <w:rPr>
                <w:snapToGrid w:val="0"/>
                <w:color w:val="000000"/>
                <w:sz w:val="16"/>
                <w:szCs w:val="16"/>
              </w:rPr>
              <w:lastRenderedPageBreak/>
              <w:t>15</w:t>
            </w:r>
          </w:p>
        </w:tc>
        <w:tc>
          <w:tcPr>
            <w:tcW w:w="3402" w:type="dxa"/>
            <w:shd w:val="clear" w:color="auto" w:fill="D9D9D9" w:themeFill="background1" w:themeFillShade="D9"/>
          </w:tcPr>
          <w:p w14:paraId="3E8A6233" w14:textId="77777777" w:rsidR="002A6F1D" w:rsidRPr="00066461" w:rsidRDefault="002A6F1D" w:rsidP="000951A6">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5DE61DAF" w14:textId="77777777" w:rsidR="002A6F1D" w:rsidRPr="00066461" w:rsidRDefault="002A6F1D" w:rsidP="000951A6">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600DB6A3" w14:textId="77777777" w:rsidR="002A6F1D" w:rsidRPr="00066461" w:rsidRDefault="002A6F1D" w:rsidP="000951A6">
            <w:pPr>
              <w:spacing w:after="60"/>
              <w:rPr>
                <w:color w:val="000000"/>
                <w:sz w:val="16"/>
                <w:szCs w:val="16"/>
              </w:rPr>
            </w:pPr>
          </w:p>
        </w:tc>
        <w:tc>
          <w:tcPr>
            <w:tcW w:w="1134" w:type="dxa"/>
            <w:shd w:val="clear" w:color="auto" w:fill="D9D9D9" w:themeFill="background1" w:themeFillShade="D9"/>
          </w:tcPr>
          <w:p w14:paraId="092472EB" w14:textId="77777777" w:rsidR="002A6F1D" w:rsidRPr="00066461" w:rsidRDefault="002A6F1D" w:rsidP="000951A6">
            <w:pPr>
              <w:spacing w:after="60"/>
              <w:rPr>
                <w:color w:val="000000"/>
                <w:sz w:val="16"/>
                <w:szCs w:val="16"/>
              </w:rPr>
            </w:pPr>
          </w:p>
        </w:tc>
        <w:tc>
          <w:tcPr>
            <w:tcW w:w="2376" w:type="dxa"/>
            <w:shd w:val="clear" w:color="auto" w:fill="D9D9D9" w:themeFill="background1" w:themeFillShade="D9"/>
            <w:vAlign w:val="bottom"/>
          </w:tcPr>
          <w:p w14:paraId="565963D5" w14:textId="6211632E" w:rsidR="002A6F1D" w:rsidRPr="00132136" w:rsidRDefault="002A6F1D" w:rsidP="000951A6">
            <w:pPr>
              <w:spacing w:after="60"/>
              <w:rPr>
                <w:color w:val="000000"/>
                <w:sz w:val="16"/>
                <w:szCs w:val="16"/>
              </w:rPr>
            </w:pPr>
            <w:r w:rsidRPr="00410F24">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w:t>
            </w:r>
            <w:r>
              <w:rPr>
                <w:color w:val="000000"/>
                <w:sz w:val="16"/>
                <w:szCs w:val="16"/>
              </w:rPr>
              <w:t>твом</w:t>
            </w:r>
            <w:r w:rsidRPr="00410F24">
              <w:rPr>
                <w:color w:val="000000"/>
                <w:sz w:val="16"/>
                <w:szCs w:val="16"/>
              </w:rPr>
              <w:t xml:space="preserve"> по экспертной оценке (раздел 9)</w:t>
            </w:r>
            <w:r>
              <w:rPr>
                <w:color w:val="000000"/>
                <w:sz w:val="16"/>
                <w:szCs w:val="16"/>
              </w:rPr>
              <w:t xml:space="preserve"> (Форма </w:t>
            </w:r>
            <w:r w:rsidR="004F6CAC">
              <w:rPr>
                <w:color w:val="000000"/>
                <w:sz w:val="16"/>
                <w:szCs w:val="16"/>
              </w:rPr>
              <w:t>7</w:t>
            </w:r>
            <w:r>
              <w:rPr>
                <w:color w:val="000000"/>
                <w:sz w:val="16"/>
                <w:szCs w:val="16"/>
              </w:rPr>
              <w:t>).</w:t>
            </w:r>
            <w:r w:rsidRPr="00410F24">
              <w:rPr>
                <w:color w:val="000000"/>
                <w:sz w:val="16"/>
                <w:szCs w:val="16"/>
              </w:rPr>
              <w:t xml:space="preserve"> </w:t>
            </w:r>
          </w:p>
        </w:tc>
      </w:tr>
      <w:tr w:rsidR="002A6F1D" w:rsidRPr="003131DF" w14:paraId="6E2110AA" w14:textId="77777777" w:rsidTr="00FA5C37">
        <w:trPr>
          <w:trHeight w:val="573"/>
        </w:trPr>
        <w:tc>
          <w:tcPr>
            <w:tcW w:w="568" w:type="dxa"/>
            <w:shd w:val="clear" w:color="auto" w:fill="D9D9D9" w:themeFill="background1" w:themeFillShade="D9"/>
          </w:tcPr>
          <w:p w14:paraId="47861A63" w14:textId="77777777" w:rsidR="002A6F1D" w:rsidRPr="00066461" w:rsidRDefault="002A6F1D" w:rsidP="000951A6">
            <w:pPr>
              <w:spacing w:after="60"/>
              <w:jc w:val="center"/>
              <w:rPr>
                <w:snapToGrid w:val="0"/>
                <w:color w:val="000000"/>
                <w:sz w:val="16"/>
                <w:szCs w:val="16"/>
              </w:rPr>
            </w:pPr>
            <w:r>
              <w:rPr>
                <w:snapToGrid w:val="0"/>
                <w:color w:val="000000"/>
                <w:sz w:val="16"/>
                <w:szCs w:val="16"/>
              </w:rPr>
              <w:t>16</w:t>
            </w:r>
          </w:p>
        </w:tc>
        <w:tc>
          <w:tcPr>
            <w:tcW w:w="3402" w:type="dxa"/>
            <w:shd w:val="clear" w:color="auto" w:fill="D9D9D9" w:themeFill="background1" w:themeFillShade="D9"/>
          </w:tcPr>
          <w:p w14:paraId="7EAF1463" w14:textId="77777777" w:rsidR="002A6F1D" w:rsidRPr="00066461" w:rsidRDefault="002A6F1D" w:rsidP="000951A6">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1DAE24A9" w14:textId="77777777" w:rsidR="002A6F1D" w:rsidRPr="00066461" w:rsidRDefault="002A6F1D" w:rsidP="000951A6">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CC12343" w14:textId="77777777" w:rsidR="002A6F1D" w:rsidRPr="00066461" w:rsidRDefault="002A6F1D" w:rsidP="000951A6">
            <w:pPr>
              <w:spacing w:after="60"/>
              <w:rPr>
                <w:color w:val="000000"/>
                <w:sz w:val="16"/>
                <w:szCs w:val="16"/>
              </w:rPr>
            </w:pPr>
          </w:p>
        </w:tc>
        <w:tc>
          <w:tcPr>
            <w:tcW w:w="1134" w:type="dxa"/>
            <w:shd w:val="clear" w:color="auto" w:fill="D9D9D9" w:themeFill="background1" w:themeFillShade="D9"/>
          </w:tcPr>
          <w:p w14:paraId="5872A033" w14:textId="77777777" w:rsidR="002A6F1D" w:rsidRPr="00066461" w:rsidRDefault="002A6F1D" w:rsidP="000951A6">
            <w:pPr>
              <w:spacing w:after="60"/>
              <w:rPr>
                <w:color w:val="000000"/>
                <w:sz w:val="16"/>
                <w:szCs w:val="16"/>
              </w:rPr>
            </w:pPr>
          </w:p>
        </w:tc>
        <w:tc>
          <w:tcPr>
            <w:tcW w:w="2376" w:type="dxa"/>
            <w:shd w:val="clear" w:color="auto" w:fill="D9D9D9" w:themeFill="background1" w:themeFillShade="D9"/>
            <w:vAlign w:val="bottom"/>
          </w:tcPr>
          <w:p w14:paraId="40789CB8" w14:textId="14001FB9" w:rsidR="002A6F1D" w:rsidRPr="00132136" w:rsidRDefault="002A6F1D" w:rsidP="000951A6">
            <w:pPr>
              <w:spacing w:after="60"/>
              <w:rPr>
                <w:color w:val="000000"/>
                <w:sz w:val="16"/>
                <w:szCs w:val="16"/>
              </w:rPr>
            </w:pPr>
            <w:r w:rsidRPr="00926F02">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Pr>
                <w:color w:val="000000"/>
                <w:sz w:val="16"/>
                <w:szCs w:val="16"/>
              </w:rPr>
              <w:t>вом</w:t>
            </w:r>
            <w:r w:rsidRPr="00926F02">
              <w:rPr>
                <w:color w:val="000000"/>
                <w:sz w:val="16"/>
                <w:szCs w:val="16"/>
              </w:rPr>
              <w:t xml:space="preserve"> по экспертной оценке (раздел 9) </w:t>
            </w:r>
            <w:r>
              <w:rPr>
                <w:color w:val="000000"/>
                <w:sz w:val="16"/>
                <w:szCs w:val="16"/>
              </w:rPr>
              <w:t xml:space="preserve">(Форма </w:t>
            </w:r>
            <w:r w:rsidR="004F6CAC">
              <w:rPr>
                <w:color w:val="000000"/>
                <w:sz w:val="16"/>
                <w:szCs w:val="16"/>
              </w:rPr>
              <w:t>8</w:t>
            </w:r>
            <w:r>
              <w:rPr>
                <w:color w:val="000000"/>
                <w:sz w:val="16"/>
                <w:szCs w:val="16"/>
              </w:rPr>
              <w:t>).</w:t>
            </w:r>
          </w:p>
        </w:tc>
      </w:tr>
      <w:tr w:rsidR="002A6F1D" w:rsidRPr="003131DF" w14:paraId="6736D14D" w14:textId="77777777" w:rsidTr="00FA5C37">
        <w:trPr>
          <w:trHeight w:val="573"/>
        </w:trPr>
        <w:tc>
          <w:tcPr>
            <w:tcW w:w="568" w:type="dxa"/>
            <w:shd w:val="clear" w:color="auto" w:fill="D9D9D9" w:themeFill="background1" w:themeFillShade="D9"/>
          </w:tcPr>
          <w:p w14:paraId="05893116" w14:textId="77777777" w:rsidR="002A6F1D" w:rsidRPr="00921675" w:rsidRDefault="002A6F1D" w:rsidP="000951A6">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14:paraId="7B2CDF0C" w14:textId="77777777" w:rsidR="002A6F1D" w:rsidRPr="00921675" w:rsidRDefault="002A6F1D" w:rsidP="000951A6">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375C932" w14:textId="77777777" w:rsidR="002A6F1D" w:rsidRPr="00921675" w:rsidRDefault="002A6F1D" w:rsidP="000951A6">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58B44420" w14:textId="77777777" w:rsidR="002A6F1D" w:rsidRPr="00921675" w:rsidRDefault="002A6F1D" w:rsidP="000951A6">
            <w:pPr>
              <w:spacing w:after="60"/>
              <w:rPr>
                <w:color w:val="000000"/>
                <w:sz w:val="16"/>
                <w:szCs w:val="16"/>
              </w:rPr>
            </w:pPr>
          </w:p>
        </w:tc>
        <w:tc>
          <w:tcPr>
            <w:tcW w:w="1134" w:type="dxa"/>
            <w:shd w:val="clear" w:color="auto" w:fill="D9D9D9" w:themeFill="background1" w:themeFillShade="D9"/>
          </w:tcPr>
          <w:p w14:paraId="16A66BF9" w14:textId="77777777" w:rsidR="002A6F1D" w:rsidRPr="00822AA7" w:rsidRDefault="002A6F1D" w:rsidP="000951A6">
            <w:pPr>
              <w:spacing w:after="60"/>
              <w:rPr>
                <w:color w:val="000000"/>
                <w:sz w:val="16"/>
                <w:szCs w:val="16"/>
              </w:rPr>
            </w:pPr>
          </w:p>
        </w:tc>
        <w:tc>
          <w:tcPr>
            <w:tcW w:w="2376" w:type="dxa"/>
            <w:shd w:val="clear" w:color="auto" w:fill="D9D9D9" w:themeFill="background1" w:themeFillShade="D9"/>
            <w:vAlign w:val="bottom"/>
          </w:tcPr>
          <w:p w14:paraId="0988FBF6" w14:textId="4184FADC" w:rsidR="002A6F1D" w:rsidRPr="00132136" w:rsidRDefault="002A6F1D" w:rsidP="000951A6">
            <w:pPr>
              <w:spacing w:after="60"/>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Pr>
                <w:color w:val="000000"/>
                <w:sz w:val="16"/>
                <w:szCs w:val="16"/>
              </w:rPr>
              <w:t xml:space="preserve">ом </w:t>
            </w:r>
            <w:r w:rsidRPr="00841E29">
              <w:rPr>
                <w:color w:val="000000"/>
                <w:sz w:val="16"/>
                <w:szCs w:val="16"/>
              </w:rPr>
              <w:t xml:space="preserve">по экспертной оценке (раздел 9) </w:t>
            </w:r>
            <w:r>
              <w:rPr>
                <w:color w:val="000000"/>
                <w:sz w:val="16"/>
                <w:szCs w:val="16"/>
              </w:rPr>
              <w:t xml:space="preserve">(Форма </w:t>
            </w:r>
            <w:r w:rsidR="002D3599">
              <w:rPr>
                <w:color w:val="000000"/>
                <w:sz w:val="16"/>
                <w:szCs w:val="16"/>
              </w:rPr>
              <w:t>9</w:t>
            </w:r>
            <w:r>
              <w:rPr>
                <w:color w:val="000000"/>
                <w:sz w:val="16"/>
                <w:szCs w:val="16"/>
              </w:rPr>
              <w:t>).</w:t>
            </w:r>
          </w:p>
        </w:tc>
      </w:tr>
      <w:tr w:rsidR="002A6F1D" w:rsidRPr="003131DF" w14:paraId="0BE5F536" w14:textId="77777777" w:rsidTr="00FA5C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085502" w14:textId="77777777" w:rsidR="002A6F1D" w:rsidRDefault="002A6F1D" w:rsidP="000951A6">
            <w:pPr>
              <w:spacing w:after="60"/>
              <w:jc w:val="center"/>
              <w:rPr>
                <w:snapToGrid w:val="0"/>
                <w:color w:val="000000"/>
                <w:sz w:val="16"/>
                <w:szCs w:val="16"/>
              </w:rPr>
            </w:pPr>
            <w:r>
              <w:rPr>
                <w:snapToGrid w:val="0"/>
                <w:color w:val="000000"/>
                <w:sz w:val="16"/>
                <w:szCs w:val="16"/>
              </w:rPr>
              <w:t>18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205FF" w14:textId="77777777" w:rsidR="002A6F1D" w:rsidRPr="00AE5ACA" w:rsidRDefault="002A6F1D" w:rsidP="000951A6">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9CBA10" w14:textId="77777777" w:rsidR="002A6F1D" w:rsidRPr="003E3F00" w:rsidRDefault="002A6F1D" w:rsidP="000951A6">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ADB05" w14:textId="77777777" w:rsidR="002A6F1D" w:rsidRPr="003E3F00" w:rsidRDefault="002A6F1D" w:rsidP="000951A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D1152D" w14:textId="77777777" w:rsidR="002A6F1D" w:rsidRPr="003E3F00" w:rsidRDefault="002A6F1D" w:rsidP="000951A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D262855" w14:textId="6B032AB1" w:rsidR="002A6F1D" w:rsidRPr="00132136" w:rsidRDefault="002A6F1D" w:rsidP="000951A6">
            <w:pPr>
              <w:spacing w:after="60"/>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не влияет на оценку заявки (Форма 1</w:t>
            </w:r>
            <w:r w:rsidR="002D3599">
              <w:rPr>
                <w:color w:val="000000"/>
                <w:sz w:val="16"/>
                <w:szCs w:val="16"/>
              </w:rPr>
              <w:t>0</w:t>
            </w:r>
            <w:r>
              <w:rPr>
                <w:color w:val="000000"/>
                <w:sz w:val="16"/>
                <w:szCs w:val="16"/>
              </w:rPr>
              <w:t>).</w:t>
            </w:r>
          </w:p>
        </w:tc>
      </w:tr>
      <w:tr w:rsidR="002A6F1D" w:rsidRPr="003131DF" w14:paraId="5DDFB8E2" w14:textId="77777777" w:rsidTr="00FA5C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CD22A" w14:textId="77777777" w:rsidR="002A6F1D" w:rsidRDefault="002A6F1D" w:rsidP="000951A6">
            <w:pPr>
              <w:spacing w:after="60"/>
              <w:jc w:val="center"/>
              <w:rPr>
                <w:snapToGrid w:val="0"/>
                <w:color w:val="000000"/>
                <w:sz w:val="16"/>
                <w:szCs w:val="16"/>
              </w:rPr>
            </w:pPr>
            <w:r>
              <w:rPr>
                <w:snapToGrid w:val="0"/>
                <w:color w:val="000000"/>
                <w:sz w:val="16"/>
                <w:szCs w:val="16"/>
              </w:rPr>
              <w:lastRenderedPageBreak/>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75BEA" w14:textId="77777777" w:rsidR="002A6F1D" w:rsidRPr="000225F4" w:rsidRDefault="002A6F1D" w:rsidP="000951A6">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2E04DD" w14:textId="77777777" w:rsidR="002A6F1D" w:rsidRDefault="002A6F1D" w:rsidP="000951A6">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7D58A6" w14:textId="77777777" w:rsidR="002A6F1D" w:rsidRPr="00921675" w:rsidRDefault="002A6F1D" w:rsidP="000951A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BE7AEC" w14:textId="77777777" w:rsidR="002A6F1D" w:rsidRPr="00822AA7" w:rsidRDefault="002A6F1D" w:rsidP="000951A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7E866D" w14:textId="05A7882B" w:rsidR="002A6F1D" w:rsidRPr="00A83C08" w:rsidRDefault="002A6F1D" w:rsidP="000951A6">
            <w:pPr>
              <w:spacing w:after="60"/>
              <w:jc w:val="both"/>
              <w:rPr>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не влияет на оценку заявки</w:t>
            </w:r>
            <w:r w:rsidRPr="00A83C08" w:rsidDel="002E604F">
              <w:rPr>
                <w:snapToGrid w:val="0"/>
                <w:sz w:val="16"/>
                <w:szCs w:val="16"/>
              </w:rPr>
              <w:t xml:space="preserve"> </w:t>
            </w:r>
            <w:r>
              <w:rPr>
                <w:sz w:val="16"/>
                <w:szCs w:val="16"/>
              </w:rPr>
              <w:t>(Форма 1</w:t>
            </w:r>
            <w:r w:rsidR="002D3599">
              <w:rPr>
                <w:sz w:val="16"/>
                <w:szCs w:val="16"/>
              </w:rPr>
              <w:t>1</w:t>
            </w:r>
            <w:r>
              <w:rPr>
                <w:sz w:val="16"/>
                <w:szCs w:val="16"/>
              </w:rPr>
              <w:t>).</w:t>
            </w:r>
          </w:p>
          <w:p w14:paraId="41F7E382" w14:textId="77777777" w:rsidR="002A6F1D" w:rsidRPr="00A83C08" w:rsidRDefault="002A6F1D" w:rsidP="000951A6">
            <w:pPr>
              <w:spacing w:after="60"/>
              <w:jc w:val="both"/>
              <w:rPr>
                <w:sz w:val="16"/>
                <w:szCs w:val="16"/>
              </w:rPr>
            </w:pPr>
            <w:r w:rsidRPr="00A83C08">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A83C08">
              <w:rPr>
                <w:snapToGrid w:val="0"/>
                <w:sz w:val="16"/>
                <w:szCs w:val="16"/>
              </w:rPr>
              <w:t>200 000 000 (двести</w:t>
            </w:r>
            <w:r w:rsidRPr="00A83C08">
              <w:rPr>
                <w:sz w:val="16"/>
                <w:szCs w:val="16"/>
              </w:rPr>
              <w:t xml:space="preserve"> миллионов) рублей и нет изменений в документах</w:t>
            </w:r>
            <w:r>
              <w:rPr>
                <w:sz w:val="16"/>
                <w:szCs w:val="16"/>
              </w:rPr>
              <w:t>.</w:t>
            </w:r>
          </w:p>
        </w:tc>
      </w:tr>
      <w:tr w:rsidR="002A6F1D" w:rsidRPr="003131DF" w14:paraId="1F52576E" w14:textId="77777777" w:rsidTr="00FA5C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49AF4" w14:textId="77777777" w:rsidR="002A6F1D" w:rsidRDefault="002A6F1D" w:rsidP="000951A6">
            <w:pPr>
              <w:spacing w:after="60"/>
              <w:jc w:val="center"/>
              <w:rPr>
                <w:snapToGrid w:val="0"/>
                <w:color w:val="000000"/>
                <w:sz w:val="16"/>
                <w:szCs w:val="16"/>
              </w:rPr>
            </w:pPr>
            <w:r>
              <w:rPr>
                <w:snapToGrid w:val="0"/>
                <w:color w:val="000000"/>
                <w:sz w:val="16"/>
                <w:szCs w:val="16"/>
              </w:rPr>
              <w:t>20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796F37" w14:textId="77777777" w:rsidR="002A6F1D" w:rsidRPr="000225F4" w:rsidRDefault="002A6F1D" w:rsidP="000951A6">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AC4C1A" w14:textId="77777777" w:rsidR="002A6F1D" w:rsidRDefault="002A6F1D" w:rsidP="000951A6">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F040FC" w14:textId="77777777" w:rsidR="002A6F1D" w:rsidRPr="008B03BB" w:rsidRDefault="002A6F1D" w:rsidP="000951A6">
            <w:pPr>
              <w:spacing w:after="60"/>
              <w:jc w:val="center"/>
              <w:rPr>
                <w:b/>
                <w:snapToGrid w:val="0"/>
                <w:color w:val="000000"/>
              </w:rPr>
            </w:pPr>
            <w:r w:rsidRPr="008B03BB">
              <w:rPr>
                <w:b/>
                <w:snapToGrid w:val="0"/>
                <w:color w:val="000000"/>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9DE96" w14:textId="77777777" w:rsidR="002A6F1D" w:rsidRPr="008B03BB" w:rsidRDefault="002A6F1D" w:rsidP="000951A6">
            <w:pPr>
              <w:spacing w:after="60"/>
              <w:jc w:val="center"/>
              <w:rPr>
                <w:b/>
                <w:snapToGrid w:val="0"/>
                <w:color w:val="000000"/>
              </w:rPr>
            </w:pPr>
            <w:r w:rsidRPr="008B03BB">
              <w:rPr>
                <w:b/>
                <w:snapToGrid w:val="0"/>
                <w:color w:val="000000"/>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DCEE92" w14:textId="679CC290" w:rsidR="002A6F1D" w:rsidRPr="002D3599" w:rsidRDefault="002A6F1D" w:rsidP="000951A6">
            <w:pPr>
              <w:spacing w:after="60"/>
              <w:jc w:val="both"/>
              <w:rPr>
                <w:color w:val="000000"/>
                <w:sz w:val="16"/>
                <w:szCs w:val="16"/>
              </w:rPr>
            </w:pPr>
            <w:r w:rsidRPr="002D3599">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2D3599">
              <w:rPr>
                <w:color w:val="000000"/>
                <w:sz w:val="16"/>
                <w:szCs w:val="16"/>
              </w:rPr>
              <w:t>3</w:t>
            </w:r>
            <w:r w:rsidRPr="002D3599">
              <w:rPr>
                <w:color w:val="000000"/>
                <w:sz w:val="16"/>
                <w:szCs w:val="16"/>
              </w:rPr>
              <w:t>).</w:t>
            </w:r>
          </w:p>
          <w:p w14:paraId="55B914DB" w14:textId="5DABE9D3" w:rsidR="002A6F1D" w:rsidRPr="002D3599" w:rsidRDefault="002A6F1D" w:rsidP="000951A6">
            <w:pPr>
              <w:spacing w:after="60"/>
              <w:jc w:val="both"/>
              <w:rPr>
                <w:snapToGrid w:val="0"/>
                <w:color w:val="FF0000"/>
                <w:sz w:val="16"/>
                <w:szCs w:val="16"/>
              </w:rPr>
            </w:pPr>
            <w:r w:rsidRPr="002D3599">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 (форма 1</w:t>
            </w:r>
            <w:r w:rsidR="002D3599" w:rsidRPr="002D3599">
              <w:rPr>
                <w:snapToGrid w:val="0"/>
                <w:color w:val="FF0000"/>
                <w:sz w:val="16"/>
                <w:szCs w:val="16"/>
              </w:rPr>
              <w:t>1</w:t>
            </w:r>
            <w:r w:rsidRPr="002D3599">
              <w:rPr>
                <w:snapToGrid w:val="0"/>
                <w:color w:val="FF0000"/>
                <w:sz w:val="16"/>
                <w:szCs w:val="16"/>
              </w:rPr>
              <w:t>) об отсутствии изменений в документах, представленных в рамках участия в Программе партнерства.</w:t>
            </w:r>
          </w:p>
          <w:p w14:paraId="3861E9C7" w14:textId="7344ED41" w:rsidR="002A6F1D" w:rsidRPr="002D3599" w:rsidRDefault="002A6F1D" w:rsidP="000951A6">
            <w:pPr>
              <w:spacing w:after="60"/>
              <w:jc w:val="both"/>
              <w:rPr>
                <w:color w:val="000000"/>
                <w:sz w:val="16"/>
                <w:szCs w:val="16"/>
              </w:rPr>
            </w:pPr>
            <w:r w:rsidRPr="002D359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2D3599">
              <w:rPr>
                <w:snapToGrid w:val="0"/>
                <w:color w:val="FF0000"/>
                <w:sz w:val="16"/>
                <w:szCs w:val="16"/>
              </w:rPr>
              <w:t>8</w:t>
            </w:r>
            <w:r w:rsidRPr="002D3599">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3131DF" w14:paraId="76DF10BC" w14:textId="77777777" w:rsidTr="00FA5C37">
        <w:trPr>
          <w:trHeight w:val="573"/>
        </w:trPr>
        <w:tc>
          <w:tcPr>
            <w:tcW w:w="568" w:type="dxa"/>
            <w:shd w:val="clear" w:color="auto" w:fill="D9D9D9" w:themeFill="background1" w:themeFillShade="D9"/>
          </w:tcPr>
          <w:p w14:paraId="34F0CC29" w14:textId="77777777" w:rsidR="002A6F1D" w:rsidRDefault="002A6F1D" w:rsidP="000951A6">
            <w:pPr>
              <w:spacing w:after="60"/>
              <w:jc w:val="center"/>
              <w:rPr>
                <w:snapToGrid w:val="0"/>
                <w:color w:val="000000"/>
                <w:sz w:val="16"/>
                <w:szCs w:val="16"/>
              </w:rPr>
            </w:pPr>
            <w:r>
              <w:rPr>
                <w:snapToGrid w:val="0"/>
                <w:color w:val="000000"/>
                <w:sz w:val="16"/>
                <w:szCs w:val="16"/>
              </w:rPr>
              <w:t>21</w:t>
            </w:r>
          </w:p>
        </w:tc>
        <w:tc>
          <w:tcPr>
            <w:tcW w:w="3402" w:type="dxa"/>
            <w:shd w:val="clear" w:color="auto" w:fill="D9D9D9" w:themeFill="background1" w:themeFillShade="D9"/>
          </w:tcPr>
          <w:p w14:paraId="14D51963" w14:textId="77777777" w:rsidR="002A6F1D" w:rsidRDefault="002A6F1D" w:rsidP="000951A6">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4E3BB24C" w14:textId="77777777" w:rsidR="002A6F1D" w:rsidRDefault="002A6F1D" w:rsidP="000951A6">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333E473" w14:textId="77777777" w:rsidR="002A6F1D" w:rsidRPr="00921675" w:rsidRDefault="002A6F1D" w:rsidP="000951A6">
            <w:pPr>
              <w:spacing w:after="60"/>
              <w:rPr>
                <w:color w:val="000000"/>
                <w:sz w:val="16"/>
                <w:szCs w:val="16"/>
              </w:rPr>
            </w:pPr>
          </w:p>
        </w:tc>
        <w:tc>
          <w:tcPr>
            <w:tcW w:w="1134" w:type="dxa"/>
            <w:shd w:val="clear" w:color="auto" w:fill="D9D9D9" w:themeFill="background1" w:themeFillShade="D9"/>
          </w:tcPr>
          <w:p w14:paraId="58CFFD9F" w14:textId="77777777" w:rsidR="002A6F1D" w:rsidRPr="00822AA7" w:rsidRDefault="002A6F1D" w:rsidP="000951A6">
            <w:pPr>
              <w:spacing w:after="60"/>
              <w:rPr>
                <w:color w:val="000000"/>
                <w:sz w:val="16"/>
                <w:szCs w:val="16"/>
              </w:rPr>
            </w:pPr>
          </w:p>
        </w:tc>
        <w:tc>
          <w:tcPr>
            <w:tcW w:w="2376" w:type="dxa"/>
            <w:shd w:val="clear" w:color="auto" w:fill="D9D9D9" w:themeFill="background1" w:themeFillShade="D9"/>
          </w:tcPr>
          <w:p w14:paraId="3E41A18A" w14:textId="77777777" w:rsidR="002A6F1D" w:rsidRPr="00132136" w:rsidRDefault="002A6F1D" w:rsidP="000951A6">
            <w:pPr>
              <w:spacing w:after="60"/>
              <w:jc w:val="both"/>
              <w:rPr>
                <w:color w:val="000000"/>
                <w:sz w:val="16"/>
                <w:szCs w:val="16"/>
              </w:rPr>
            </w:pPr>
            <w:r w:rsidRPr="00AB5AF4">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w:t>
            </w:r>
            <w:r>
              <w:rPr>
                <w:color w:val="000000"/>
                <w:sz w:val="16"/>
                <w:szCs w:val="16"/>
              </w:rPr>
              <w:t xml:space="preserve"> (раздел 6.9 закупочной документации) (формы  15-17).</w:t>
            </w:r>
          </w:p>
        </w:tc>
      </w:tr>
      <w:tr w:rsidR="002A6F1D" w:rsidRPr="003131DF" w14:paraId="1B47BCAB" w14:textId="77777777" w:rsidTr="00FA5C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91E1D3" w14:textId="77777777" w:rsidR="002A6F1D" w:rsidRDefault="002A6F1D" w:rsidP="000951A6">
            <w:pPr>
              <w:spacing w:after="60"/>
              <w:jc w:val="center"/>
              <w:rPr>
                <w:snapToGrid w:val="0"/>
                <w:color w:val="000000"/>
                <w:sz w:val="16"/>
                <w:szCs w:val="16"/>
              </w:rPr>
            </w:pPr>
            <w:r>
              <w:rPr>
                <w:snapToGrid w:val="0"/>
                <w:color w:val="000000"/>
                <w:sz w:val="16"/>
                <w:szCs w:val="16"/>
              </w:rPr>
              <w:t>22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913A4A" w14:textId="77777777" w:rsidR="002A6F1D" w:rsidRPr="00F15249" w:rsidRDefault="002A6F1D" w:rsidP="000951A6">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75EC2B" w14:textId="77777777" w:rsidR="002A6F1D" w:rsidRDefault="002A6F1D" w:rsidP="000951A6">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0BCE" w14:textId="77777777" w:rsidR="002A6F1D" w:rsidRPr="00921675" w:rsidRDefault="002A6F1D" w:rsidP="000951A6">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BBC40A" w14:textId="77777777" w:rsidR="002A6F1D" w:rsidRPr="00822AA7" w:rsidRDefault="002A6F1D" w:rsidP="000951A6">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C842D" w14:textId="77777777" w:rsidR="002A6F1D" w:rsidRPr="00132136" w:rsidRDefault="002A6F1D" w:rsidP="000951A6">
            <w:pPr>
              <w:spacing w:after="60"/>
              <w:jc w:val="both"/>
              <w:rPr>
                <w:color w:val="000000"/>
                <w:sz w:val="16"/>
                <w:szCs w:val="16"/>
              </w:rPr>
            </w:pPr>
            <w:r w:rsidRPr="00AB5AF4">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w:t>
            </w:r>
            <w:r w:rsidRPr="00AB5AF4">
              <w:rPr>
                <w:color w:val="000000"/>
                <w:sz w:val="16"/>
                <w:szCs w:val="16"/>
              </w:rPr>
              <w:lastRenderedPageBreak/>
              <w:t>привлечения субподрядчика.</w:t>
            </w:r>
            <w:r>
              <w:rPr>
                <w:color w:val="000000"/>
                <w:sz w:val="16"/>
                <w:szCs w:val="16"/>
              </w:rPr>
              <w:t xml:space="preserve"> (раздел 6.9 закупочной документации).</w:t>
            </w:r>
          </w:p>
        </w:tc>
      </w:tr>
      <w:tr w:rsidR="002A6F1D" w:rsidRPr="003131DF" w14:paraId="1DD906E7" w14:textId="77777777" w:rsidTr="00FA5C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1DAB96" w14:textId="77777777" w:rsidR="002A6F1D" w:rsidRDefault="002A6F1D" w:rsidP="000951A6">
            <w:pPr>
              <w:spacing w:after="60"/>
              <w:jc w:val="center"/>
              <w:rPr>
                <w:snapToGrid w:val="0"/>
                <w:color w:val="000000"/>
                <w:sz w:val="16"/>
                <w:szCs w:val="16"/>
              </w:rPr>
            </w:pPr>
            <w:r>
              <w:rPr>
                <w:snapToGrid w:val="0"/>
                <w:color w:val="000000"/>
                <w:sz w:val="16"/>
                <w:szCs w:val="16"/>
              </w:rPr>
              <w:lastRenderedPageBreak/>
              <w:t>23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4C6D90" w14:textId="77777777" w:rsidR="002A6F1D" w:rsidRPr="00F15249" w:rsidRDefault="002A6F1D" w:rsidP="000951A6">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13FF82" w14:textId="77777777" w:rsidR="002A6F1D" w:rsidRDefault="002A6F1D" w:rsidP="000951A6">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3E0209" w14:textId="77777777" w:rsidR="002A6F1D" w:rsidRPr="00921675" w:rsidRDefault="002A6F1D" w:rsidP="000951A6">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0C4A6" w14:textId="77777777" w:rsidR="002A6F1D" w:rsidRPr="00822AA7" w:rsidRDefault="002A6F1D" w:rsidP="000951A6">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E4E2AE" w14:textId="48948E1B" w:rsidR="002A6F1D" w:rsidRPr="00132136" w:rsidRDefault="002A6F1D" w:rsidP="000951A6">
            <w:pPr>
              <w:spacing w:after="60"/>
              <w:jc w:val="both"/>
              <w:rPr>
                <w:color w:val="000000"/>
                <w:sz w:val="16"/>
                <w:szCs w:val="16"/>
              </w:rPr>
            </w:pPr>
            <w:r w:rsidRPr="009959F6">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w:t>
            </w:r>
            <w:r>
              <w:rPr>
                <w:color w:val="000000"/>
                <w:sz w:val="16"/>
                <w:szCs w:val="16"/>
              </w:rPr>
              <w:t xml:space="preserve"> (раздел 6.10 закупочной документации)</w:t>
            </w:r>
            <w:r>
              <w:t xml:space="preserve"> </w:t>
            </w:r>
            <w:r w:rsidRPr="00CB24C6">
              <w:rPr>
                <w:sz w:val="16"/>
                <w:szCs w:val="16"/>
              </w:rPr>
              <w:t>(</w:t>
            </w:r>
            <w:r w:rsidRPr="002D3599">
              <w:rPr>
                <w:sz w:val="16"/>
                <w:szCs w:val="16"/>
              </w:rPr>
              <w:t>форма 1</w:t>
            </w:r>
            <w:r w:rsidR="002D3599" w:rsidRPr="002D3599">
              <w:rPr>
                <w:sz w:val="16"/>
                <w:szCs w:val="16"/>
              </w:rPr>
              <w:t>7</w:t>
            </w:r>
            <w:r w:rsidRPr="002D3599">
              <w:rPr>
                <w:sz w:val="16"/>
                <w:szCs w:val="16"/>
              </w:rPr>
              <w:t>).</w:t>
            </w:r>
          </w:p>
        </w:tc>
      </w:tr>
      <w:tr w:rsidR="002A6F1D" w:rsidRPr="003131DF" w14:paraId="4B4B6AA0" w14:textId="77777777" w:rsidTr="00FA5C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A8FA8" w14:textId="77777777" w:rsidR="002A6F1D" w:rsidRDefault="002A6F1D" w:rsidP="000951A6">
            <w:pPr>
              <w:spacing w:after="60"/>
              <w:jc w:val="center"/>
              <w:rPr>
                <w:snapToGrid w:val="0"/>
                <w:color w:val="000000"/>
                <w:sz w:val="16"/>
                <w:szCs w:val="16"/>
              </w:rPr>
            </w:pPr>
            <w:r>
              <w:rPr>
                <w:snapToGrid w:val="0"/>
                <w:color w:val="000000"/>
                <w:sz w:val="16"/>
                <w:szCs w:val="16"/>
              </w:rPr>
              <w:t>24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5DB4D" w14:textId="77777777" w:rsidR="002A6F1D" w:rsidRPr="00AA3343" w:rsidRDefault="002A6F1D" w:rsidP="000951A6">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0AE672" w14:textId="77777777" w:rsidR="002A6F1D" w:rsidRDefault="002A6F1D" w:rsidP="000951A6">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79C92" w14:textId="77777777" w:rsidR="002A6F1D" w:rsidRDefault="002A6F1D" w:rsidP="000951A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7E823A" w14:textId="77777777" w:rsidR="002A6F1D" w:rsidRDefault="002A6F1D" w:rsidP="000951A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56C834" w14:textId="0BD1F739" w:rsidR="002A6F1D" w:rsidRDefault="002A6F1D" w:rsidP="000951A6">
            <w:pPr>
              <w:spacing w:after="60"/>
              <w:jc w:val="both"/>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не влияет на оценку заявки (</w:t>
            </w:r>
            <w:r w:rsidRPr="002D3599">
              <w:rPr>
                <w:color w:val="000000"/>
                <w:sz w:val="16"/>
                <w:szCs w:val="16"/>
              </w:rPr>
              <w:t>форма 1</w:t>
            </w:r>
            <w:r w:rsidR="002D3599" w:rsidRPr="002D3599">
              <w:rPr>
                <w:color w:val="000000"/>
                <w:sz w:val="16"/>
                <w:szCs w:val="16"/>
              </w:rPr>
              <w:t>8</w:t>
            </w:r>
            <w:r w:rsidRPr="002D3599">
              <w:rPr>
                <w:color w:val="000000"/>
                <w:sz w:val="16"/>
                <w:szCs w:val="16"/>
              </w:rPr>
              <w:t>).</w:t>
            </w:r>
          </w:p>
        </w:tc>
      </w:tr>
      <w:tr w:rsidR="002A6F1D" w:rsidRPr="003131DF" w14:paraId="07E33260" w14:textId="77777777" w:rsidTr="00FA5C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466028" w14:textId="77777777" w:rsidR="002A6F1D" w:rsidRDefault="002A6F1D" w:rsidP="000951A6">
            <w:pPr>
              <w:spacing w:after="60"/>
              <w:jc w:val="center"/>
              <w:rPr>
                <w:snapToGrid w:val="0"/>
                <w:color w:val="000000"/>
                <w:sz w:val="16"/>
                <w:szCs w:val="16"/>
              </w:rPr>
            </w:pPr>
            <w:r>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E3A4D0" w14:textId="77777777" w:rsidR="002A6F1D" w:rsidRPr="00AA3343" w:rsidRDefault="002A6F1D" w:rsidP="000951A6">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36A7F1" w14:textId="77777777" w:rsidR="002A6F1D" w:rsidRDefault="002A6F1D" w:rsidP="000951A6">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D57D00" w14:textId="77777777" w:rsidR="002A6F1D" w:rsidRDefault="002A6F1D" w:rsidP="000951A6">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294888" w14:textId="77777777" w:rsidR="002A6F1D" w:rsidRDefault="002A6F1D" w:rsidP="000951A6">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D079F2" w14:textId="77777777" w:rsidR="002A6F1D" w:rsidRDefault="002A6F1D" w:rsidP="000951A6">
            <w:pPr>
              <w:spacing w:after="60"/>
              <w:jc w:val="both"/>
              <w:rPr>
                <w:color w:val="000000"/>
                <w:sz w:val="16"/>
                <w:szCs w:val="16"/>
              </w:rPr>
            </w:pPr>
            <w:r w:rsidRPr="00A146D0">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Pr>
                <w:color w:val="000000"/>
                <w:sz w:val="16"/>
                <w:szCs w:val="16"/>
              </w:rPr>
              <w:t>закупочной документации</w:t>
            </w:r>
            <w:r w:rsidRPr="00A146D0">
              <w:rPr>
                <w:color w:val="000000"/>
                <w:sz w:val="16"/>
                <w:szCs w:val="16"/>
              </w:rPr>
              <w:t>)</w:t>
            </w:r>
            <w:r>
              <w:rPr>
                <w:color w:val="000000"/>
                <w:sz w:val="16"/>
                <w:szCs w:val="16"/>
              </w:rPr>
              <w:t>.</w:t>
            </w:r>
          </w:p>
        </w:tc>
      </w:tr>
      <w:tr w:rsidR="002A6F1D" w:rsidRPr="003131DF" w14:paraId="12C613F2" w14:textId="77777777" w:rsidTr="00FA5C37">
        <w:tc>
          <w:tcPr>
            <w:tcW w:w="568" w:type="dxa"/>
            <w:shd w:val="clear" w:color="auto" w:fill="D9D9D9" w:themeFill="background1" w:themeFillShade="D9"/>
          </w:tcPr>
          <w:p w14:paraId="32105149" w14:textId="77777777" w:rsidR="002A6F1D" w:rsidRPr="00921675" w:rsidRDefault="002A6F1D" w:rsidP="000951A6">
            <w:pPr>
              <w:spacing w:before="120" w:after="12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370B3124" w14:textId="77777777" w:rsidR="002A6F1D" w:rsidRPr="00921675" w:rsidRDefault="002A6F1D" w:rsidP="000951A6">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436900D4" w14:textId="77777777" w:rsidR="002A6F1D" w:rsidRPr="00304D76" w:rsidRDefault="002A6F1D" w:rsidP="000951A6">
            <w:pPr>
              <w:spacing w:after="60"/>
              <w:jc w:val="center"/>
              <w:rPr>
                <w:b/>
                <w:snapToGrid w:val="0"/>
                <w:color w:val="000000"/>
              </w:rPr>
            </w:pPr>
            <w:r w:rsidRPr="00304D76">
              <w:rPr>
                <w:b/>
                <w:snapToGrid w:val="0"/>
                <w:color w:val="000000"/>
              </w:rPr>
              <w:t>+</w:t>
            </w:r>
          </w:p>
        </w:tc>
        <w:tc>
          <w:tcPr>
            <w:tcW w:w="1276" w:type="dxa"/>
            <w:shd w:val="clear" w:color="auto" w:fill="D9D9D9" w:themeFill="background1" w:themeFillShade="D9"/>
          </w:tcPr>
          <w:p w14:paraId="2E519B2F" w14:textId="77777777" w:rsidR="002A6F1D" w:rsidRPr="00304D76" w:rsidRDefault="002A6F1D" w:rsidP="000951A6">
            <w:pPr>
              <w:spacing w:after="60"/>
              <w:jc w:val="both"/>
              <w:rPr>
                <w:b/>
                <w:snapToGrid w:val="0"/>
                <w:color w:val="000000"/>
              </w:rPr>
            </w:pPr>
            <w:r w:rsidRPr="00304D76">
              <w:rPr>
                <w:b/>
                <w:snapToGrid w:val="0"/>
                <w:color w:val="000000"/>
              </w:rPr>
              <w:t>+</w:t>
            </w:r>
          </w:p>
        </w:tc>
        <w:tc>
          <w:tcPr>
            <w:tcW w:w="1134" w:type="dxa"/>
            <w:shd w:val="clear" w:color="auto" w:fill="D9D9D9" w:themeFill="background1" w:themeFillShade="D9"/>
          </w:tcPr>
          <w:p w14:paraId="0BBB2F92" w14:textId="77777777" w:rsidR="002A6F1D" w:rsidRPr="00304D76" w:rsidRDefault="002A6F1D" w:rsidP="000951A6">
            <w:pPr>
              <w:spacing w:after="60"/>
              <w:jc w:val="both"/>
              <w:rPr>
                <w:b/>
                <w:snapToGrid w:val="0"/>
                <w:color w:val="000000"/>
              </w:rPr>
            </w:pPr>
            <w:r w:rsidRPr="00304D76">
              <w:rPr>
                <w:b/>
                <w:snapToGrid w:val="0"/>
                <w:color w:val="000000"/>
              </w:rPr>
              <w:t>+</w:t>
            </w:r>
          </w:p>
        </w:tc>
        <w:tc>
          <w:tcPr>
            <w:tcW w:w="2376" w:type="dxa"/>
            <w:shd w:val="clear" w:color="auto" w:fill="D9D9D9" w:themeFill="background1" w:themeFillShade="D9"/>
          </w:tcPr>
          <w:p w14:paraId="271CB12F" w14:textId="77777777" w:rsidR="002A6F1D" w:rsidRPr="003131DF" w:rsidRDefault="002A6F1D" w:rsidP="000951A6">
            <w:pPr>
              <w:spacing w:before="120" w:after="120"/>
              <w:jc w:val="both"/>
              <w:rPr>
                <w:snapToGrid w:val="0"/>
                <w:sz w:val="16"/>
                <w:szCs w:val="16"/>
                <w:highlight w:val="green"/>
              </w:rPr>
            </w:pPr>
            <w:r w:rsidRPr="00457546">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w:t>
            </w:r>
            <w:r>
              <w:rPr>
                <w:snapToGrid w:val="0"/>
                <w:sz w:val="16"/>
                <w:szCs w:val="16"/>
              </w:rPr>
              <w:t>твом</w:t>
            </w:r>
            <w:r w:rsidRPr="00457546">
              <w:rPr>
                <w:snapToGrid w:val="0"/>
                <w:sz w:val="16"/>
                <w:szCs w:val="16"/>
              </w:rPr>
              <w:t xml:space="preserve"> по экспертной оценке (раздел 9)</w:t>
            </w:r>
            <w:r>
              <w:rPr>
                <w:snapToGrid w:val="0"/>
                <w:sz w:val="16"/>
                <w:szCs w:val="16"/>
              </w:rPr>
              <w:t>.</w:t>
            </w:r>
          </w:p>
        </w:tc>
      </w:tr>
      <w:tr w:rsidR="002A6F1D" w:rsidRPr="00921675" w14:paraId="7FABB40F" w14:textId="77777777" w:rsidTr="00FA5C37">
        <w:tc>
          <w:tcPr>
            <w:tcW w:w="9748" w:type="dxa"/>
            <w:gridSpan w:val="6"/>
            <w:shd w:val="clear" w:color="auto" w:fill="D9D9D9" w:themeFill="background1" w:themeFillShade="D9"/>
          </w:tcPr>
          <w:p w14:paraId="53F7E369" w14:textId="77777777" w:rsidR="002A6F1D" w:rsidRDefault="002A6F1D" w:rsidP="000951A6">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7DC0B55" w14:textId="77777777" w:rsidR="002A6F1D" w:rsidRPr="008F19B8" w:rsidRDefault="002A6F1D" w:rsidP="000951A6">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7927B123" w14:textId="77777777" w:rsidR="002A6F1D" w:rsidRDefault="002A6F1D" w:rsidP="002A6F1D">
      <w:pPr>
        <w:outlineLvl w:val="1"/>
        <w:rPr>
          <w:b/>
        </w:rPr>
      </w:pPr>
    </w:p>
    <w:p w14:paraId="02C37824" w14:textId="77777777" w:rsidR="002B1B7A" w:rsidRPr="002E2BE8" w:rsidRDefault="006D173C" w:rsidP="001920D7">
      <w:pPr>
        <w:pStyle w:val="af8"/>
        <w:numPr>
          <w:ilvl w:val="2"/>
          <w:numId w:val="28"/>
        </w:numPr>
        <w:ind w:left="1134" w:hanging="1134"/>
        <w:contextualSpacing w:val="0"/>
        <w:jc w:val="both"/>
      </w:pPr>
      <w:bookmarkStart w:id="352"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sidRPr="00412205">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352"/>
    </w:p>
    <w:p w14:paraId="1FE4AA43" w14:textId="77777777" w:rsidR="00C05C28" w:rsidRDefault="00C05C28" w:rsidP="001920D7">
      <w:pPr>
        <w:pStyle w:val="af8"/>
        <w:numPr>
          <w:ilvl w:val="2"/>
          <w:numId w:val="28"/>
        </w:numPr>
        <w:ind w:left="1134" w:hanging="1134"/>
        <w:contextualSpacing w:val="0"/>
        <w:jc w:val="both"/>
      </w:pPr>
      <w:r w:rsidRPr="002E2BE8">
        <w:t xml:space="preserve">В случае если получение указанного </w:t>
      </w:r>
      <w:r w:rsidR="003A6CFF" w:rsidRPr="002E2BE8">
        <w:t xml:space="preserve">в </w:t>
      </w:r>
      <w:r w:rsidR="00AD3AE8" w:rsidRPr="002E2BE8">
        <w:t>п</w:t>
      </w:r>
      <w:r w:rsidR="00AD3AE8">
        <w:t xml:space="preserve">одпункте </w:t>
      </w:r>
      <w:r w:rsidR="00BD69D0">
        <w:t>5</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w:t>
      </w:r>
      <w:r w:rsidRPr="002E2BE8">
        <w:lastRenderedPageBreak/>
        <w:t xml:space="preserve">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22649420" w14:textId="77777777" w:rsidR="001A714D" w:rsidRPr="002E2BE8" w:rsidRDefault="001A714D" w:rsidP="001A714D">
      <w:pPr>
        <w:pStyle w:val="af8"/>
        <w:ind w:left="1134"/>
        <w:contextualSpacing w:val="0"/>
        <w:jc w:val="both"/>
      </w:pPr>
    </w:p>
    <w:p w14:paraId="07935A8F" w14:textId="77777777" w:rsidR="00597AD3" w:rsidRPr="002E2BE8" w:rsidRDefault="00597AD3" w:rsidP="001920D7">
      <w:pPr>
        <w:pStyle w:val="af8"/>
        <w:numPr>
          <w:ilvl w:val="1"/>
          <w:numId w:val="28"/>
        </w:numPr>
        <w:ind w:left="1134" w:hanging="1134"/>
        <w:contextualSpacing w:val="0"/>
        <w:outlineLvl w:val="1"/>
        <w:rPr>
          <w:b/>
        </w:rPr>
      </w:pPr>
      <w:bookmarkStart w:id="353" w:name="_Toc422210019"/>
      <w:bookmarkStart w:id="354" w:name="_Toc422226839"/>
      <w:bookmarkStart w:id="355" w:name="_Toc422244191"/>
      <w:bookmarkStart w:id="356" w:name="_Toc515552732"/>
      <w:bookmarkStart w:id="357" w:name="_Toc524683003"/>
      <w:bookmarkStart w:id="358" w:name="_Toc72830192"/>
      <w:bookmarkStart w:id="359" w:name="_Toc73367839"/>
      <w:r w:rsidRPr="002E2BE8">
        <w:rPr>
          <w:b/>
        </w:rPr>
        <w:t xml:space="preserve">Срок действия заявки на участие в </w:t>
      </w:r>
      <w:r w:rsidR="00E8142F">
        <w:rPr>
          <w:b/>
        </w:rPr>
        <w:t>закупке</w:t>
      </w:r>
      <w:bookmarkEnd w:id="353"/>
      <w:bookmarkEnd w:id="354"/>
      <w:bookmarkEnd w:id="355"/>
      <w:bookmarkEnd w:id="356"/>
      <w:bookmarkEnd w:id="357"/>
      <w:bookmarkEnd w:id="358"/>
      <w:bookmarkEnd w:id="359"/>
    </w:p>
    <w:p w14:paraId="3B05C5A4" w14:textId="77777777" w:rsidR="00597AD3" w:rsidRDefault="00284399" w:rsidP="001920D7">
      <w:pPr>
        <w:pStyle w:val="af8"/>
        <w:numPr>
          <w:ilvl w:val="2"/>
          <w:numId w:val="28"/>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77BE610" w14:textId="77777777" w:rsidR="001A714D" w:rsidRPr="002E2BE8" w:rsidRDefault="001A714D" w:rsidP="001A714D">
      <w:pPr>
        <w:pStyle w:val="af8"/>
        <w:ind w:left="1134"/>
        <w:contextualSpacing w:val="0"/>
        <w:jc w:val="both"/>
      </w:pPr>
    </w:p>
    <w:p w14:paraId="1735EA94" w14:textId="77777777" w:rsidR="00597AD3" w:rsidRPr="002E2BE8" w:rsidRDefault="00597AD3" w:rsidP="001920D7">
      <w:pPr>
        <w:pStyle w:val="af8"/>
        <w:numPr>
          <w:ilvl w:val="1"/>
          <w:numId w:val="28"/>
        </w:numPr>
        <w:ind w:left="1134" w:hanging="1134"/>
        <w:contextualSpacing w:val="0"/>
        <w:outlineLvl w:val="1"/>
        <w:rPr>
          <w:b/>
        </w:rPr>
      </w:pPr>
      <w:bookmarkStart w:id="360" w:name="_Toc422210020"/>
      <w:bookmarkStart w:id="361" w:name="_Toc422226840"/>
      <w:bookmarkStart w:id="362" w:name="_Toc422244192"/>
      <w:bookmarkStart w:id="363" w:name="_Toc515552733"/>
      <w:bookmarkStart w:id="364" w:name="_Toc524683004"/>
      <w:bookmarkStart w:id="365" w:name="_Toc72830193"/>
      <w:bookmarkStart w:id="366" w:name="_Toc73367840"/>
      <w:r w:rsidRPr="002E2BE8">
        <w:rPr>
          <w:b/>
        </w:rPr>
        <w:t xml:space="preserve">Официальный язык </w:t>
      </w:r>
      <w:r w:rsidR="00E8142F">
        <w:rPr>
          <w:b/>
        </w:rPr>
        <w:t>закупки</w:t>
      </w:r>
      <w:bookmarkEnd w:id="360"/>
      <w:bookmarkEnd w:id="361"/>
      <w:bookmarkEnd w:id="362"/>
      <w:bookmarkEnd w:id="363"/>
      <w:bookmarkEnd w:id="364"/>
      <w:bookmarkEnd w:id="365"/>
      <w:bookmarkEnd w:id="366"/>
    </w:p>
    <w:p w14:paraId="0A74DF6C" w14:textId="77777777" w:rsidR="00597AD3" w:rsidRPr="002E2BE8" w:rsidRDefault="00597AD3" w:rsidP="001920D7">
      <w:pPr>
        <w:pStyle w:val="af8"/>
        <w:numPr>
          <w:ilvl w:val="2"/>
          <w:numId w:val="28"/>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xml:space="preserve">, должны быть </w:t>
      </w:r>
      <w:r w:rsidR="0017510A">
        <w:t>составлены</w:t>
      </w:r>
      <w:r w:rsidR="0017510A" w:rsidRPr="002E2BE8">
        <w:t xml:space="preserve"> </w:t>
      </w:r>
      <w:r w:rsidRPr="002E2BE8">
        <w:t>на русском языке.</w:t>
      </w:r>
    </w:p>
    <w:p w14:paraId="40ABF9CB" w14:textId="77777777" w:rsidR="00597AD3" w:rsidRPr="002E2BE8" w:rsidRDefault="00597AD3" w:rsidP="001920D7">
      <w:pPr>
        <w:pStyle w:val="af8"/>
        <w:numPr>
          <w:ilvl w:val="2"/>
          <w:numId w:val="28"/>
        </w:numPr>
        <w:ind w:left="1134" w:hanging="1134"/>
        <w:contextualSpacing w:val="0"/>
        <w:jc w:val="both"/>
      </w:pPr>
      <w:bookmarkStart w:id="367"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367"/>
    </w:p>
    <w:p w14:paraId="209AA622" w14:textId="77777777" w:rsidR="00597AD3" w:rsidRDefault="00597AD3" w:rsidP="001920D7">
      <w:pPr>
        <w:pStyle w:val="af8"/>
        <w:numPr>
          <w:ilvl w:val="2"/>
          <w:numId w:val="28"/>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67E42178" w14:textId="77777777" w:rsidR="00D9255C" w:rsidRPr="00821CD0" w:rsidRDefault="00D9255C" w:rsidP="001920D7">
      <w:pPr>
        <w:pStyle w:val="af8"/>
        <w:numPr>
          <w:ilvl w:val="2"/>
          <w:numId w:val="28"/>
        </w:numPr>
        <w:ind w:left="1134" w:hanging="1134"/>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AD3AE8">
        <w:rPr>
          <w:rFonts w:eastAsia="Calibri"/>
        </w:rPr>
        <w:t>,</w:t>
      </w:r>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5E4DE7F" w14:textId="77777777" w:rsidR="001A714D" w:rsidRPr="00821CD0" w:rsidRDefault="001A714D" w:rsidP="001A714D">
      <w:pPr>
        <w:pStyle w:val="af8"/>
        <w:ind w:left="1134"/>
        <w:contextualSpacing w:val="0"/>
        <w:jc w:val="both"/>
      </w:pPr>
    </w:p>
    <w:p w14:paraId="2838892D" w14:textId="77777777" w:rsidR="00597AD3" w:rsidRPr="00821CD0" w:rsidRDefault="00597AD3" w:rsidP="001920D7">
      <w:pPr>
        <w:pStyle w:val="af8"/>
        <w:numPr>
          <w:ilvl w:val="1"/>
          <w:numId w:val="28"/>
        </w:numPr>
        <w:ind w:left="1134" w:hanging="1134"/>
        <w:contextualSpacing w:val="0"/>
        <w:outlineLvl w:val="1"/>
        <w:rPr>
          <w:b/>
        </w:rPr>
      </w:pPr>
      <w:bookmarkStart w:id="368" w:name="_Toc422210021"/>
      <w:bookmarkStart w:id="369" w:name="_Toc422226841"/>
      <w:bookmarkStart w:id="370" w:name="_Toc422244193"/>
      <w:bookmarkStart w:id="371" w:name="_Toc515552734"/>
      <w:bookmarkStart w:id="372" w:name="_Toc524683005"/>
      <w:bookmarkStart w:id="373" w:name="_Toc72830194"/>
      <w:bookmarkStart w:id="374" w:name="_Toc73367841"/>
      <w:r w:rsidRPr="00821CD0">
        <w:rPr>
          <w:b/>
        </w:rPr>
        <w:t xml:space="preserve">Валюта </w:t>
      </w:r>
      <w:r w:rsidR="00E8142F" w:rsidRPr="00821CD0">
        <w:rPr>
          <w:b/>
        </w:rPr>
        <w:t>закупки</w:t>
      </w:r>
      <w:bookmarkEnd w:id="368"/>
      <w:bookmarkEnd w:id="369"/>
      <w:bookmarkEnd w:id="370"/>
      <w:bookmarkEnd w:id="371"/>
      <w:bookmarkEnd w:id="372"/>
      <w:bookmarkEnd w:id="373"/>
      <w:bookmarkEnd w:id="374"/>
    </w:p>
    <w:p w14:paraId="1BF3516D" w14:textId="77777777" w:rsidR="003A0834" w:rsidRPr="002E2BE8" w:rsidRDefault="003A0834" w:rsidP="001920D7">
      <w:pPr>
        <w:pStyle w:val="af8"/>
        <w:numPr>
          <w:ilvl w:val="2"/>
          <w:numId w:val="28"/>
        </w:numPr>
        <w:ind w:left="1134" w:hanging="1134"/>
        <w:contextualSpacing w:val="0"/>
        <w:jc w:val="both"/>
      </w:pPr>
      <w:bookmarkStart w:id="375"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375"/>
    </w:p>
    <w:p w14:paraId="60878069" w14:textId="77777777" w:rsidR="003A0834" w:rsidRPr="002E2BE8" w:rsidRDefault="003A0834" w:rsidP="001920D7">
      <w:pPr>
        <w:pStyle w:val="af8"/>
        <w:numPr>
          <w:ilvl w:val="2"/>
          <w:numId w:val="28"/>
        </w:numPr>
        <w:ind w:left="1134" w:hanging="1134"/>
        <w:contextualSpacing w:val="0"/>
        <w:jc w:val="both"/>
      </w:pPr>
      <w:bookmarkStart w:id="376"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76"/>
    </w:p>
    <w:p w14:paraId="495636BA" w14:textId="77777777" w:rsidR="003A0834" w:rsidRDefault="003A0834" w:rsidP="001920D7">
      <w:pPr>
        <w:pStyle w:val="af8"/>
        <w:numPr>
          <w:ilvl w:val="2"/>
          <w:numId w:val="28"/>
        </w:numPr>
        <w:ind w:left="1134" w:hanging="1134"/>
        <w:contextualSpacing w:val="0"/>
        <w:jc w:val="both"/>
      </w:pPr>
      <w:r>
        <w:t xml:space="preserve">В случае, если это установлено в пункте 9 Извещения, Допускается представление заявки, </w:t>
      </w:r>
      <w:r w:rsidR="0017510A">
        <w:t xml:space="preserve">в которой </w:t>
      </w:r>
      <w:r>
        <w:t>ценовое предложение выражено в отличной от указанной в пункте 6.</w:t>
      </w:r>
      <w:r w:rsidR="006369DD">
        <w:t>6</w:t>
      </w:r>
      <w:r>
        <w:t>.</w:t>
      </w:r>
      <w:r w:rsidR="0085591F">
        <w:t>1</w:t>
      </w:r>
      <w:r>
        <w:t xml:space="preserve"> валюте (</w:t>
      </w:r>
      <w:r w:rsidRPr="002C1E59">
        <w:t>Доллар США, ЕВРО, Английский фунт или Шведская крона</w:t>
      </w:r>
      <w:r>
        <w:t xml:space="preserve">) или </w:t>
      </w:r>
      <w:r w:rsidR="0017510A">
        <w:t>в которой</w:t>
      </w:r>
      <w:r>
        <w:t xml:space="preserve">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0B7E5DB5" w14:textId="77777777" w:rsidR="003A0834" w:rsidRDefault="003A0834" w:rsidP="001920D7">
      <w:pPr>
        <w:pStyle w:val="af8"/>
        <w:numPr>
          <w:ilvl w:val="2"/>
          <w:numId w:val="28"/>
        </w:numPr>
        <w:ind w:left="1134" w:hanging="1134"/>
        <w:contextualSpacing w:val="0"/>
        <w:jc w:val="both"/>
      </w:pPr>
      <w:r>
        <w:t xml:space="preserve">Не допускается подача заявки, </w:t>
      </w:r>
      <w:r w:rsidR="0017510A">
        <w:t>в которой</w:t>
      </w:r>
      <w:r w:rsidR="0017510A" w:rsidRPr="00FB58F5">
        <w:t xml:space="preserve"> </w:t>
      </w:r>
      <w:r w:rsidRPr="00FB58F5">
        <w:t xml:space="preserve">ценовое предложение выражено в отличной от указанной в пункте </w:t>
      </w:r>
      <w:r>
        <w:t>6.</w:t>
      </w:r>
      <w:r w:rsidR="006369DD">
        <w:t>6</w:t>
      </w:r>
      <w:r>
        <w:t>.</w:t>
      </w:r>
      <w:r w:rsidR="0085591F">
        <w:t>1</w:t>
      </w:r>
      <w:r w:rsidRPr="00FB58F5">
        <w:t xml:space="preserve"> </w:t>
      </w:r>
      <w:r w:rsidRPr="002C1E59">
        <w:t>настоящей закупочной документации</w:t>
      </w:r>
      <w:r w:rsidRPr="00FB58F5">
        <w:t xml:space="preserve"> валюте</w:t>
      </w:r>
      <w:r w:rsidRPr="002E2BE8">
        <w:t>.</w:t>
      </w:r>
    </w:p>
    <w:p w14:paraId="09DD9DF5" w14:textId="77777777" w:rsidR="00597AD3" w:rsidRDefault="003A0834" w:rsidP="001920D7">
      <w:pPr>
        <w:pStyle w:val="af8"/>
        <w:numPr>
          <w:ilvl w:val="2"/>
          <w:numId w:val="28"/>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97968" w:rsidRPr="00697968">
        <w:t>на дату окончания срока подачи заявок</w:t>
      </w:r>
      <w:r w:rsidRPr="002C1E59">
        <w:t>.</w:t>
      </w:r>
    </w:p>
    <w:p w14:paraId="16017222" w14:textId="77777777" w:rsidR="001A714D" w:rsidRPr="002E2BE8" w:rsidRDefault="001A714D" w:rsidP="001A714D">
      <w:pPr>
        <w:pStyle w:val="af8"/>
        <w:ind w:left="1134"/>
        <w:contextualSpacing w:val="0"/>
        <w:jc w:val="both"/>
      </w:pPr>
    </w:p>
    <w:p w14:paraId="508449AF" w14:textId="77777777" w:rsidR="00597AD3" w:rsidRPr="002E2BE8" w:rsidRDefault="00597AD3" w:rsidP="001920D7">
      <w:pPr>
        <w:pStyle w:val="af8"/>
        <w:numPr>
          <w:ilvl w:val="1"/>
          <w:numId w:val="28"/>
        </w:numPr>
        <w:ind w:left="1134" w:hanging="1134"/>
        <w:contextualSpacing w:val="0"/>
        <w:outlineLvl w:val="1"/>
        <w:rPr>
          <w:b/>
        </w:rPr>
      </w:pPr>
      <w:bookmarkStart w:id="377" w:name="_Toc422210022"/>
      <w:bookmarkStart w:id="378" w:name="_Toc422226842"/>
      <w:bookmarkStart w:id="379" w:name="_Toc422244194"/>
      <w:bookmarkStart w:id="380" w:name="_Toc515552735"/>
      <w:bookmarkStart w:id="381" w:name="_Toc524683006"/>
      <w:bookmarkStart w:id="382" w:name="_Toc72830195"/>
      <w:bookmarkStart w:id="383" w:name="_Toc73367842"/>
      <w:r w:rsidRPr="002E2BE8">
        <w:rPr>
          <w:b/>
        </w:rPr>
        <w:lastRenderedPageBreak/>
        <w:t>Начальная (</w:t>
      </w:r>
      <w:r w:rsidR="008C021F">
        <w:rPr>
          <w:b/>
        </w:rPr>
        <w:t>максималь</w:t>
      </w:r>
      <w:r w:rsidR="00676178" w:rsidRPr="002E2BE8">
        <w:rPr>
          <w:b/>
        </w:rPr>
        <w:t>ная</w:t>
      </w:r>
      <w:r w:rsidRPr="002E2BE8">
        <w:rPr>
          <w:b/>
        </w:rPr>
        <w:t>) цена договора (цена лота)</w:t>
      </w:r>
      <w:bookmarkEnd w:id="377"/>
      <w:bookmarkEnd w:id="378"/>
      <w:bookmarkEnd w:id="379"/>
      <w:bookmarkEnd w:id="380"/>
      <w:bookmarkEnd w:id="381"/>
      <w:bookmarkEnd w:id="382"/>
      <w:bookmarkEnd w:id="383"/>
    </w:p>
    <w:p w14:paraId="7E0B956A" w14:textId="77777777" w:rsidR="00597AD3" w:rsidRDefault="00597AD3" w:rsidP="001920D7">
      <w:pPr>
        <w:pStyle w:val="af8"/>
        <w:numPr>
          <w:ilvl w:val="2"/>
          <w:numId w:val="28"/>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C6033D" w:rsidRPr="00C6033D">
        <w:t xml:space="preserve"> </w:t>
      </w:r>
      <w:r w:rsidR="00C6033D" w:rsidRPr="005C677E">
        <w:t>и не может быть превышена в заявке Участника закупки</w:t>
      </w:r>
      <w:r w:rsidRPr="002E2BE8">
        <w:t>.</w:t>
      </w:r>
    </w:p>
    <w:p w14:paraId="1D6FF15B" w14:textId="77777777" w:rsidR="00772572" w:rsidRDefault="00772572" w:rsidP="001920D7">
      <w:pPr>
        <w:pStyle w:val="af8"/>
        <w:numPr>
          <w:ilvl w:val="2"/>
          <w:numId w:val="28"/>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F5230E">
        <w:t>,</w:t>
      </w:r>
      <w:r>
        <w:t xml:space="preserve"> </w:t>
      </w:r>
      <w:r w:rsidR="00F5230E">
        <w:t xml:space="preserve">заявка </w:t>
      </w:r>
      <w:r>
        <w:t>отклоняется как не соответствующая требованиям закупочной документации.</w:t>
      </w:r>
    </w:p>
    <w:p w14:paraId="6A8AEE9F" w14:textId="77777777" w:rsidR="00633831" w:rsidRPr="002E2BE8" w:rsidRDefault="00633831" w:rsidP="00633831">
      <w:pPr>
        <w:pStyle w:val="af8"/>
        <w:ind w:left="1134"/>
        <w:contextualSpacing w:val="0"/>
        <w:jc w:val="both"/>
      </w:pPr>
    </w:p>
    <w:p w14:paraId="6EF13D4C" w14:textId="77777777" w:rsidR="006475EA" w:rsidRPr="002E2BE8" w:rsidRDefault="006475EA" w:rsidP="001920D7">
      <w:pPr>
        <w:pStyle w:val="af8"/>
        <w:numPr>
          <w:ilvl w:val="1"/>
          <w:numId w:val="28"/>
        </w:numPr>
        <w:ind w:left="1134" w:hanging="1134"/>
        <w:contextualSpacing w:val="0"/>
        <w:outlineLvl w:val="1"/>
        <w:rPr>
          <w:b/>
        </w:rPr>
      </w:pPr>
      <w:bookmarkStart w:id="384" w:name="_Toc422210023"/>
      <w:bookmarkStart w:id="385" w:name="_Toc422226843"/>
      <w:bookmarkStart w:id="386" w:name="_Toc422244195"/>
      <w:bookmarkStart w:id="387" w:name="_Toc515552736"/>
      <w:bookmarkStart w:id="388" w:name="_Toc524683007"/>
      <w:bookmarkStart w:id="389" w:name="_Toc72830196"/>
      <w:bookmarkStart w:id="390" w:name="_Toc73367843"/>
      <w:r w:rsidRPr="002E2BE8">
        <w:rPr>
          <w:b/>
        </w:rPr>
        <w:t xml:space="preserve">Цена заявки на участие в </w:t>
      </w:r>
      <w:r w:rsidR="00E8142F">
        <w:rPr>
          <w:b/>
        </w:rPr>
        <w:t>закупке</w:t>
      </w:r>
      <w:r w:rsidRPr="002E2BE8">
        <w:rPr>
          <w:b/>
        </w:rPr>
        <w:t xml:space="preserve"> и договора</w:t>
      </w:r>
      <w:bookmarkEnd w:id="384"/>
      <w:bookmarkEnd w:id="385"/>
      <w:bookmarkEnd w:id="386"/>
      <w:bookmarkEnd w:id="387"/>
      <w:bookmarkEnd w:id="388"/>
      <w:bookmarkEnd w:id="389"/>
      <w:bookmarkEnd w:id="390"/>
    </w:p>
    <w:p w14:paraId="37C99042" w14:textId="77777777" w:rsidR="006475EA" w:rsidRPr="002E2BE8" w:rsidRDefault="006475EA" w:rsidP="001920D7">
      <w:pPr>
        <w:pStyle w:val="af8"/>
        <w:numPr>
          <w:ilvl w:val="2"/>
          <w:numId w:val="28"/>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4AB0135C" w14:textId="77777777" w:rsidR="006475EA" w:rsidRPr="002E2BE8" w:rsidRDefault="006475EA" w:rsidP="001920D7">
      <w:pPr>
        <w:pStyle w:val="af8"/>
        <w:numPr>
          <w:ilvl w:val="2"/>
          <w:numId w:val="28"/>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E39307" w14:textId="77777777" w:rsidR="006475EA" w:rsidRPr="002E2BE8" w:rsidRDefault="006475EA" w:rsidP="001920D7">
      <w:pPr>
        <w:pStyle w:val="af8"/>
        <w:numPr>
          <w:ilvl w:val="2"/>
          <w:numId w:val="28"/>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388C4EE2" w14:textId="77777777" w:rsidR="006475EA" w:rsidRPr="002E2BE8" w:rsidRDefault="006475EA" w:rsidP="001920D7">
      <w:pPr>
        <w:pStyle w:val="af8"/>
        <w:numPr>
          <w:ilvl w:val="2"/>
          <w:numId w:val="28"/>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79BAF7AF" w14:textId="77777777" w:rsidR="006475EA" w:rsidRPr="002E2BE8" w:rsidRDefault="006475EA" w:rsidP="001920D7">
      <w:pPr>
        <w:pStyle w:val="af8"/>
        <w:numPr>
          <w:ilvl w:val="2"/>
          <w:numId w:val="28"/>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14BCEEA3" w14:textId="77777777" w:rsidR="006475EA" w:rsidRPr="002E2BE8" w:rsidRDefault="006475EA" w:rsidP="001920D7">
      <w:pPr>
        <w:pStyle w:val="af8"/>
        <w:numPr>
          <w:ilvl w:val="2"/>
          <w:numId w:val="28"/>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2F1B92A5" w14:textId="77777777" w:rsidR="00CB040C" w:rsidRDefault="00CB040C" w:rsidP="001920D7">
      <w:pPr>
        <w:pStyle w:val="af8"/>
        <w:numPr>
          <w:ilvl w:val="2"/>
          <w:numId w:val="28"/>
        </w:numPr>
        <w:ind w:left="1134" w:hanging="1134"/>
        <w:contextualSpacing w:val="0"/>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D59CF5" w14:textId="77777777" w:rsidR="00CB040C" w:rsidRDefault="00CB040C" w:rsidP="001920D7">
      <w:pPr>
        <w:pStyle w:val="af8"/>
        <w:numPr>
          <w:ilvl w:val="2"/>
          <w:numId w:val="28"/>
        </w:numPr>
        <w:ind w:left="1134" w:hanging="1134"/>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50F334C0" w14:textId="77777777" w:rsidR="00587412" w:rsidRPr="00587412" w:rsidRDefault="00CB040C" w:rsidP="001920D7">
      <w:pPr>
        <w:pStyle w:val="af8"/>
        <w:numPr>
          <w:ilvl w:val="2"/>
          <w:numId w:val="28"/>
        </w:numPr>
        <w:ind w:left="1134" w:hanging="1134"/>
        <w:jc w:val="both"/>
      </w:pPr>
      <w:r>
        <w:t xml:space="preserve">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lastRenderedPageBreak/>
        <w:t>Участника закупки может быть отклонена.</w:t>
      </w:r>
      <w:r w:rsidR="00587412" w:rsidRPr="00587412">
        <w:t xml:space="preserve"> </w:t>
      </w:r>
    </w:p>
    <w:p w14:paraId="1D3B8A1C" w14:textId="77777777" w:rsidR="00C70A62" w:rsidRDefault="00587412" w:rsidP="001920D7">
      <w:pPr>
        <w:pStyle w:val="af8"/>
        <w:numPr>
          <w:ilvl w:val="2"/>
          <w:numId w:val="28"/>
        </w:numPr>
        <w:ind w:left="1134" w:hanging="1134"/>
        <w:jc w:val="both"/>
      </w:pPr>
      <w:r w:rsidRPr="00587412">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102E1E47" w14:textId="77777777" w:rsidR="00633831" w:rsidRPr="00821CD0" w:rsidRDefault="00633831" w:rsidP="00633831">
      <w:pPr>
        <w:pStyle w:val="af8"/>
        <w:ind w:left="1440"/>
        <w:jc w:val="both"/>
      </w:pPr>
    </w:p>
    <w:p w14:paraId="544C55EB" w14:textId="77777777" w:rsidR="003479BC" w:rsidRPr="00821CD0" w:rsidRDefault="00D9255C" w:rsidP="001920D7">
      <w:pPr>
        <w:pStyle w:val="af8"/>
        <w:numPr>
          <w:ilvl w:val="1"/>
          <w:numId w:val="28"/>
        </w:numPr>
        <w:ind w:left="1134" w:hanging="1134"/>
        <w:contextualSpacing w:val="0"/>
        <w:jc w:val="both"/>
        <w:outlineLvl w:val="1"/>
      </w:pPr>
      <w:bookmarkStart w:id="391" w:name="_Toc422210024"/>
      <w:bookmarkStart w:id="392" w:name="_Toc422226844"/>
      <w:bookmarkStart w:id="393" w:name="_Toc422244196"/>
      <w:bookmarkStart w:id="394" w:name="_Toc515552737"/>
      <w:bookmarkStart w:id="395" w:name="_Toc524680799"/>
      <w:bookmarkStart w:id="396" w:name="_Toc72830197"/>
      <w:bookmarkStart w:id="397" w:name="_Toc73367844"/>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391"/>
      <w:bookmarkEnd w:id="392"/>
      <w:bookmarkEnd w:id="393"/>
      <w:bookmarkEnd w:id="394"/>
      <w:bookmarkEnd w:id="395"/>
      <w:r>
        <w:rPr>
          <w:b/>
        </w:rPr>
        <w:t>)</w:t>
      </w:r>
      <w:bookmarkEnd w:id="396"/>
      <w:bookmarkEnd w:id="397"/>
    </w:p>
    <w:p w14:paraId="0F890731" w14:textId="77777777" w:rsidR="00DA6B63" w:rsidRPr="00821CD0" w:rsidRDefault="00E77959" w:rsidP="001920D7">
      <w:pPr>
        <w:pStyle w:val="af8"/>
        <w:numPr>
          <w:ilvl w:val="2"/>
          <w:numId w:val="28"/>
        </w:numPr>
        <w:ind w:left="1134" w:hanging="1134"/>
        <w:contextualSpacing w:val="0"/>
        <w:jc w:val="both"/>
      </w:pPr>
      <w:r w:rsidRPr="00821CD0">
        <w:t xml:space="preserve">В случае если </w:t>
      </w:r>
      <w:r w:rsidR="003D1DD2">
        <w:t xml:space="preserve">Извещением о закупке </w:t>
      </w:r>
      <w:r w:rsidRPr="00821CD0">
        <w:t>предусмотрена возможность привлечения субподрядчиков (соисполнителей)</w:t>
      </w:r>
      <w:r w:rsidR="00DA6B63" w:rsidRPr="00821CD0">
        <w:t>.</w:t>
      </w:r>
    </w:p>
    <w:p w14:paraId="16E5AF15" w14:textId="77777777" w:rsidR="00C52BDE" w:rsidRPr="00821CD0" w:rsidRDefault="007209A7" w:rsidP="001920D7">
      <w:pPr>
        <w:pStyle w:val="af8"/>
        <w:numPr>
          <w:ilvl w:val="2"/>
          <w:numId w:val="28"/>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047A68A9" w14:textId="77777777" w:rsidR="00906778" w:rsidRDefault="00AE4ABF" w:rsidP="001920D7">
      <w:pPr>
        <w:pStyle w:val="af8"/>
        <w:numPr>
          <w:ilvl w:val="0"/>
          <w:numId w:val="19"/>
        </w:numPr>
        <w:tabs>
          <w:tab w:val="left" w:pos="1701"/>
        </w:tabs>
        <w:ind w:left="1134" w:firstLine="0"/>
        <w:contextualSpacing w:val="0"/>
        <w:jc w:val="both"/>
        <w:outlineLvl w:val="1"/>
      </w:pPr>
      <w:bookmarkStart w:id="398" w:name="_Toc515552738"/>
      <w:bookmarkStart w:id="399" w:name="_Toc524683009"/>
      <w:bookmarkStart w:id="400" w:name="_Toc72830198"/>
      <w:bookmarkStart w:id="401" w:name="_Toc73367845"/>
      <w:bookmarkStart w:id="402" w:name="_Toc422210025"/>
      <w:bookmarkStart w:id="403" w:name="_Toc422226845"/>
      <w:bookmarkStart w:id="404"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03170A">
        <w:t>1</w:t>
      </w:r>
      <w:bookmarkEnd w:id="398"/>
      <w:bookmarkEnd w:id="399"/>
      <w:bookmarkEnd w:id="400"/>
      <w:r w:rsidR="008D31E1">
        <w:t>5-17 соответственно.</w:t>
      </w:r>
      <w:bookmarkEnd w:id="401"/>
      <w:r w:rsidR="00906778" w:rsidRPr="00906778">
        <w:t xml:space="preserve"> </w:t>
      </w:r>
      <w:bookmarkEnd w:id="402"/>
      <w:bookmarkEnd w:id="403"/>
      <w:bookmarkEnd w:id="404"/>
    </w:p>
    <w:p w14:paraId="670DDF6D" w14:textId="77777777" w:rsidR="003479BC" w:rsidRPr="006B498D" w:rsidRDefault="00AA3343" w:rsidP="001920D7">
      <w:pPr>
        <w:pStyle w:val="af8"/>
        <w:numPr>
          <w:ilvl w:val="0"/>
          <w:numId w:val="19"/>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1A41561B" w14:textId="77777777" w:rsidR="003479BC" w:rsidRPr="00343A81" w:rsidRDefault="0053102B" w:rsidP="001920D7">
      <w:pPr>
        <w:pStyle w:val="Style23"/>
        <w:widowControl/>
        <w:numPr>
          <w:ilvl w:val="2"/>
          <w:numId w:val="28"/>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403035" w:rsidRPr="008351E6">
        <w:t xml:space="preserve">, требованиям Раздела 5 «Требования, предъявляемые к участникам закупки» и перечисленные в пункте </w:t>
      </w:r>
      <w:r w:rsidR="00403035">
        <w:t xml:space="preserve">6.3.1 (за исключением документов указанных в п.п. </w:t>
      </w:r>
      <w:r w:rsidR="00E24A0C">
        <w:t>9</w:t>
      </w:r>
      <w:r w:rsidR="0017510A">
        <w:t>-</w:t>
      </w:r>
      <w:r w:rsidR="00E24A0C">
        <w:t>1</w:t>
      </w:r>
      <w:r w:rsidR="00C52550">
        <w:t>3</w:t>
      </w:r>
      <w:r w:rsidR="00EE7476">
        <w:t xml:space="preserve"> </w:t>
      </w:r>
      <w:r w:rsidR="00403035">
        <w:t>пункта 6.3.1)</w:t>
      </w:r>
      <w:r w:rsidR="00403035" w:rsidRPr="008351E6">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579106C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71BEBAC4"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D0FD84E"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23E9FFC7"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r w:rsidR="003F0369">
        <w:t>.</w:t>
      </w:r>
    </w:p>
    <w:p w14:paraId="63064E28"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03F13EB5" w14:textId="77777777" w:rsidR="003479BC" w:rsidRPr="00343A81" w:rsidRDefault="007209A7" w:rsidP="001920D7">
      <w:pPr>
        <w:pStyle w:val="Style23"/>
        <w:widowControl/>
        <w:numPr>
          <w:ilvl w:val="2"/>
          <w:numId w:val="28"/>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w:t>
      </w:r>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w:t>
      </w:r>
      <w:r>
        <w:t>6</w:t>
      </w:r>
      <w:r w:rsidRPr="008A674C">
        <w:t>.</w:t>
      </w:r>
      <w:r>
        <w:t>9.</w:t>
      </w:r>
      <w:r w:rsidR="00297C42">
        <w:t>2</w:t>
      </w:r>
      <w:r w:rsidRPr="008A674C">
        <w:t xml:space="preserve"> и </w:t>
      </w:r>
      <w:r>
        <w:t>6.9</w:t>
      </w:r>
      <w:r w:rsidRPr="008A674C">
        <w:t>.</w:t>
      </w:r>
      <w:r w:rsidR="00297C42">
        <w:t>3</w:t>
      </w:r>
      <w:r w:rsidRPr="008A674C">
        <w:t xml:space="preserve"> не требуется).  </w:t>
      </w:r>
    </w:p>
    <w:p w14:paraId="58FF67FD" w14:textId="77777777" w:rsidR="003479BC" w:rsidRPr="00343A81" w:rsidRDefault="003479BC" w:rsidP="001920D7">
      <w:pPr>
        <w:pStyle w:val="af8"/>
        <w:numPr>
          <w:ilvl w:val="2"/>
          <w:numId w:val="28"/>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w:t>
      </w:r>
    </w:p>
    <w:p w14:paraId="594544A1" w14:textId="77777777" w:rsidR="003479BC" w:rsidRPr="00343A81" w:rsidRDefault="003479BC" w:rsidP="001920D7">
      <w:pPr>
        <w:pStyle w:val="af8"/>
        <w:numPr>
          <w:ilvl w:val="2"/>
          <w:numId w:val="28"/>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w:t>
      </w:r>
      <w:r w:rsidRPr="00343A81">
        <w:lastRenderedPageBreak/>
        <w:t xml:space="preserve">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5166A7A8" w14:textId="77777777" w:rsidR="003479BC" w:rsidRPr="00343A81" w:rsidRDefault="00ED42F6" w:rsidP="001920D7">
      <w:pPr>
        <w:pStyle w:val="af8"/>
        <w:numPr>
          <w:ilvl w:val="2"/>
          <w:numId w:val="28"/>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6A3AC9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6C58A08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1F14613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6BE18D82" w14:textId="77777777" w:rsidR="003479BC" w:rsidRPr="00343A81" w:rsidRDefault="007629DE" w:rsidP="001920D7">
      <w:pPr>
        <w:pStyle w:val="af8"/>
        <w:numPr>
          <w:ilvl w:val="2"/>
          <w:numId w:val="28"/>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46FEA5F8" w14:textId="77777777" w:rsidR="00057AAA" w:rsidRPr="00A22CA4" w:rsidRDefault="007209A7" w:rsidP="001920D7">
      <w:pPr>
        <w:pStyle w:val="af8"/>
        <w:numPr>
          <w:ilvl w:val="2"/>
          <w:numId w:val="28"/>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3231EABE" w14:textId="77777777" w:rsidR="003479BC" w:rsidRPr="00343A81" w:rsidRDefault="003479BC" w:rsidP="001920D7">
      <w:pPr>
        <w:pStyle w:val="af8"/>
        <w:numPr>
          <w:ilvl w:val="2"/>
          <w:numId w:val="28"/>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40075816" w14:textId="77777777" w:rsidR="003479BC" w:rsidRDefault="003479BC" w:rsidP="001920D7">
      <w:pPr>
        <w:pStyle w:val="af8"/>
        <w:numPr>
          <w:ilvl w:val="2"/>
          <w:numId w:val="28"/>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74CB0E65" w14:textId="77777777" w:rsidR="00603751" w:rsidRDefault="00603751" w:rsidP="00603751">
      <w:pPr>
        <w:pStyle w:val="af8"/>
        <w:ind w:left="1134"/>
        <w:contextualSpacing w:val="0"/>
        <w:outlineLvl w:val="1"/>
        <w:rPr>
          <w:b/>
        </w:rPr>
      </w:pPr>
    </w:p>
    <w:p w14:paraId="2CF420B2" w14:textId="77777777" w:rsidR="003479BC" w:rsidRDefault="003479BC" w:rsidP="001920D7">
      <w:pPr>
        <w:pStyle w:val="af8"/>
        <w:numPr>
          <w:ilvl w:val="1"/>
          <w:numId w:val="28"/>
        </w:numPr>
        <w:ind w:left="1134" w:hanging="1134"/>
        <w:contextualSpacing w:val="0"/>
        <w:outlineLvl w:val="1"/>
        <w:rPr>
          <w:b/>
        </w:rPr>
      </w:pPr>
      <w:bookmarkStart w:id="405" w:name="_Toc422210042"/>
      <w:bookmarkStart w:id="406" w:name="_Toc422226862"/>
      <w:bookmarkStart w:id="407" w:name="_Toc422244214"/>
      <w:bookmarkStart w:id="408" w:name="_Toc515552740"/>
      <w:bookmarkStart w:id="409" w:name="_Toc524683010"/>
      <w:bookmarkStart w:id="410" w:name="_Toc72830199"/>
      <w:bookmarkStart w:id="411" w:name="_Toc73367846"/>
      <w:r w:rsidRPr="00343A81">
        <w:rPr>
          <w:b/>
        </w:rPr>
        <w:t xml:space="preserve">Участие в </w:t>
      </w:r>
      <w:r w:rsidR="00D303E1">
        <w:rPr>
          <w:b/>
        </w:rPr>
        <w:t>закупке</w:t>
      </w:r>
      <w:r w:rsidRPr="00343A81">
        <w:t xml:space="preserve"> </w:t>
      </w:r>
      <w:r w:rsidRPr="00343A81">
        <w:rPr>
          <w:b/>
        </w:rPr>
        <w:t>коллективных участников</w:t>
      </w:r>
      <w:bookmarkEnd w:id="405"/>
      <w:bookmarkEnd w:id="406"/>
      <w:bookmarkEnd w:id="407"/>
      <w:bookmarkEnd w:id="408"/>
      <w:bookmarkEnd w:id="409"/>
      <w:bookmarkEnd w:id="410"/>
      <w:bookmarkEnd w:id="411"/>
    </w:p>
    <w:p w14:paraId="2C9704A3" w14:textId="2FE172F8" w:rsidR="003479BC" w:rsidRDefault="005C58DA" w:rsidP="001920D7">
      <w:pPr>
        <w:pStyle w:val="af8"/>
        <w:numPr>
          <w:ilvl w:val="2"/>
          <w:numId w:val="28"/>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xml:space="preserve">, </w:t>
      </w:r>
      <w:r w:rsidR="001F542A">
        <w:t xml:space="preserve">состоящими из </w:t>
      </w:r>
      <w:r>
        <w:t>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412"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2D3599">
        <w:rPr>
          <w:bCs/>
        </w:rPr>
        <w:t xml:space="preserve">(форма </w:t>
      </w:r>
      <w:r w:rsidR="0003170A" w:rsidRPr="002D3599">
        <w:rPr>
          <w:bCs/>
        </w:rPr>
        <w:t>1</w:t>
      </w:r>
      <w:r w:rsidR="002D3599" w:rsidRPr="002D3599">
        <w:rPr>
          <w:bCs/>
        </w:rPr>
        <w:t>7</w:t>
      </w:r>
      <w:r w:rsidRPr="002D3599">
        <w:rPr>
          <w:bCs/>
        </w:rPr>
        <w:t>)</w:t>
      </w:r>
      <w:bookmarkEnd w:id="412"/>
      <w:r w:rsidRPr="002D3599">
        <w:t>,</w:t>
      </w:r>
      <w:r w:rsidRPr="00343A81">
        <w:t xml:space="preserve"> дополнительно должны быть выполнены нижеприведенные требования.</w:t>
      </w:r>
    </w:p>
    <w:p w14:paraId="3899AEFE" w14:textId="77777777" w:rsidR="003479BC" w:rsidRPr="00343A81" w:rsidRDefault="006D5982" w:rsidP="001920D7">
      <w:pPr>
        <w:pStyle w:val="af8"/>
        <w:numPr>
          <w:ilvl w:val="2"/>
          <w:numId w:val="28"/>
        </w:numPr>
        <w:ind w:left="1134" w:hanging="1134"/>
        <w:contextualSpacing w:val="0"/>
        <w:jc w:val="both"/>
      </w:pPr>
      <w:r w:rsidRPr="006D5982">
        <w:t>Каждая организация, входящая в состав коллективного участника, должна отвечать требованиям Раздела</w:t>
      </w:r>
      <w:r w:rsidRPr="006D5982">
        <w:rPr>
          <w:lang w:val="en-US"/>
        </w:rPr>
        <w:t> </w:t>
      </w:r>
      <w:r w:rsidRPr="006D5982">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w:t>
      </w:r>
      <w:r w:rsidR="00E24A0C">
        <w:t>9</w:t>
      </w:r>
      <w:r w:rsidRPr="006D5982">
        <w:t>-</w:t>
      </w:r>
      <w:r w:rsidR="00E24A0C">
        <w:t>1</w:t>
      </w:r>
      <w:r w:rsidR="00C52550">
        <w:t>3</w:t>
      </w:r>
      <w:r w:rsidR="00EE7476" w:rsidRPr="006D5982">
        <w:t xml:space="preserve"> </w:t>
      </w:r>
      <w:r w:rsidRPr="006D5982">
        <w:t>(если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7ADB0E93" w14:textId="77777777" w:rsidR="003479BC" w:rsidRPr="00343A81" w:rsidRDefault="003479BC" w:rsidP="001920D7">
      <w:pPr>
        <w:pStyle w:val="af8"/>
        <w:numPr>
          <w:ilvl w:val="2"/>
          <w:numId w:val="28"/>
        </w:numPr>
        <w:ind w:left="1134" w:hanging="1134"/>
        <w:jc w:val="both"/>
      </w:pPr>
      <w:r w:rsidRPr="00343A81">
        <w:t>Дополнительные требования к коллективным участника</w:t>
      </w:r>
      <w:r w:rsidR="00EC0E93">
        <w:t>м</w:t>
      </w:r>
      <w:r w:rsidRPr="00343A81">
        <w:t xml:space="preserve">,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40CB2878" w14:textId="77777777" w:rsidR="003479BC" w:rsidRPr="00343A81" w:rsidRDefault="003479BC" w:rsidP="001920D7">
      <w:pPr>
        <w:widowControl/>
        <w:numPr>
          <w:ilvl w:val="0"/>
          <w:numId w:val="5"/>
        </w:numPr>
        <w:autoSpaceDE/>
        <w:adjustRightInd/>
        <w:ind w:left="1701" w:hanging="567"/>
        <w:jc w:val="both"/>
      </w:pPr>
      <w:r w:rsidRPr="00343A81">
        <w:lastRenderedPageBreak/>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CDC623A" w14:textId="77777777" w:rsidR="003479BC" w:rsidRPr="00343A81" w:rsidRDefault="003479BC" w:rsidP="001920D7">
      <w:pPr>
        <w:widowControl/>
        <w:numPr>
          <w:ilvl w:val="0"/>
          <w:numId w:val="5"/>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3DB134B8" w14:textId="77777777" w:rsidR="003479BC" w:rsidRPr="00343A81" w:rsidRDefault="003479BC" w:rsidP="001920D7">
      <w:pPr>
        <w:widowControl/>
        <w:numPr>
          <w:ilvl w:val="0"/>
          <w:numId w:val="5"/>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52405507" w14:textId="77777777" w:rsidR="003479BC" w:rsidRPr="00343A81" w:rsidRDefault="003479BC" w:rsidP="001920D7">
      <w:pPr>
        <w:widowControl/>
        <w:numPr>
          <w:ilvl w:val="0"/>
          <w:numId w:val="5"/>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090AD3C0" w14:textId="77777777" w:rsidR="003479BC" w:rsidRPr="00343A81" w:rsidRDefault="003479BC" w:rsidP="001920D7">
      <w:pPr>
        <w:widowControl/>
        <w:numPr>
          <w:ilvl w:val="0"/>
          <w:numId w:val="5"/>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F6A16EE" w14:textId="77777777" w:rsidR="003479BC" w:rsidRPr="00343A81" w:rsidRDefault="003479BC" w:rsidP="001920D7">
      <w:pPr>
        <w:numPr>
          <w:ilvl w:val="2"/>
          <w:numId w:val="28"/>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1F542A">
        <w:t>0</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3FEB2C8" w14:textId="77777777" w:rsidR="003479BC" w:rsidRPr="00343A81" w:rsidRDefault="003479BC" w:rsidP="001920D7">
      <w:pPr>
        <w:numPr>
          <w:ilvl w:val="2"/>
          <w:numId w:val="28"/>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1F542A">
        <w:t>0</w:t>
      </w:r>
      <w:r w:rsidR="00057571">
        <w:t>.3.</w:t>
      </w:r>
    </w:p>
    <w:p w14:paraId="7D1D621E" w14:textId="77777777" w:rsidR="003479BC" w:rsidRPr="00343A81" w:rsidRDefault="003479BC" w:rsidP="001920D7">
      <w:pPr>
        <w:numPr>
          <w:ilvl w:val="2"/>
          <w:numId w:val="28"/>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ов нарушившие данные положения З</w:t>
      </w:r>
      <w:r w:rsidRPr="00711A93">
        <w:t>акупочной документации.</w:t>
      </w:r>
    </w:p>
    <w:p w14:paraId="6B4A1354" w14:textId="77777777" w:rsidR="003479BC" w:rsidRPr="00343A81" w:rsidRDefault="003479BC" w:rsidP="001920D7">
      <w:pPr>
        <w:numPr>
          <w:ilvl w:val="2"/>
          <w:numId w:val="28"/>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13D4763A" w14:textId="77777777" w:rsidR="006A7C99" w:rsidRDefault="003479BC" w:rsidP="001920D7">
      <w:pPr>
        <w:widowControl/>
        <w:numPr>
          <w:ilvl w:val="0"/>
          <w:numId w:val="6"/>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58C85A86" w14:textId="77777777" w:rsidR="003479BC" w:rsidRPr="00343A81" w:rsidRDefault="003479BC" w:rsidP="001920D7">
      <w:pPr>
        <w:widowControl/>
        <w:numPr>
          <w:ilvl w:val="0"/>
          <w:numId w:val="6"/>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19459D26" w14:textId="77777777" w:rsidR="003479BC" w:rsidRPr="00343A81" w:rsidRDefault="003479BC" w:rsidP="001920D7">
      <w:pPr>
        <w:widowControl/>
        <w:numPr>
          <w:ilvl w:val="0"/>
          <w:numId w:val="6"/>
        </w:numPr>
        <w:autoSpaceDE/>
        <w:adjustRightInd/>
        <w:ind w:left="1701" w:hanging="567"/>
        <w:jc w:val="both"/>
      </w:pPr>
      <w:r w:rsidRPr="00343A81">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1EAA85CF" w14:textId="77777777" w:rsidR="003479BC" w:rsidRPr="00343A81" w:rsidRDefault="003479BC" w:rsidP="001920D7">
      <w:pPr>
        <w:widowControl/>
        <w:numPr>
          <w:ilvl w:val="0"/>
          <w:numId w:val="6"/>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0EDC2939" w14:textId="77777777" w:rsidR="003479BC" w:rsidRPr="00343A81" w:rsidRDefault="003479BC" w:rsidP="001920D7">
      <w:pPr>
        <w:widowControl/>
        <w:numPr>
          <w:ilvl w:val="0"/>
          <w:numId w:val="6"/>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2F262D13" w14:textId="77777777" w:rsidR="003479BC" w:rsidRPr="00343A81" w:rsidRDefault="007209A7" w:rsidP="001920D7">
      <w:pPr>
        <w:numPr>
          <w:ilvl w:val="2"/>
          <w:numId w:val="28"/>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w:t>
      </w:r>
      <w:r w:rsidRPr="00A22CA4">
        <w:lastRenderedPageBreak/>
        <w:t xml:space="preserve">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669C02AC" w14:textId="77777777" w:rsidR="003479BC" w:rsidRPr="00343A81" w:rsidRDefault="003479BC" w:rsidP="001920D7">
      <w:pPr>
        <w:pStyle w:val="af8"/>
        <w:numPr>
          <w:ilvl w:val="2"/>
          <w:numId w:val="28"/>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487D0B">
        <w:t>,</w:t>
      </w:r>
      <w:r w:rsidRPr="00343A81">
        <w:t xml:space="preserve"> до подписания </w:t>
      </w:r>
      <w:r w:rsidR="00487D0B">
        <w:t>итогового протокола,</w:t>
      </w:r>
      <w:r w:rsidRPr="00343A81">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A1F7959" w14:textId="77777777" w:rsidR="00CE4D94" w:rsidRDefault="003479BC" w:rsidP="001920D7">
      <w:pPr>
        <w:pStyle w:val="af8"/>
        <w:numPr>
          <w:ilvl w:val="2"/>
          <w:numId w:val="28"/>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47EFE48" w14:textId="77777777" w:rsidR="00D57FC8" w:rsidRDefault="00D57FC8" w:rsidP="00D57FC8">
      <w:pPr>
        <w:pStyle w:val="af8"/>
        <w:ind w:left="1134"/>
        <w:jc w:val="both"/>
      </w:pPr>
    </w:p>
    <w:p w14:paraId="46EDFDC7" w14:textId="77777777" w:rsidR="00D57FC8" w:rsidRPr="00D57FC8" w:rsidRDefault="00D57FC8" w:rsidP="001920D7">
      <w:pPr>
        <w:numPr>
          <w:ilvl w:val="1"/>
          <w:numId w:val="28"/>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332D8B3E" w14:textId="77777777" w:rsidR="00D57FC8" w:rsidRPr="00DF6226" w:rsidRDefault="00D57FC8" w:rsidP="001920D7">
      <w:pPr>
        <w:numPr>
          <w:ilvl w:val="2"/>
          <w:numId w:val="28"/>
        </w:numPr>
        <w:ind w:left="1134" w:hanging="1134"/>
        <w:contextualSpacing/>
        <w:jc w:val="both"/>
      </w:pPr>
      <w:r w:rsidRPr="00D57FC8">
        <w:t>В случае, если в Извещени</w:t>
      </w:r>
      <w:r w:rsidR="00CD6BB6">
        <w:t>и о закупке</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6507B4">
        <w:rPr>
          <w:bCs/>
        </w:rPr>
        <w:t xml:space="preserve"> </w:t>
      </w:r>
      <w:r w:rsidR="006507B4" w:rsidRPr="00AA5F84">
        <w:rPr>
          <w:bCs/>
        </w:rPr>
        <w:t xml:space="preserve">В случае, если в п. </w:t>
      </w:r>
      <w:r w:rsidR="009A41C3">
        <w:rPr>
          <w:bCs/>
        </w:rPr>
        <w:t>19</w:t>
      </w:r>
      <w:r w:rsidR="006507B4" w:rsidRPr="00AA5F84">
        <w:rPr>
          <w:bCs/>
        </w:rPr>
        <w:t xml:space="preserve"> Извещения установлен приоритет товаров российского происхождения, 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6507B4">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75439C17" w14:textId="77777777" w:rsidR="00DF6226" w:rsidRPr="00D57FC8" w:rsidRDefault="003B1B9C" w:rsidP="001920D7">
      <w:pPr>
        <w:numPr>
          <w:ilvl w:val="2"/>
          <w:numId w:val="28"/>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DC82501" w14:textId="77777777" w:rsidR="00D57FC8" w:rsidRPr="00D57FC8" w:rsidRDefault="00D57FC8" w:rsidP="001920D7">
      <w:pPr>
        <w:numPr>
          <w:ilvl w:val="2"/>
          <w:numId w:val="28"/>
        </w:numPr>
        <w:ind w:left="1134" w:hanging="1134"/>
        <w:contextualSpacing/>
        <w:jc w:val="both"/>
      </w:pPr>
      <w:r w:rsidRPr="00D57FC8">
        <w:t>Условиями предоставления приоритета является:</w:t>
      </w:r>
    </w:p>
    <w:p w14:paraId="42405A93" w14:textId="77777777" w:rsidR="00D57FC8" w:rsidRPr="00D57FC8" w:rsidRDefault="00D57FC8" w:rsidP="001920D7">
      <w:pPr>
        <w:numPr>
          <w:ilvl w:val="2"/>
          <w:numId w:val="24"/>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9255C">
        <w:t xml:space="preserve"> </w:t>
      </w:r>
      <w:r w:rsidR="00D9255C">
        <w:t>и уровень локализации</w:t>
      </w:r>
      <w:r w:rsidR="00D9255C" w:rsidRPr="00D57FC8">
        <w:t>.</w:t>
      </w:r>
    </w:p>
    <w:p w14:paraId="39DF909F" w14:textId="77777777" w:rsidR="00D57FC8" w:rsidRPr="00D57FC8" w:rsidRDefault="00D57FC8" w:rsidP="001920D7">
      <w:pPr>
        <w:numPr>
          <w:ilvl w:val="2"/>
          <w:numId w:val="24"/>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0BBE7B9" w14:textId="77777777" w:rsidR="00D57FC8" w:rsidRPr="00D57FC8" w:rsidRDefault="00D57FC8" w:rsidP="001920D7">
      <w:pPr>
        <w:numPr>
          <w:ilvl w:val="2"/>
          <w:numId w:val="24"/>
        </w:numPr>
        <w:ind w:left="1701" w:hanging="567"/>
        <w:contextualSpacing/>
        <w:jc w:val="both"/>
      </w:pPr>
      <w:r w:rsidRPr="00D57FC8">
        <w:t>Наличие сведений о начальной (максимальной) цене единицы каждого товара являющегося предметом закупки;</w:t>
      </w:r>
    </w:p>
    <w:p w14:paraId="53B57461" w14:textId="77777777" w:rsidR="00D57FC8" w:rsidRPr="00D57FC8" w:rsidRDefault="00D57FC8" w:rsidP="001920D7">
      <w:pPr>
        <w:numPr>
          <w:ilvl w:val="2"/>
          <w:numId w:val="24"/>
        </w:numPr>
        <w:ind w:left="1701" w:hanging="567"/>
        <w:contextualSpacing/>
        <w:jc w:val="both"/>
      </w:pPr>
      <w:r w:rsidRPr="00D57FC8">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33E94B6" w14:textId="77777777" w:rsidR="00D57FC8" w:rsidRPr="00D57FC8" w:rsidRDefault="00D57FC8" w:rsidP="001920D7">
      <w:pPr>
        <w:numPr>
          <w:ilvl w:val="2"/>
          <w:numId w:val="24"/>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DC35D5">
        <w:t>1</w:t>
      </w:r>
      <w:r w:rsidRPr="00D57FC8">
        <w:t>.</w:t>
      </w:r>
      <w:r w:rsidR="00BC16F0">
        <w:t>4</w:t>
      </w:r>
      <w:r w:rsidRPr="00D57FC8">
        <w:t xml:space="preserve">.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w:t>
      </w:r>
      <w:r w:rsidRPr="00D57FC8">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2DC0466" w14:textId="77777777" w:rsidR="00D57FC8" w:rsidRPr="00D57FC8" w:rsidRDefault="00D57FC8" w:rsidP="001920D7">
      <w:pPr>
        <w:numPr>
          <w:ilvl w:val="2"/>
          <w:numId w:val="24"/>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DA1A7AE" w14:textId="77777777" w:rsidR="00D57FC8" w:rsidRPr="00D57FC8" w:rsidRDefault="00D57FC8" w:rsidP="001920D7">
      <w:pPr>
        <w:numPr>
          <w:ilvl w:val="2"/>
          <w:numId w:val="24"/>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DAA83E6" w14:textId="77777777" w:rsidR="00D57FC8" w:rsidRPr="00D57FC8" w:rsidRDefault="00D57FC8" w:rsidP="001920D7">
      <w:pPr>
        <w:numPr>
          <w:ilvl w:val="2"/>
          <w:numId w:val="28"/>
        </w:numPr>
        <w:ind w:left="1134" w:hanging="1134"/>
        <w:contextualSpacing/>
        <w:jc w:val="both"/>
      </w:pPr>
      <w:r w:rsidRPr="00D57FC8">
        <w:t>Приоритет не предоставляется в случаях, если:</w:t>
      </w:r>
    </w:p>
    <w:p w14:paraId="6192BF2E" w14:textId="77777777" w:rsidR="00D57FC8" w:rsidRPr="00D57FC8" w:rsidRDefault="00D57FC8" w:rsidP="001920D7">
      <w:pPr>
        <w:numPr>
          <w:ilvl w:val="0"/>
          <w:numId w:val="23"/>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55BD437E" w14:textId="77777777" w:rsidR="00D57FC8" w:rsidRPr="00D57FC8" w:rsidRDefault="00D57FC8" w:rsidP="001920D7">
      <w:pPr>
        <w:numPr>
          <w:ilvl w:val="0"/>
          <w:numId w:val="23"/>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58D3154F" w14:textId="77777777" w:rsidR="00D57FC8" w:rsidRPr="00D57FC8" w:rsidRDefault="00D57FC8" w:rsidP="001920D7">
      <w:pPr>
        <w:numPr>
          <w:ilvl w:val="0"/>
          <w:numId w:val="23"/>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34E55E0D" w14:textId="77777777" w:rsidR="00D57FC8" w:rsidRDefault="00D57FC8" w:rsidP="001920D7">
      <w:pPr>
        <w:numPr>
          <w:ilvl w:val="0"/>
          <w:numId w:val="23"/>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5E55F735" w14:textId="77777777" w:rsidR="001F542A" w:rsidRPr="007F2424" w:rsidRDefault="001F542A" w:rsidP="001920D7">
      <w:pPr>
        <w:numPr>
          <w:ilvl w:val="2"/>
          <w:numId w:val="28"/>
        </w:numPr>
        <w:ind w:left="1134" w:hanging="1134"/>
        <w:contextualSpacing/>
        <w:jc w:val="both"/>
      </w:pPr>
      <w:r>
        <w:t>В случае, если разделом 7</w:t>
      </w:r>
      <w:r w:rsidRPr="00F62B14">
        <w:t xml:space="preserve"> Закупочной документации установлено,</w:t>
      </w:r>
      <w:r>
        <w:t xml:space="preserve">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r w:rsidRPr="00F62B14">
        <w:t>Постановление</w:t>
      </w:r>
      <w:r>
        <w:t>м</w:t>
      </w:r>
      <w:r w:rsidRPr="00F62B14">
        <w:t xml:space="preserve"> Правительства РФ от 03.12.2020 </w:t>
      </w:r>
      <w:r w:rsidR="00E434AA">
        <w:t>№</w:t>
      </w:r>
      <w:r w:rsidR="00E434AA" w:rsidRPr="00F62B14">
        <w:t xml:space="preserve"> </w:t>
      </w:r>
      <w:r w:rsidRPr="00F62B14">
        <w:t>2013</w:t>
      </w:r>
      <w:r>
        <w:t>.</w:t>
      </w:r>
    </w:p>
    <w:p w14:paraId="22F987F8" w14:textId="77777777" w:rsidR="001F542A" w:rsidRPr="00D57FC8" w:rsidRDefault="001F542A" w:rsidP="004A0783">
      <w:pPr>
        <w:ind w:left="1701"/>
        <w:contextualSpacing/>
        <w:jc w:val="both"/>
      </w:pPr>
    </w:p>
    <w:p w14:paraId="59E1F528" w14:textId="77777777" w:rsidR="00CE4D94" w:rsidRDefault="00CE4D94">
      <w:pPr>
        <w:widowControl/>
        <w:autoSpaceDE/>
        <w:autoSpaceDN/>
        <w:adjustRightInd/>
        <w:spacing w:after="200" w:line="276" w:lineRule="auto"/>
      </w:pPr>
      <w:r>
        <w:br w:type="page"/>
      </w:r>
    </w:p>
    <w:p w14:paraId="4C86E4FC" w14:textId="72F7DCFA" w:rsidR="00CE4D94" w:rsidRDefault="005034BE" w:rsidP="005A701E">
      <w:pPr>
        <w:pStyle w:val="1"/>
        <w:pageBreakBefore/>
      </w:pPr>
      <w:bookmarkStart w:id="413" w:name="_Toc73367847"/>
      <w:r w:rsidRPr="005034BE">
        <w:lastRenderedPageBreak/>
        <w:t xml:space="preserve">Раздел 7. </w:t>
      </w:r>
      <w:r w:rsidR="00CE4D94" w:rsidRPr="005034BE">
        <w:t>ТЕХНИЧЕСКАЯ ЧАСТЬ</w:t>
      </w:r>
      <w:bookmarkEnd w:id="413"/>
    </w:p>
    <w:p w14:paraId="6E0B6F23" w14:textId="77777777" w:rsidR="005E632E" w:rsidRDefault="005E632E" w:rsidP="00897A84">
      <w:pPr>
        <w:pStyle w:val="Style12"/>
        <w:widowControl/>
        <w:tabs>
          <w:tab w:val="left" w:leader="underscore" w:pos="9864"/>
        </w:tabs>
        <w:spacing w:line="324" w:lineRule="exact"/>
        <w:ind w:firstLine="851"/>
        <w:rPr>
          <w:sz w:val="20"/>
          <w:szCs w:val="20"/>
        </w:rPr>
      </w:pPr>
    </w:p>
    <w:p w14:paraId="47B37884" w14:textId="4A2DC714" w:rsidR="00897A84" w:rsidRDefault="00897A84" w:rsidP="00897A8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В настоящий раздел Организатору закупки необходимо включить утвержденное Заказчиком техническое задание на поставку товаров/выполнение работ/оказание услуг по каждому лоту либо указать «Техническая часть представлена в приложении № </w:t>
      </w:r>
      <w:r w:rsidR="004330F7" w:rsidRPr="004330F7">
        <w:rPr>
          <w:i/>
          <w:color w:val="548DD4" w:themeColor="text2" w:themeTint="99"/>
        </w:rPr>
        <w:t>1</w:t>
      </w:r>
      <w:r w:rsidRPr="00897A84">
        <w:rPr>
          <w:i/>
          <w:color w:val="548DD4" w:themeColor="text2" w:themeTint="99"/>
        </w:rPr>
        <w:t xml:space="preserve"> к настоящей закупочной документации».</w:t>
      </w:r>
    </w:p>
    <w:p w14:paraId="4B2341E2" w14:textId="77777777" w:rsidR="00CD008E" w:rsidRDefault="00CD008E" w:rsidP="00897A84">
      <w:pPr>
        <w:pStyle w:val="Style12"/>
        <w:widowControl/>
        <w:tabs>
          <w:tab w:val="left" w:leader="underscore" w:pos="9864"/>
        </w:tabs>
        <w:spacing w:line="324" w:lineRule="exact"/>
        <w:ind w:firstLine="851"/>
        <w:rPr>
          <w:i/>
          <w:color w:val="548DD4" w:themeColor="text2" w:themeTint="99"/>
        </w:rPr>
      </w:pPr>
    </w:p>
    <w:p w14:paraId="71517873" w14:textId="77777777" w:rsidR="00CD008E" w:rsidRPr="00897A84" w:rsidRDefault="00CD008E" w:rsidP="00897A84">
      <w:pPr>
        <w:pStyle w:val="Style12"/>
        <w:widowControl/>
        <w:tabs>
          <w:tab w:val="left" w:leader="underscore" w:pos="9864"/>
        </w:tabs>
        <w:spacing w:line="324" w:lineRule="exact"/>
        <w:ind w:firstLine="851"/>
        <w:rPr>
          <w:i/>
          <w:color w:val="548DD4" w:themeColor="text2" w:themeTint="99"/>
        </w:rPr>
      </w:pPr>
    </w:p>
    <w:p w14:paraId="5D86CA76" w14:textId="77777777"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17120648" w14:textId="77777777" w:rsidR="009426F2" w:rsidRDefault="009426F2" w:rsidP="00E66C4B"/>
    <w:p w14:paraId="2987C3D6" w14:textId="3FDC715A" w:rsidR="00CE4D94" w:rsidRDefault="005034BE" w:rsidP="005A701E">
      <w:pPr>
        <w:pStyle w:val="1"/>
        <w:pageBreakBefore/>
      </w:pPr>
      <w:bookmarkStart w:id="414" w:name="_Toc73367848"/>
      <w:r w:rsidRPr="005034BE">
        <w:lastRenderedPageBreak/>
        <w:t>Раздел</w:t>
      </w:r>
      <w:r w:rsidR="009426F2">
        <w:t xml:space="preserve"> </w:t>
      </w:r>
      <w:r w:rsidR="005A701E">
        <w:t>8</w:t>
      </w:r>
      <w:r w:rsidRPr="005034BE">
        <w:t xml:space="preserve">. </w:t>
      </w:r>
      <w:r w:rsidR="00CE4D94" w:rsidRPr="005034BE">
        <w:t>ПРОЕКТ ДОГОВОРА</w:t>
      </w:r>
      <w:bookmarkEnd w:id="414"/>
    </w:p>
    <w:p w14:paraId="5870ADC0" w14:textId="77777777" w:rsidR="00830718" w:rsidRPr="00830718" w:rsidRDefault="00830718" w:rsidP="0003284E">
      <w:pPr>
        <w:jc w:val="right"/>
      </w:pPr>
    </w:p>
    <w:p w14:paraId="75C683C0" w14:textId="5324FEB2" w:rsidR="005E632E" w:rsidRPr="005E632E" w:rsidRDefault="00CE4D94" w:rsidP="005E632E">
      <w:pPr>
        <w:pStyle w:val="Style12"/>
        <w:widowControl/>
        <w:tabs>
          <w:tab w:val="left" w:leader="underscore" w:pos="9864"/>
        </w:tabs>
        <w:spacing w:line="324" w:lineRule="exact"/>
        <w:ind w:firstLine="851"/>
        <w:rPr>
          <w:i/>
          <w:color w:val="548DD4" w:themeColor="text2" w:themeTint="99"/>
        </w:rPr>
      </w:pPr>
      <w:r w:rsidRPr="00813F06">
        <w:rPr>
          <w:rStyle w:val="FontStyle128"/>
          <w:i/>
          <w:color w:val="548DD4" w:themeColor="text2" w:themeTint="99"/>
          <w:sz w:val="24"/>
          <w:szCs w:val="24"/>
        </w:rPr>
        <w:t xml:space="preserve">В настоящий раздел Организатору </w:t>
      </w:r>
      <w:r w:rsidR="00F27CCD">
        <w:rPr>
          <w:rStyle w:val="FontStyle128"/>
          <w:i/>
          <w:color w:val="548DD4" w:themeColor="text2" w:themeTint="99"/>
          <w:sz w:val="24"/>
          <w:szCs w:val="24"/>
        </w:rPr>
        <w:t>закупки</w:t>
      </w:r>
      <w:r w:rsidRPr="00813F06">
        <w:rPr>
          <w:rStyle w:val="FontStyle128"/>
          <w:i/>
          <w:color w:val="548DD4" w:themeColor="text2" w:themeTint="99"/>
          <w:sz w:val="24"/>
          <w:szCs w:val="24"/>
        </w:rPr>
        <w:t xml:space="preserve"> необходимо включить утвержденный Заказчиком проект договора</w:t>
      </w:r>
      <w:r w:rsidR="00A5170E">
        <w:rPr>
          <w:i/>
          <w:color w:val="548DD4" w:themeColor="text2" w:themeTint="99"/>
        </w:rPr>
        <w:t xml:space="preserve"> </w:t>
      </w:r>
      <w:r w:rsidR="005E632E" w:rsidRPr="005E632E">
        <w:rPr>
          <w:i/>
          <w:color w:val="548DD4" w:themeColor="text2" w:themeTint="99"/>
        </w:rPr>
        <w:t xml:space="preserve">либо указать «Проект договора представлен в приложении № </w:t>
      </w:r>
      <w:r w:rsidR="004330F7" w:rsidRPr="004330F7">
        <w:rPr>
          <w:i/>
          <w:color w:val="548DD4" w:themeColor="text2" w:themeTint="99"/>
        </w:rPr>
        <w:t>2</w:t>
      </w:r>
      <w:r w:rsidR="005E632E" w:rsidRPr="005E632E">
        <w:rPr>
          <w:i/>
          <w:color w:val="548DD4" w:themeColor="text2" w:themeTint="99"/>
        </w:rPr>
        <w:t xml:space="preserve"> к настоящей закупочной документации».</w:t>
      </w:r>
    </w:p>
    <w:p w14:paraId="5BB95742" w14:textId="77777777"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70555837" w14:textId="77777777" w:rsidR="003479BC" w:rsidRPr="00343A81" w:rsidRDefault="003479BC" w:rsidP="00CE4D94">
      <w:pPr>
        <w:pStyle w:val="af8"/>
        <w:ind w:left="1134"/>
        <w:jc w:val="both"/>
      </w:pPr>
    </w:p>
    <w:p w14:paraId="15261CA3" w14:textId="77777777" w:rsidR="003479BC" w:rsidRPr="00343A81" w:rsidRDefault="003479BC" w:rsidP="003479BC">
      <w:pPr>
        <w:pStyle w:val="af8"/>
        <w:ind w:left="1134"/>
        <w:jc w:val="both"/>
      </w:pPr>
    </w:p>
    <w:p w14:paraId="722546FE" w14:textId="77777777" w:rsidR="003479BC" w:rsidRPr="00343A81" w:rsidRDefault="003479BC" w:rsidP="003479BC"/>
    <w:bookmarkEnd w:id="12"/>
    <w:bookmarkEnd w:id="13"/>
    <w:bookmarkEnd w:id="14"/>
    <w:bookmarkEnd w:id="15"/>
    <w:bookmarkEnd w:id="16"/>
    <w:bookmarkEnd w:id="17"/>
    <w:bookmarkEnd w:id="18"/>
    <w:bookmarkEnd w:id="19"/>
    <w:p w14:paraId="1B217DCE" w14:textId="77777777" w:rsidR="00F27CCD" w:rsidRDefault="00F27CCD">
      <w:pPr>
        <w:widowControl/>
        <w:autoSpaceDE/>
        <w:autoSpaceDN/>
        <w:adjustRightInd/>
        <w:spacing w:after="200" w:line="276" w:lineRule="auto"/>
      </w:pPr>
      <w:r>
        <w:br w:type="page"/>
      </w:r>
    </w:p>
    <w:p w14:paraId="6EE4014E" w14:textId="119BA8C9" w:rsidR="00F27CCD" w:rsidRDefault="005034BE" w:rsidP="00401210">
      <w:pPr>
        <w:pStyle w:val="1"/>
      </w:pPr>
      <w:bookmarkStart w:id="415" w:name="_Toc73367849"/>
      <w:r>
        <w:lastRenderedPageBreak/>
        <w:t xml:space="preserve">Раздел </w:t>
      </w:r>
      <w:r w:rsidR="005A701E">
        <w:t>9</w:t>
      </w:r>
      <w:r>
        <w:t xml:space="preserve">. </w:t>
      </w:r>
      <w:r w:rsidR="00F27CCD" w:rsidRPr="00B32644">
        <w:t>РУКОВОДСТВО ПО ЭКСПЕРТНОЙ ОЦЕНКЕ</w:t>
      </w:r>
      <w:bookmarkEnd w:id="415"/>
    </w:p>
    <w:p w14:paraId="3C12F364" w14:textId="77777777" w:rsidR="00830718" w:rsidRPr="00830718" w:rsidRDefault="00830718" w:rsidP="0003284E">
      <w:pPr>
        <w:jc w:val="right"/>
      </w:pPr>
    </w:p>
    <w:p w14:paraId="3E100617" w14:textId="70C5F8F6" w:rsidR="00A5170E" w:rsidRPr="00A5170E" w:rsidRDefault="00F27CCD" w:rsidP="00A5170E">
      <w:pPr>
        <w:spacing w:before="120" w:after="60"/>
        <w:ind w:firstLine="851"/>
        <w:jc w:val="both"/>
        <w:rPr>
          <w:b/>
        </w:rPr>
      </w:pPr>
      <w:r w:rsidRPr="00516B69">
        <w:rPr>
          <w:rStyle w:val="FontStyle128"/>
          <w:i/>
          <w:color w:val="548DD4" w:themeColor="text2" w:themeTint="99"/>
          <w:sz w:val="24"/>
          <w:szCs w:val="24"/>
        </w:rPr>
        <w:t>В настоящий раздел Организатору закупки необходимо включить Руководство по экспертной оценке</w:t>
      </w:r>
      <w:r w:rsidR="00A5170E">
        <w:rPr>
          <w:i/>
          <w:color w:val="548DD4" w:themeColor="text2" w:themeTint="99"/>
        </w:rPr>
        <w:t xml:space="preserve"> </w:t>
      </w:r>
      <w:r w:rsidR="00A5170E" w:rsidRPr="00A5170E">
        <w:rPr>
          <w:i/>
          <w:color w:val="548DD4" w:themeColor="text2" w:themeTint="99"/>
        </w:rPr>
        <w:t xml:space="preserve">либо указать «Руководство по экспертной оценке представлено в приложении № </w:t>
      </w:r>
      <w:r w:rsidR="004330F7" w:rsidRPr="007A5AFB">
        <w:rPr>
          <w:i/>
          <w:color w:val="548DD4" w:themeColor="text2" w:themeTint="99"/>
        </w:rPr>
        <w:t>3</w:t>
      </w:r>
      <w:r w:rsidR="00A5170E" w:rsidRPr="00A5170E">
        <w:rPr>
          <w:i/>
          <w:color w:val="548DD4" w:themeColor="text2" w:themeTint="99"/>
        </w:rPr>
        <w:t xml:space="preserve"> к настоящей закупочной документации».</w:t>
      </w:r>
    </w:p>
    <w:p w14:paraId="07C67421" w14:textId="77777777" w:rsidR="00F27CCD" w:rsidRPr="00516B69" w:rsidRDefault="00F27CCD" w:rsidP="00516B69">
      <w:pPr>
        <w:spacing w:before="120" w:after="60"/>
        <w:ind w:firstLine="851"/>
        <w:jc w:val="both"/>
        <w:rPr>
          <w:b/>
        </w:rPr>
      </w:pPr>
    </w:p>
    <w:p w14:paraId="6361CC4F" w14:textId="77777777" w:rsidR="00656429" w:rsidRDefault="00821F83" w:rsidP="00EA091D">
      <w:pPr>
        <w:pStyle w:val="1"/>
        <w:rPr>
          <w:b w:val="0"/>
          <w:bCs w:val="0"/>
        </w:rPr>
      </w:pPr>
      <w:r>
        <w:br w:type="page"/>
      </w:r>
    </w:p>
    <w:p w14:paraId="39E7E6FD" w14:textId="77777777" w:rsidR="00EA091D" w:rsidRDefault="00EA091D" w:rsidP="00EA091D">
      <w:pPr>
        <w:pStyle w:val="1"/>
      </w:pPr>
      <w:bookmarkStart w:id="416" w:name="_Toc73367850"/>
      <w:bookmarkStart w:id="417" w:name="_Toc524680805"/>
      <w:bookmarkStart w:id="418" w:name="_Ref55280368"/>
      <w:bookmarkStart w:id="419" w:name="_Toc55285361"/>
      <w:bookmarkStart w:id="420" w:name="_Toc55305390"/>
      <w:bookmarkStart w:id="421" w:name="_Toc57314671"/>
      <w:bookmarkStart w:id="422" w:name="_Toc69728985"/>
      <w:bookmarkStart w:id="423" w:name="_Toc309208619"/>
      <w:bookmarkStart w:id="424" w:name="ФОРМЫ"/>
      <w:r>
        <w:lastRenderedPageBreak/>
        <w:t>Раздел 10. ОБРАЗЦЫ ОСНОВНЫХ ФОРМ ДОКУМЕНТОВ, ВКЛЮЧАЕМЫХ В ЗАЯВКУ НА УЧАСТИЕ В ЗАКУПКЕ</w:t>
      </w:r>
      <w:bookmarkEnd w:id="416"/>
    </w:p>
    <w:p w14:paraId="10954E28" w14:textId="77777777" w:rsidR="00EA091D" w:rsidRDefault="00EA091D" w:rsidP="001920D7">
      <w:pPr>
        <w:numPr>
          <w:ilvl w:val="1"/>
          <w:numId w:val="41"/>
        </w:numPr>
        <w:spacing w:after="60"/>
        <w:contextualSpacing/>
        <w:outlineLvl w:val="0"/>
        <w:rPr>
          <w:b/>
        </w:rPr>
      </w:pPr>
      <w:bookmarkStart w:id="425" w:name="_Toc73367851"/>
      <w:r>
        <w:rPr>
          <w:b/>
        </w:rPr>
        <w:t xml:space="preserve">Письмо о подаче оферты (форма </w:t>
      </w:r>
      <w:r>
        <w:rPr>
          <w:b/>
        </w:rPr>
        <w:fldChar w:fldCharType="begin"/>
      </w:r>
      <w:r>
        <w:rPr>
          <w:b/>
        </w:rPr>
        <w:instrText xml:space="preserve"> SEQ форма \* ARABIC </w:instrText>
      </w:r>
      <w:r>
        <w:rPr>
          <w:b/>
        </w:rPr>
        <w:fldChar w:fldCharType="separate"/>
      </w:r>
      <w:r w:rsidR="002131EA">
        <w:rPr>
          <w:b/>
          <w:noProof/>
        </w:rPr>
        <w:t>1</w:t>
      </w:r>
      <w:r>
        <w:rPr>
          <w:b/>
        </w:rPr>
        <w:fldChar w:fldCharType="end"/>
      </w:r>
      <w:r>
        <w:rPr>
          <w:b/>
        </w:rPr>
        <w:t>)</w:t>
      </w:r>
      <w:bookmarkEnd w:id="425"/>
    </w:p>
    <w:p w14:paraId="4AE40AA1" w14:textId="77777777" w:rsidR="00EA091D" w:rsidRDefault="00EA091D" w:rsidP="001920D7">
      <w:pPr>
        <w:numPr>
          <w:ilvl w:val="2"/>
          <w:numId w:val="41"/>
        </w:numPr>
        <w:ind w:left="709"/>
        <w:contextualSpacing/>
        <w:jc w:val="both"/>
        <w:outlineLvl w:val="1"/>
      </w:pPr>
      <w:bookmarkStart w:id="426" w:name="_Toc73367852"/>
      <w:r>
        <w:t>Форма письма о подаче оферты</w:t>
      </w:r>
      <w:bookmarkEnd w:id="426"/>
    </w:p>
    <w:p w14:paraId="2978A1E0" w14:textId="77777777" w:rsidR="00EA091D" w:rsidRDefault="00EA091D" w:rsidP="00EA091D">
      <w:pPr>
        <w:pBdr>
          <w:top w:val="single" w:sz="4" w:space="1" w:color="auto"/>
        </w:pBdr>
        <w:shd w:val="clear" w:color="auto" w:fill="E0E0E0"/>
        <w:ind w:right="21"/>
        <w:jc w:val="center"/>
        <w:rPr>
          <w:b/>
          <w:color w:val="000000"/>
          <w:spacing w:val="36"/>
        </w:rPr>
      </w:pPr>
      <w:r>
        <w:rPr>
          <w:b/>
          <w:color w:val="000000"/>
          <w:spacing w:val="36"/>
        </w:rPr>
        <w:t>начало формы</w:t>
      </w:r>
    </w:p>
    <w:p w14:paraId="13E6CA9F" w14:textId="77777777" w:rsidR="00EA091D" w:rsidRDefault="00EA091D" w:rsidP="00EA091D">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14:paraId="1CF5183F"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7F7EABD" w14:textId="77777777" w:rsidR="00EA091D" w:rsidRDefault="00EA091D" w:rsidP="000951A6">
            <w:pPr>
              <w:spacing w:before="60" w:after="60" w:line="276" w:lineRule="auto"/>
              <w:jc w:val="center"/>
              <w:outlineLvl w:val="0"/>
              <w:rPr>
                <w:b/>
                <w:iCs/>
                <w:snapToGrid w:val="0"/>
                <w:color w:val="943634"/>
                <w:lang w:eastAsia="en-US"/>
              </w:rPr>
            </w:pPr>
            <w:r>
              <w:rPr>
                <w:sz w:val="26"/>
                <w:szCs w:val="26"/>
              </w:rPr>
              <w:br w:type="page"/>
            </w:r>
            <w:bookmarkStart w:id="427" w:name="_Toc73367853"/>
            <w:r>
              <w:rPr>
                <w:b/>
                <w:iCs/>
                <w:snapToGrid w:val="0"/>
                <w:color w:val="943634"/>
                <w:lang w:eastAsia="en-US"/>
              </w:rPr>
              <w:t>БЛАНК УЧАСТНИКА ЗАКУПКИ</w:t>
            </w:r>
            <w:bookmarkEnd w:id="427"/>
          </w:p>
        </w:tc>
      </w:tr>
    </w:tbl>
    <w:p w14:paraId="01AFFC96" w14:textId="77777777" w:rsidR="00EA091D" w:rsidRDefault="00EA091D" w:rsidP="00EA091D">
      <w:pPr>
        <w:tabs>
          <w:tab w:val="left" w:pos="1359"/>
        </w:tabs>
        <w:spacing w:before="240" w:after="120"/>
        <w:rPr>
          <w:b/>
          <w:sz w:val="20"/>
          <w:szCs w:val="20"/>
        </w:rPr>
      </w:pPr>
      <w:r>
        <w:rPr>
          <w:b/>
          <w:sz w:val="20"/>
          <w:szCs w:val="20"/>
        </w:rPr>
        <w:tab/>
      </w:r>
    </w:p>
    <w:tbl>
      <w:tblPr>
        <w:tblW w:w="0" w:type="auto"/>
        <w:tblLook w:val="04A0" w:firstRow="1" w:lastRow="0" w:firstColumn="1" w:lastColumn="0" w:noHBand="0" w:noVBand="1"/>
      </w:tblPr>
      <w:tblGrid>
        <w:gridCol w:w="3278"/>
        <w:gridCol w:w="2542"/>
        <w:gridCol w:w="3752"/>
      </w:tblGrid>
      <w:tr w:rsidR="00EA091D" w14:paraId="5A4CDAAA" w14:textId="77777777" w:rsidTr="000951A6">
        <w:tc>
          <w:tcPr>
            <w:tcW w:w="3278" w:type="dxa"/>
            <w:vAlign w:val="center"/>
            <w:hideMark/>
          </w:tcPr>
          <w:p w14:paraId="5779B5D9" w14:textId="77777777" w:rsidR="00EA091D" w:rsidRDefault="00EA091D" w:rsidP="000951A6">
            <w:pPr>
              <w:spacing w:line="276" w:lineRule="auto"/>
              <w:rPr>
                <w:sz w:val="26"/>
                <w:szCs w:val="26"/>
                <w:lang w:eastAsia="en-US"/>
              </w:rPr>
            </w:pPr>
            <w:r>
              <w:rPr>
                <w:sz w:val="26"/>
                <w:szCs w:val="26"/>
                <w:lang w:eastAsia="en-US"/>
              </w:rPr>
              <w:t>№_________</w:t>
            </w:r>
          </w:p>
        </w:tc>
        <w:tc>
          <w:tcPr>
            <w:tcW w:w="2542" w:type="dxa"/>
            <w:vAlign w:val="center"/>
          </w:tcPr>
          <w:p w14:paraId="734217E1" w14:textId="77777777" w:rsidR="00EA091D" w:rsidRDefault="00EA091D" w:rsidP="000951A6">
            <w:pPr>
              <w:spacing w:line="276" w:lineRule="auto"/>
              <w:jc w:val="center"/>
              <w:rPr>
                <w:sz w:val="26"/>
                <w:szCs w:val="26"/>
                <w:lang w:val="en-US" w:eastAsia="en-US"/>
              </w:rPr>
            </w:pPr>
          </w:p>
        </w:tc>
        <w:tc>
          <w:tcPr>
            <w:tcW w:w="3752" w:type="dxa"/>
            <w:vAlign w:val="center"/>
            <w:hideMark/>
          </w:tcPr>
          <w:p w14:paraId="499AFF9C" w14:textId="77777777" w:rsidR="00EA091D" w:rsidRDefault="00EA091D" w:rsidP="000951A6">
            <w:pPr>
              <w:spacing w:line="276" w:lineRule="auto"/>
              <w:jc w:val="right"/>
              <w:rPr>
                <w:sz w:val="26"/>
                <w:szCs w:val="26"/>
                <w:lang w:eastAsia="en-US"/>
              </w:rPr>
            </w:pPr>
            <w:r>
              <w:rPr>
                <w:sz w:val="26"/>
                <w:szCs w:val="26"/>
                <w:lang w:eastAsia="en-US"/>
              </w:rPr>
              <w:t>«__» __________ 202_ г.</w:t>
            </w:r>
          </w:p>
        </w:tc>
      </w:tr>
    </w:tbl>
    <w:p w14:paraId="516D812D" w14:textId="77777777" w:rsidR="00EA091D" w:rsidRDefault="00EA091D" w:rsidP="00EA091D">
      <w:pPr>
        <w:spacing w:before="240" w:after="120"/>
        <w:jc w:val="center"/>
        <w:rPr>
          <w:b/>
        </w:rPr>
      </w:pPr>
      <w:r>
        <w:rPr>
          <w:b/>
        </w:rPr>
        <w:t>Уважаемые господа!</w:t>
      </w:r>
    </w:p>
    <w:p w14:paraId="710177E2" w14:textId="77777777" w:rsidR="00EA091D" w:rsidRDefault="00EA091D" w:rsidP="00EA091D">
      <w:pPr>
        <w:ind w:firstLine="708"/>
        <w:jc w:val="both"/>
      </w:pPr>
      <w:r>
        <w:t xml:space="preserve">Изучив Закупочную документацию на проведение закупки на право заключения договора(ов) на  </w:t>
      </w:r>
      <w:r>
        <w:rPr>
          <w:color w:val="548DD4" w:themeColor="text2" w:themeTint="99"/>
        </w:rPr>
        <w:t>[</w:t>
      </w:r>
      <w:r>
        <w:rPr>
          <w:i/>
          <w:color w:val="548DD4" w:themeColor="text2" w:themeTint="99"/>
        </w:rPr>
        <w:t>указывается полное наименование закупки</w:t>
      </w:r>
      <w:r>
        <w:rPr>
          <w:color w:val="548DD4" w:themeColor="text2" w:themeTint="99"/>
        </w:rPr>
        <w:t>]</w:t>
      </w:r>
      <w:r>
        <w:t xml:space="preserve">, опубликованное в </w:t>
      </w:r>
      <w:r>
        <w:rPr>
          <w:color w:val="548DD4" w:themeColor="text2" w:themeTint="99"/>
        </w:rPr>
        <w:t>[</w:t>
      </w:r>
      <w:r>
        <w:rPr>
          <w:i/>
          <w:color w:val="548DD4" w:themeColor="text2" w:themeTint="99"/>
        </w:rPr>
        <w:t>указывается дата публикации и сайт, в котором она была опубликована</w:t>
      </w:r>
      <w:r>
        <w:rPr>
          <w:color w:val="548DD4" w:themeColor="text2" w:themeTint="99"/>
        </w:rPr>
        <w:t xml:space="preserve">] </w:t>
      </w:r>
      <w:r>
        <w:t>(далее – Закупочная документация), понимая и принимая установленные в ней требования, и условия закупки,</w:t>
      </w:r>
    </w:p>
    <w:p w14:paraId="6060FF74" w14:textId="77777777" w:rsidR="00EA091D" w:rsidRDefault="00EA091D" w:rsidP="00EA091D">
      <w:pPr>
        <w:jc w:val="both"/>
      </w:pPr>
      <w:r>
        <w:t>_____________________________________________________________________________</w:t>
      </w:r>
    </w:p>
    <w:p w14:paraId="0434E3C7" w14:textId="77777777" w:rsidR="00EA091D" w:rsidRDefault="00EA091D" w:rsidP="00EA091D">
      <w:r>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t>(далее – участник),</w:t>
      </w:r>
    </w:p>
    <w:p w14:paraId="7C130C93" w14:textId="77777777" w:rsidR="00EA091D" w:rsidRDefault="00EA091D" w:rsidP="00EA091D">
      <w:pPr>
        <w:jc w:val="both"/>
      </w:pPr>
      <w:r>
        <w:t>Место нахождения:______________________________________________,</w:t>
      </w:r>
    </w:p>
    <w:p w14:paraId="01D667F4" w14:textId="77777777" w:rsidR="00EA091D" w:rsidRDefault="00EA091D" w:rsidP="00EA091D">
      <w:pPr>
        <w:jc w:val="both"/>
        <w:rPr>
          <w:vertAlign w:val="superscript"/>
        </w:rPr>
      </w:pPr>
      <w:r>
        <w:rPr>
          <w:vertAlign w:val="superscript"/>
        </w:rPr>
        <w:t>(адрес местонахождения участника закупки (для юридических лиц)/место регистрации (для индивидуальных предпринимателей)</w:t>
      </w:r>
    </w:p>
    <w:p w14:paraId="195EBB8F" w14:textId="77777777" w:rsidR="00EA091D" w:rsidRDefault="00EA091D" w:rsidP="00EA091D">
      <w:pPr>
        <w:jc w:val="both"/>
        <w:rPr>
          <w:i/>
          <w:color w:val="4F81BD" w:themeColor="accent1"/>
        </w:rPr>
      </w:pPr>
      <w:r>
        <w:rPr>
          <w:color w:val="4F81BD" w:themeColor="accent1"/>
        </w:rPr>
        <w:t>[</w:t>
      </w:r>
      <w:r>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Pr>
          <w:color w:val="4F81BD" w:themeColor="accent1"/>
        </w:rPr>
        <w:t>]</w:t>
      </w:r>
    </w:p>
    <w:p w14:paraId="624E0E1A" w14:textId="77777777" w:rsidR="00EA091D" w:rsidRDefault="00EA091D" w:rsidP="00EA091D">
      <w:pPr>
        <w:jc w:val="both"/>
      </w:pPr>
      <w:r>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Pr>
          <w:i/>
          <w:color w:val="4F81BD" w:themeColor="accent1"/>
        </w:rPr>
        <w:t>необходимо выбрать категорию</w:t>
      </w:r>
      <w:r>
        <w:rPr>
          <w:color w:val="4F81BD" w:themeColor="accent1"/>
        </w:rPr>
        <w:t>) предпринимательства</w:t>
      </w:r>
      <w:r>
        <w:t xml:space="preserve"> предлагает заключить договор:</w:t>
      </w:r>
    </w:p>
    <w:p w14:paraId="677FF248" w14:textId="77777777" w:rsidR="00EA091D" w:rsidRDefault="00EA091D" w:rsidP="00EA091D">
      <w:pPr>
        <w:jc w:val="both"/>
      </w:pPr>
      <w:r>
        <w:t>____________________________________________________________________________</w:t>
      </w:r>
    </w:p>
    <w:p w14:paraId="327E9125" w14:textId="77777777" w:rsidR="00EA091D" w:rsidRDefault="00EA091D" w:rsidP="00EA091D">
      <w:pPr>
        <w:jc w:val="center"/>
        <w:rPr>
          <w:vertAlign w:val="superscript"/>
        </w:rPr>
      </w:pPr>
      <w:r>
        <w:rPr>
          <w:vertAlign w:val="superscript"/>
        </w:rPr>
        <w:t>(указывается предмет договора)</w:t>
      </w:r>
    </w:p>
    <w:p w14:paraId="3C92FBE1" w14:textId="77777777" w:rsidR="00EA091D" w:rsidRDefault="00EA091D" w:rsidP="00EA091D">
      <w:pPr>
        <w:spacing w:after="120"/>
        <w:jc w:val="both"/>
        <w:rPr>
          <w:i/>
          <w:color w:val="4F81BD" w:themeColor="accent1"/>
        </w:rPr>
      </w:pPr>
      <w: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Pr>
          <w:bCs/>
          <w:i/>
          <w:color w:val="4F81BD" w:themeColor="accent1"/>
        </w:rPr>
        <w:t xml:space="preserve">на условиях, </w:t>
      </w:r>
      <w:r>
        <w:rPr>
          <w:bCs/>
          <w:i/>
          <w:iCs/>
          <w:color w:val="4F81BD" w:themeColor="accent1"/>
        </w:rPr>
        <w:t xml:space="preserve">указанных при формировании заявки, поданной </w:t>
      </w:r>
      <w:r>
        <w:rPr>
          <w:i/>
          <w:color w:val="4F81BD" w:themeColor="accent1"/>
        </w:rPr>
        <w:t>в порядке, предусмотренном Инструкциями и регламентом работы электронной торговой площадке]</w:t>
      </w:r>
      <w:r>
        <w:t>:</w:t>
      </w:r>
    </w:p>
    <w:p w14:paraId="6DD5AC7E" w14:textId="77777777" w:rsidR="00EA091D" w:rsidRDefault="00EA091D" w:rsidP="00EA091D">
      <w:pPr>
        <w:jc w:val="both"/>
        <w:rPr>
          <w:i/>
          <w:color w:val="548DD4" w:themeColor="text2" w:themeTint="99"/>
          <w:u w:val="single"/>
        </w:rPr>
      </w:pPr>
      <w:r>
        <w:rPr>
          <w:i/>
          <w:color w:val="548DD4" w:themeColor="text2" w:themeTint="99"/>
          <w:u w:val="single"/>
        </w:rPr>
        <w:t>Перечислить все лоты по порядку их следования, на которые подается оферта</w:t>
      </w:r>
    </w:p>
    <w:p w14:paraId="39476219" w14:textId="77777777" w:rsidR="00EA091D" w:rsidRDefault="00EA091D" w:rsidP="00EA091D">
      <w:pPr>
        <w:spacing w:before="240"/>
        <w:jc w:val="both"/>
        <w:rPr>
          <w:i/>
          <w:color w:val="548DD4" w:themeColor="text2" w:themeTint="99"/>
          <w:u w:val="single"/>
        </w:rPr>
      </w:pPr>
      <w:r>
        <w:rPr>
          <w:color w:val="548DD4" w:themeColor="text2" w:themeTint="99"/>
        </w:rPr>
        <w:t>[</w:t>
      </w:r>
      <w:r>
        <w:rPr>
          <w:i/>
          <w:color w:val="548DD4" w:themeColor="text2" w:themeTint="99"/>
        </w:rPr>
        <w:t>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Pr>
          <w:color w:val="548DD4" w:themeColor="text2" w:themeTint="99"/>
        </w:rPr>
        <w:t>]</w:t>
      </w:r>
    </w:p>
    <w:p w14:paraId="028B2A88" w14:textId="77777777" w:rsidR="00EA091D" w:rsidRDefault="00EA091D" w:rsidP="00EA091D">
      <w:pPr>
        <w:spacing w:before="240"/>
        <w:jc w:val="both"/>
        <w:rPr>
          <w:i/>
          <w:color w:val="548DD4" w:themeColor="text2" w:themeTint="99"/>
          <w:szCs w:val="28"/>
          <w:u w:val="single"/>
        </w:rPr>
      </w:pPr>
      <w:r>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2FEB67E4" w14:textId="77777777" w:rsidR="00EA091D" w:rsidRDefault="00EA091D" w:rsidP="00EA091D">
      <w:pPr>
        <w:spacing w:before="240"/>
        <w:jc w:val="both"/>
        <w:rPr>
          <w:i/>
          <w:color w:val="548DD4" w:themeColor="text2" w:themeTint="99"/>
          <w:szCs w:val="28"/>
          <w:u w:val="single"/>
        </w:rPr>
      </w:pPr>
      <w:r>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w:t>
      </w:r>
      <w:r>
        <w:rPr>
          <w:i/>
          <w:color w:val="548DD4" w:themeColor="text2" w:themeTint="99"/>
          <w:szCs w:val="28"/>
          <w:u w:val="single"/>
        </w:rPr>
        <w:lastRenderedPageBreak/>
        <w:t>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i/>
          <w:color w:val="548DD4" w:themeColor="text2" w:themeTint="99"/>
          <w:szCs w:val="28"/>
          <w:u w:val="single"/>
          <w:vertAlign w:val="superscript"/>
        </w:rPr>
        <w:footnoteReference w:id="1"/>
      </w:r>
      <w:r>
        <w:rPr>
          <w:i/>
          <w:color w:val="548DD4" w:themeColor="text2" w:themeTint="99"/>
          <w:szCs w:val="28"/>
          <w:u w:val="single"/>
        </w:rPr>
        <w:t>]</w:t>
      </w:r>
    </w:p>
    <w:p w14:paraId="74FD706A" w14:textId="77777777" w:rsidR="00EA091D" w:rsidRDefault="00EA091D" w:rsidP="00EA091D">
      <w:pPr>
        <w:spacing w:before="240"/>
        <w:jc w:val="both"/>
        <w:rPr>
          <w:i/>
          <w:color w:val="548DD4" w:themeColor="text2" w:themeTint="99"/>
          <w:u w:val="single"/>
        </w:rPr>
      </w:pPr>
    </w:p>
    <w:p w14:paraId="39CE9A81" w14:textId="77777777" w:rsidR="00EA091D" w:rsidRDefault="00EA091D" w:rsidP="00EA091D">
      <w:pPr>
        <w:spacing w:before="120"/>
        <w:ind w:left="284" w:hanging="284"/>
        <w:jc w:val="both"/>
        <w:rPr>
          <w:i/>
          <w:color w:val="548DD4" w:themeColor="text2" w:themeTint="99"/>
        </w:rPr>
      </w:pPr>
      <w:r>
        <w:rPr>
          <w:b/>
          <w:i/>
          <w:color w:val="3366FF"/>
        </w:rPr>
        <w:t xml:space="preserve">Лот 1: </w:t>
      </w:r>
      <w:r>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EA091D" w14:paraId="73377522" w14:textId="77777777" w:rsidTr="000951A6">
        <w:trPr>
          <w:trHeight w:val="20"/>
        </w:trPr>
        <w:tc>
          <w:tcPr>
            <w:tcW w:w="5168" w:type="dxa"/>
            <w:vAlign w:val="bottom"/>
            <w:hideMark/>
          </w:tcPr>
          <w:p w14:paraId="460A146A" w14:textId="77777777" w:rsidR="00EA091D" w:rsidRDefault="00EA091D" w:rsidP="000951A6">
            <w:pPr>
              <w:spacing w:after="120" w:line="276" w:lineRule="auto"/>
              <w:ind w:left="34"/>
              <w:rPr>
                <w:lang w:eastAsia="en-US"/>
              </w:rPr>
            </w:pPr>
            <w:r>
              <w:rPr>
                <w:lang w:eastAsia="en-US"/>
              </w:rPr>
              <w:t>Итоговая стоимость предложения без НДС, руб.</w:t>
            </w:r>
          </w:p>
          <w:p w14:paraId="0BBE0047" w14:textId="77777777" w:rsidR="00EA091D" w:rsidRDefault="00EA091D" w:rsidP="000951A6">
            <w:pPr>
              <w:spacing w:after="120" w:line="276" w:lineRule="auto"/>
              <w:ind w:left="34"/>
              <w:rPr>
                <w:lang w:eastAsia="en-US"/>
              </w:rPr>
            </w:pPr>
            <w:r>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Pr>
                <w:b/>
                <w:lang w:eastAsia="en-US"/>
              </w:rPr>
              <w:t>(указывается при согласии с опубликованными в закупочной документации сметами).</w:t>
            </w:r>
            <w:r>
              <w:rPr>
                <w:rStyle w:val="aff7"/>
                <w:b/>
                <w:lang w:eastAsia="en-US"/>
              </w:rPr>
              <w:footnoteReference w:id="2"/>
            </w:r>
          </w:p>
        </w:tc>
        <w:tc>
          <w:tcPr>
            <w:tcW w:w="4330" w:type="dxa"/>
            <w:shd w:val="clear" w:color="auto" w:fill="FFFFFF" w:themeFill="background1"/>
            <w:vAlign w:val="center"/>
            <w:hideMark/>
          </w:tcPr>
          <w:p w14:paraId="131D4823" w14:textId="77777777" w:rsidR="00EA091D" w:rsidRDefault="00EA091D" w:rsidP="000951A6">
            <w:pPr>
              <w:spacing w:before="120" w:line="276" w:lineRule="auto"/>
              <w:ind w:left="284" w:hanging="284"/>
              <w:jc w:val="center"/>
              <w:rPr>
                <w:color w:val="3366FF"/>
                <w:lang w:eastAsia="en-US"/>
              </w:rPr>
            </w:pPr>
            <w:r>
              <w:rPr>
                <w:i/>
                <w:color w:val="3366FF"/>
                <w:lang w:eastAsia="en-US"/>
              </w:rPr>
              <w:t>_______________________________</w:t>
            </w:r>
          </w:p>
          <w:p w14:paraId="65651DDC" w14:textId="77777777" w:rsidR="00EA091D" w:rsidRDefault="00EA091D" w:rsidP="000951A6">
            <w:pPr>
              <w:spacing w:line="276" w:lineRule="auto"/>
              <w:ind w:left="284" w:hanging="284"/>
              <w:jc w:val="center"/>
              <w:rPr>
                <w:i/>
                <w:shd w:val="clear" w:color="auto" w:fill="FFFF99"/>
                <w:vertAlign w:val="superscript"/>
                <w:lang w:eastAsia="en-US"/>
              </w:rPr>
            </w:pPr>
            <w:r>
              <w:rPr>
                <w:i/>
                <w:color w:val="3366FF"/>
                <w:vertAlign w:val="superscript"/>
                <w:lang w:eastAsia="en-US"/>
              </w:rPr>
              <w:t>(итоговая стоимость, рублей РФ, без НДС)</w:t>
            </w:r>
          </w:p>
        </w:tc>
      </w:tr>
      <w:tr w:rsidR="00EA091D" w14:paraId="719ED290" w14:textId="77777777" w:rsidTr="000951A6">
        <w:trPr>
          <w:trHeight w:val="20"/>
        </w:trPr>
        <w:tc>
          <w:tcPr>
            <w:tcW w:w="5168" w:type="dxa"/>
            <w:vAlign w:val="center"/>
            <w:hideMark/>
          </w:tcPr>
          <w:p w14:paraId="31958EFD" w14:textId="77777777" w:rsidR="00EA091D" w:rsidRDefault="00EA091D" w:rsidP="000951A6">
            <w:pPr>
              <w:spacing w:after="120" w:line="276" w:lineRule="auto"/>
              <w:ind w:left="34"/>
              <w:rPr>
                <w:lang w:eastAsia="en-US"/>
              </w:rPr>
            </w:pPr>
            <w:r>
              <w:rPr>
                <w:lang w:eastAsia="en-US"/>
              </w:rPr>
              <w:t>кроме того НДС, руб.</w:t>
            </w:r>
            <w:r>
              <w:rPr>
                <w:rStyle w:val="aff7"/>
                <w:lang w:eastAsia="en-US"/>
              </w:rPr>
              <w:footnoteReference w:id="3"/>
            </w:r>
          </w:p>
        </w:tc>
        <w:tc>
          <w:tcPr>
            <w:tcW w:w="4330" w:type="dxa"/>
            <w:shd w:val="clear" w:color="auto" w:fill="FFFFFF" w:themeFill="background1"/>
            <w:vAlign w:val="bottom"/>
            <w:hideMark/>
          </w:tcPr>
          <w:p w14:paraId="519B60A4" w14:textId="77777777" w:rsidR="00EA091D" w:rsidRDefault="00EA091D" w:rsidP="000951A6">
            <w:pPr>
              <w:spacing w:before="120" w:line="276" w:lineRule="auto"/>
              <w:ind w:left="284" w:hanging="284"/>
              <w:jc w:val="center"/>
              <w:rPr>
                <w:color w:val="3366FF"/>
                <w:lang w:eastAsia="en-US"/>
              </w:rPr>
            </w:pPr>
            <w:r>
              <w:rPr>
                <w:i/>
                <w:color w:val="3366FF"/>
                <w:lang w:eastAsia="en-US"/>
              </w:rPr>
              <w:t>_______________________________</w:t>
            </w:r>
          </w:p>
          <w:p w14:paraId="50D76086" w14:textId="77777777" w:rsidR="00EA091D" w:rsidRDefault="00EA091D" w:rsidP="000951A6">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r w:rsidR="00EA091D" w14:paraId="3922BA14" w14:textId="77777777" w:rsidTr="000951A6">
        <w:trPr>
          <w:trHeight w:val="20"/>
        </w:trPr>
        <w:tc>
          <w:tcPr>
            <w:tcW w:w="5168" w:type="dxa"/>
            <w:vAlign w:val="center"/>
            <w:hideMark/>
          </w:tcPr>
          <w:p w14:paraId="7500CF00" w14:textId="77777777" w:rsidR="00EA091D" w:rsidRDefault="00EA091D" w:rsidP="000951A6">
            <w:pPr>
              <w:spacing w:after="120" w:line="276" w:lineRule="auto"/>
              <w:ind w:left="34"/>
              <w:rPr>
                <w:b/>
                <w:lang w:eastAsia="en-US"/>
              </w:rPr>
            </w:pPr>
            <w:r>
              <w:rPr>
                <w:b/>
                <w:lang w:eastAsia="en-US"/>
              </w:rPr>
              <w:t>итого с НДС, руб.</w:t>
            </w:r>
          </w:p>
        </w:tc>
        <w:tc>
          <w:tcPr>
            <w:tcW w:w="4330" w:type="dxa"/>
            <w:shd w:val="clear" w:color="auto" w:fill="FFFFFF" w:themeFill="background1"/>
            <w:vAlign w:val="bottom"/>
            <w:hideMark/>
          </w:tcPr>
          <w:p w14:paraId="3B123A65" w14:textId="77777777" w:rsidR="00EA091D" w:rsidRDefault="00EA091D" w:rsidP="000951A6">
            <w:pPr>
              <w:spacing w:before="120" w:line="276" w:lineRule="auto"/>
              <w:ind w:left="284" w:hanging="284"/>
              <w:jc w:val="center"/>
              <w:rPr>
                <w:color w:val="3366FF"/>
                <w:lang w:eastAsia="en-US"/>
              </w:rPr>
            </w:pPr>
            <w:r>
              <w:rPr>
                <w:i/>
                <w:color w:val="3366FF"/>
                <w:lang w:eastAsia="en-US"/>
              </w:rPr>
              <w:t>_______________________________</w:t>
            </w:r>
          </w:p>
          <w:p w14:paraId="45571739" w14:textId="77777777" w:rsidR="00EA091D" w:rsidRDefault="00EA091D" w:rsidP="000951A6">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bl>
    <w:p w14:paraId="044958FA" w14:textId="77777777" w:rsidR="00EA091D" w:rsidRDefault="00EA091D" w:rsidP="00EA091D">
      <w:pPr>
        <w:spacing w:before="120"/>
        <w:ind w:left="284" w:hanging="284"/>
        <w:jc w:val="both"/>
        <w:rPr>
          <w:i/>
          <w:color w:val="548DD4" w:themeColor="text2" w:themeTint="99"/>
        </w:rPr>
      </w:pPr>
      <w:r>
        <w:rPr>
          <w:b/>
          <w:i/>
          <w:color w:val="3366FF"/>
        </w:rPr>
        <w:t xml:space="preserve">Лот 2: </w:t>
      </w:r>
      <w:r>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EA091D" w14:paraId="76AAB1A4" w14:textId="77777777" w:rsidTr="000951A6">
        <w:trPr>
          <w:trHeight w:val="20"/>
        </w:trPr>
        <w:tc>
          <w:tcPr>
            <w:tcW w:w="5168" w:type="dxa"/>
            <w:vAlign w:val="bottom"/>
            <w:hideMark/>
          </w:tcPr>
          <w:p w14:paraId="0CE71BC8" w14:textId="77777777" w:rsidR="00EA091D" w:rsidRDefault="00EA091D" w:rsidP="000951A6">
            <w:pPr>
              <w:spacing w:after="120" w:line="276" w:lineRule="auto"/>
              <w:ind w:left="34"/>
              <w:rPr>
                <w:lang w:eastAsia="en-US"/>
              </w:rPr>
            </w:pPr>
            <w:r>
              <w:rPr>
                <w:lang w:eastAsia="en-US"/>
              </w:rPr>
              <w:t>Итоговая стоимость предложения без НДС, руб.</w:t>
            </w:r>
          </w:p>
          <w:p w14:paraId="19217A89" w14:textId="77777777" w:rsidR="00EA091D" w:rsidRDefault="00EA091D" w:rsidP="000951A6">
            <w:pPr>
              <w:spacing w:after="120" w:line="276" w:lineRule="auto"/>
              <w:ind w:left="34"/>
              <w:rPr>
                <w:lang w:eastAsia="en-US"/>
              </w:rPr>
            </w:pPr>
            <w:r>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34669A0F" w14:textId="77777777" w:rsidR="00EA091D" w:rsidRDefault="00EA091D" w:rsidP="000951A6">
            <w:pPr>
              <w:spacing w:before="120" w:line="276" w:lineRule="auto"/>
              <w:ind w:left="284" w:hanging="284"/>
              <w:jc w:val="center"/>
              <w:rPr>
                <w:color w:val="3366FF"/>
                <w:lang w:eastAsia="en-US"/>
              </w:rPr>
            </w:pPr>
            <w:r>
              <w:rPr>
                <w:i/>
                <w:color w:val="3366FF"/>
                <w:lang w:eastAsia="en-US"/>
              </w:rPr>
              <w:t>_______________________________</w:t>
            </w:r>
          </w:p>
          <w:p w14:paraId="5F310571" w14:textId="77777777" w:rsidR="00EA091D" w:rsidRDefault="00EA091D" w:rsidP="000951A6">
            <w:pPr>
              <w:spacing w:line="276" w:lineRule="auto"/>
              <w:ind w:left="284" w:hanging="284"/>
              <w:jc w:val="center"/>
              <w:rPr>
                <w:i/>
                <w:shd w:val="clear" w:color="auto" w:fill="FFFF99"/>
                <w:vertAlign w:val="superscript"/>
                <w:lang w:eastAsia="en-US"/>
              </w:rPr>
            </w:pPr>
            <w:r>
              <w:rPr>
                <w:i/>
                <w:color w:val="3366FF"/>
                <w:vertAlign w:val="superscript"/>
                <w:lang w:eastAsia="en-US"/>
              </w:rPr>
              <w:t>(итоговая стоимость, рублей РФ, без НДС)</w:t>
            </w:r>
          </w:p>
        </w:tc>
      </w:tr>
      <w:tr w:rsidR="00EA091D" w14:paraId="5777C7B3" w14:textId="77777777" w:rsidTr="000951A6">
        <w:trPr>
          <w:trHeight w:val="20"/>
        </w:trPr>
        <w:tc>
          <w:tcPr>
            <w:tcW w:w="5168" w:type="dxa"/>
            <w:vAlign w:val="center"/>
            <w:hideMark/>
          </w:tcPr>
          <w:p w14:paraId="0D6DC882" w14:textId="77777777" w:rsidR="00EA091D" w:rsidRDefault="00EA091D" w:rsidP="000951A6">
            <w:pPr>
              <w:spacing w:after="120" w:line="276" w:lineRule="auto"/>
              <w:ind w:left="34"/>
              <w:rPr>
                <w:lang w:eastAsia="en-US"/>
              </w:rPr>
            </w:pPr>
            <w:r>
              <w:rPr>
                <w:lang w:eastAsia="en-US"/>
              </w:rPr>
              <w:t>кроме того НДС, руб.</w:t>
            </w:r>
          </w:p>
        </w:tc>
        <w:tc>
          <w:tcPr>
            <w:tcW w:w="4330" w:type="dxa"/>
            <w:shd w:val="clear" w:color="auto" w:fill="FFFFFF" w:themeFill="background1"/>
            <w:vAlign w:val="bottom"/>
            <w:hideMark/>
          </w:tcPr>
          <w:p w14:paraId="47B1D44E" w14:textId="77777777" w:rsidR="00EA091D" w:rsidRDefault="00EA091D" w:rsidP="000951A6">
            <w:pPr>
              <w:spacing w:before="120" w:line="276" w:lineRule="auto"/>
              <w:ind w:left="284" w:hanging="284"/>
              <w:jc w:val="center"/>
              <w:rPr>
                <w:color w:val="3366FF"/>
                <w:lang w:eastAsia="en-US"/>
              </w:rPr>
            </w:pPr>
            <w:r>
              <w:rPr>
                <w:i/>
                <w:color w:val="3366FF"/>
                <w:lang w:eastAsia="en-US"/>
              </w:rPr>
              <w:t>_______________________________</w:t>
            </w:r>
          </w:p>
          <w:p w14:paraId="0C2A8D34" w14:textId="77777777" w:rsidR="00EA091D" w:rsidRDefault="00EA091D" w:rsidP="000951A6">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r w:rsidR="00EA091D" w14:paraId="438F3B08" w14:textId="77777777" w:rsidTr="000951A6">
        <w:trPr>
          <w:trHeight w:val="20"/>
        </w:trPr>
        <w:tc>
          <w:tcPr>
            <w:tcW w:w="5168" w:type="dxa"/>
            <w:vAlign w:val="center"/>
            <w:hideMark/>
          </w:tcPr>
          <w:p w14:paraId="293506A1" w14:textId="77777777" w:rsidR="00EA091D" w:rsidRDefault="00EA091D" w:rsidP="000951A6">
            <w:pPr>
              <w:spacing w:after="120" w:line="276" w:lineRule="auto"/>
              <w:ind w:left="34"/>
              <w:rPr>
                <w:b/>
                <w:lang w:eastAsia="en-US"/>
              </w:rPr>
            </w:pPr>
            <w:r>
              <w:rPr>
                <w:b/>
                <w:lang w:eastAsia="en-US"/>
              </w:rPr>
              <w:t>итого с НДС, руб.</w:t>
            </w:r>
          </w:p>
        </w:tc>
        <w:tc>
          <w:tcPr>
            <w:tcW w:w="4330" w:type="dxa"/>
            <w:shd w:val="clear" w:color="auto" w:fill="FFFFFF" w:themeFill="background1"/>
            <w:vAlign w:val="bottom"/>
            <w:hideMark/>
          </w:tcPr>
          <w:p w14:paraId="724C17D7" w14:textId="77777777" w:rsidR="00EA091D" w:rsidRDefault="00EA091D" w:rsidP="000951A6">
            <w:pPr>
              <w:spacing w:before="120" w:line="276" w:lineRule="auto"/>
              <w:ind w:left="284" w:hanging="284"/>
              <w:jc w:val="center"/>
              <w:rPr>
                <w:color w:val="3366FF"/>
                <w:lang w:eastAsia="en-US"/>
              </w:rPr>
            </w:pPr>
            <w:r>
              <w:rPr>
                <w:i/>
                <w:color w:val="3366FF"/>
                <w:lang w:eastAsia="en-US"/>
              </w:rPr>
              <w:t>_______________________________</w:t>
            </w:r>
          </w:p>
          <w:p w14:paraId="6C3B8CA3" w14:textId="77777777" w:rsidR="00EA091D" w:rsidRDefault="00EA091D" w:rsidP="000951A6">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bl>
    <w:p w14:paraId="68D87872" w14:textId="77777777" w:rsidR="00EA091D" w:rsidRDefault="00EA091D" w:rsidP="00EA091D">
      <w:pPr>
        <w:spacing w:before="240"/>
        <w:ind w:firstLine="709"/>
        <w:jc w:val="both"/>
      </w:pPr>
      <w:r>
        <w:t>Участник добровольно увеличивает срок действия своей оферты на __________ дней.</w:t>
      </w:r>
    </w:p>
    <w:p w14:paraId="5391A5BF" w14:textId="77777777" w:rsidR="00EA091D" w:rsidRDefault="00EA091D" w:rsidP="00EA091D">
      <w:pPr>
        <w:widowControl/>
        <w:autoSpaceDE/>
        <w:adjustRightInd/>
        <w:snapToGrid w:val="0"/>
        <w:spacing w:before="120"/>
        <w:ind w:firstLine="709"/>
        <w:jc w:val="both"/>
      </w:pPr>
      <w:r>
        <w:rPr>
          <w:color w:val="000000"/>
        </w:rPr>
        <w:t xml:space="preserve">Мы </w:t>
      </w:r>
      <w:r>
        <w:t>ознакомлены:</w:t>
      </w:r>
    </w:p>
    <w:p w14:paraId="159085A7" w14:textId="77777777" w:rsidR="00EA091D" w:rsidRDefault="00EA091D" w:rsidP="001920D7">
      <w:pPr>
        <w:widowControl/>
        <w:numPr>
          <w:ilvl w:val="0"/>
          <w:numId w:val="34"/>
        </w:numPr>
        <w:autoSpaceDE/>
        <w:adjustRightInd/>
        <w:snapToGrid w:val="0"/>
        <w:ind w:firstLine="709"/>
        <w:contextualSpacing/>
        <w:jc w:val="both"/>
        <w:rPr>
          <w:u w:val="single"/>
        </w:rPr>
      </w:pPr>
      <w:r>
        <w:t xml:space="preserve">с Политикой по противодействию мошенничеству и коррупции Группы «Интер РАО», размещенной на официальном сайте ПАО «Интер РАО» в сети </w:t>
      </w:r>
      <w:r>
        <w:lastRenderedPageBreak/>
        <w:t>«Интернет» по адресу  </w:t>
      </w:r>
      <w:hyperlink r:id="rId28" w:history="1">
        <w:r>
          <w:rPr>
            <w:rStyle w:val="ac"/>
            <w:rFonts w:eastAsiaTheme="majorEastAsia"/>
          </w:rPr>
          <w:t>http://www.interrao.ru/upload/doc/Politika_po_protivodejstviu_moshennichestv_i_kor.pdf</w:t>
        </w:r>
      </w:hyperlink>
      <w:r>
        <w:t>.</w:t>
      </w:r>
    </w:p>
    <w:p w14:paraId="64641568" w14:textId="77777777" w:rsidR="00EA091D" w:rsidRDefault="00EA091D" w:rsidP="001920D7">
      <w:pPr>
        <w:widowControl/>
        <w:numPr>
          <w:ilvl w:val="0"/>
          <w:numId w:val="34"/>
        </w:numPr>
        <w:adjustRightInd/>
        <w:ind w:firstLine="709"/>
        <w:jc w:val="both"/>
        <w:rPr>
          <w:rFonts w:eastAsiaTheme="minorHAnsi"/>
          <w:color w:val="000000"/>
          <w:lang w:eastAsia="en-US"/>
        </w:rPr>
      </w:pPr>
      <w:r>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9" w:history="1">
        <w:r>
          <w:rPr>
            <w:rStyle w:val="ac"/>
            <w:rFonts w:eastAsiaTheme="minorHAnsi"/>
            <w:lang w:eastAsia="en-US"/>
          </w:rPr>
          <w:t>https://www.interrao.ru/upload/docs/Komplaens.pdf</w:t>
        </w:r>
      </w:hyperlink>
      <w:r>
        <w:rPr>
          <w:rFonts w:eastAsiaTheme="minorHAnsi"/>
          <w:color w:val="000000"/>
          <w:lang w:eastAsia="en-US"/>
        </w:rPr>
        <w:t>.</w:t>
      </w:r>
    </w:p>
    <w:p w14:paraId="6E962A65" w14:textId="77777777" w:rsidR="00EA091D" w:rsidRDefault="00EA091D" w:rsidP="001920D7">
      <w:pPr>
        <w:widowControl/>
        <w:numPr>
          <w:ilvl w:val="0"/>
          <w:numId w:val="34"/>
        </w:numPr>
        <w:adjustRightInd/>
        <w:ind w:firstLine="709"/>
        <w:jc w:val="both"/>
        <w:rPr>
          <w:rFonts w:eastAsiaTheme="minorHAnsi"/>
          <w:color w:val="000000"/>
          <w:lang w:eastAsia="en-US"/>
        </w:rPr>
      </w:pPr>
      <w:r>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0" w:history="1">
        <w:r>
          <w:rPr>
            <w:rStyle w:val="ac"/>
            <w:rFonts w:eastAsiaTheme="minorHAnsi"/>
            <w:lang w:eastAsia="en-US"/>
          </w:rPr>
          <w:t>https://www.interrao.ru/upload/doc/Kodeks_korp_etiki_new.pdf</w:t>
        </w:r>
      </w:hyperlink>
      <w:r>
        <w:rPr>
          <w:rFonts w:eastAsiaTheme="minorHAnsi"/>
          <w:color w:val="000000"/>
          <w:lang w:eastAsia="en-US"/>
        </w:rPr>
        <w:t xml:space="preserve">. </w:t>
      </w:r>
    </w:p>
    <w:p w14:paraId="11E548F3" w14:textId="77777777" w:rsidR="00EA091D" w:rsidRDefault="00EA091D" w:rsidP="00EA091D">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242C4741" w14:textId="77777777" w:rsidR="00EA091D" w:rsidRDefault="00EA091D" w:rsidP="00EA091D">
      <w:pPr>
        <w:spacing w:before="240"/>
        <w:ind w:firstLine="709"/>
        <w:jc w:val="both"/>
      </w:pPr>
      <w:r>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1B64C33" w14:textId="77777777" w:rsidR="00EA091D" w:rsidRDefault="00EA091D" w:rsidP="00EA091D">
      <w:pPr>
        <w:spacing w:before="240"/>
        <w:ind w:firstLine="709"/>
        <w:jc w:val="both"/>
      </w:pPr>
      <w:r>
        <w:t xml:space="preserve">Мы ознакомлены и </w:t>
      </w:r>
      <w:r w:rsidRPr="001378A9">
        <w:t>сообща</w:t>
      </w:r>
      <w:r>
        <w:t>ем</w:t>
      </w:r>
      <w:r w:rsidRPr="001378A9">
        <w:t>,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t xml:space="preserve"> (</w:t>
      </w:r>
      <w:r w:rsidRPr="00C736C7">
        <w:t>в случае публикации смет заказчика в составе закупочной документации</w:t>
      </w:r>
      <w:r>
        <w:t>).</w:t>
      </w:r>
    </w:p>
    <w:p w14:paraId="59961439" w14:textId="77777777" w:rsidR="00EA091D" w:rsidRDefault="00EA091D" w:rsidP="00EA091D">
      <w:pPr>
        <w:spacing w:before="240"/>
        <w:ind w:firstLine="709"/>
        <w:jc w:val="both"/>
      </w:pPr>
      <w:r>
        <w:t>Мы ознакомлены и согласны с условиями оплаты, указанными в Документации о закупке.</w:t>
      </w:r>
    </w:p>
    <w:p w14:paraId="6D92A46C" w14:textId="77777777" w:rsidR="00EA091D" w:rsidRDefault="00EA091D" w:rsidP="00EA091D">
      <w:pPr>
        <w:spacing w:before="240"/>
        <w:ind w:firstLine="709"/>
        <w:jc w:val="both"/>
      </w:pPr>
      <w:r>
        <w:t>Мы ознакомлены и согласны с условиями проекта договора, предусмотренного Документацией о закупке.</w:t>
      </w:r>
    </w:p>
    <w:p w14:paraId="2DBABBA5" w14:textId="77777777" w:rsidR="00EA091D" w:rsidRDefault="00EA091D" w:rsidP="00EA091D">
      <w:pPr>
        <w:spacing w:before="240"/>
        <w:ind w:firstLine="709"/>
        <w:jc w:val="both"/>
      </w:pPr>
      <w: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FBD7EE2" w14:textId="77777777" w:rsidR="00EA091D" w:rsidRDefault="00EA091D" w:rsidP="00EA091D">
      <w:pPr>
        <w:spacing w:before="240"/>
        <w:ind w:firstLine="709"/>
        <w:jc w:val="both"/>
      </w:pPr>
      <w: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3B98B0D" w14:textId="77777777" w:rsidR="00EA091D" w:rsidRDefault="00EA091D" w:rsidP="00EA091D">
      <w:pPr>
        <w:spacing w:before="240"/>
        <w:ind w:firstLine="709"/>
        <w:jc w:val="both"/>
      </w:pPr>
      <w:r>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01861BE" w14:textId="77777777" w:rsidR="00EA091D" w:rsidRDefault="00EA091D" w:rsidP="00EA091D">
      <w:pPr>
        <w:spacing w:before="240"/>
        <w:ind w:firstLine="709"/>
        <w:jc w:val="both"/>
      </w:pPr>
      <w: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26A7EB5" w14:textId="77777777" w:rsidR="00EA091D" w:rsidRDefault="00EA091D" w:rsidP="00EA091D">
      <w:pPr>
        <w:spacing w:before="240"/>
        <w:ind w:firstLine="709"/>
        <w:jc w:val="both"/>
      </w:pPr>
      <w:r>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w:t>
      </w:r>
      <w:r>
        <w:lastRenderedPageBreak/>
        <w:t>Договор в соответствии с требованиями Документации о закупке и условиями нашей заявки.</w:t>
      </w:r>
    </w:p>
    <w:p w14:paraId="1A8BA093" w14:textId="77777777" w:rsidR="00EA091D" w:rsidRDefault="00EA091D" w:rsidP="00EA091D">
      <w:pPr>
        <w:spacing w:before="240"/>
        <w:ind w:firstLine="709"/>
        <w:jc w:val="both"/>
      </w:pPr>
      <w: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799BF16E" w14:textId="77777777" w:rsidR="00EA091D" w:rsidRDefault="00EA091D" w:rsidP="00EA091D">
      <w:pPr>
        <w:ind w:firstLine="709"/>
        <w:jc w:val="both"/>
      </w:pPr>
    </w:p>
    <w:p w14:paraId="6E89F47B" w14:textId="77777777" w:rsidR="00EA091D" w:rsidRDefault="00EA091D" w:rsidP="00EA091D">
      <w:pPr>
        <w:ind w:firstLine="709"/>
        <w:jc w:val="both"/>
        <w:rPr>
          <w:color w:val="000000"/>
          <w:szCs w:val="28"/>
        </w:rPr>
      </w:pPr>
      <w:r>
        <w:t xml:space="preserve">В случае если в отношении нас </w:t>
      </w:r>
      <w:r>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t xml:space="preserve">обеспечения исполнения договора и/или возврата аванса и/или гарантийных обязательств </w:t>
      </w:r>
      <w:r>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3D7505B3" w14:textId="77777777" w:rsidR="00EA091D" w:rsidRDefault="00EA091D" w:rsidP="00EA091D">
      <w:pPr>
        <w:ind w:firstLine="709"/>
        <w:jc w:val="both"/>
        <w:rPr>
          <w:color w:val="000000"/>
          <w:szCs w:val="28"/>
        </w:rPr>
      </w:pPr>
      <w:r>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D6876F9" w14:textId="77777777" w:rsidR="00EA091D" w:rsidRDefault="00EA091D" w:rsidP="00EA091D">
      <w:pPr>
        <w:ind w:firstLine="709"/>
        <w:jc w:val="both"/>
        <w:rPr>
          <w:color w:val="000000"/>
          <w:szCs w:val="28"/>
        </w:rPr>
      </w:pPr>
      <w:r>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BA90B38" w14:textId="77777777" w:rsidR="00EA091D" w:rsidRDefault="00EA091D" w:rsidP="00EA091D">
      <w:pPr>
        <w:ind w:firstLine="709"/>
        <w:jc w:val="both"/>
        <w:rPr>
          <w:color w:val="000000"/>
          <w:szCs w:val="28"/>
        </w:rPr>
      </w:pPr>
      <w:r>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F20383C" w14:textId="77777777" w:rsidR="00EA091D" w:rsidRDefault="00EA091D" w:rsidP="00EA091D">
      <w:pPr>
        <w:ind w:firstLine="709"/>
        <w:jc w:val="both"/>
        <w:rPr>
          <w:color w:val="000000"/>
          <w:szCs w:val="28"/>
        </w:rPr>
      </w:pPr>
      <w:r>
        <w:rPr>
          <w:color w:val="000000"/>
          <w:szCs w:val="28"/>
        </w:rPr>
        <w:t>- принятие решения о реорганизации или ликвидации Аффилированного лица;</w:t>
      </w:r>
    </w:p>
    <w:p w14:paraId="721A4E47" w14:textId="77777777" w:rsidR="00EA091D" w:rsidRDefault="00EA091D" w:rsidP="00EA091D">
      <w:pPr>
        <w:ind w:firstLine="709"/>
        <w:jc w:val="both"/>
      </w:pPr>
      <w:r>
        <w:rPr>
          <w:color w:val="000000"/>
          <w:szCs w:val="28"/>
        </w:rPr>
        <w:t>- принятие судом к производству заявления о признании Аффилированного лица несостоятельным (банкротом).</w:t>
      </w:r>
    </w:p>
    <w:p w14:paraId="7639FCFD" w14:textId="77777777" w:rsidR="00EA091D" w:rsidRDefault="00EA091D" w:rsidP="00EA091D">
      <w:pPr>
        <w:spacing w:before="240"/>
        <w:ind w:firstLine="709"/>
        <w:jc w:val="both"/>
      </w:pPr>
      <w:r>
        <w:t>Настоящая заявка на участие в закупке дополняется следующими документами, включая неотъемлемые приложения:</w:t>
      </w:r>
    </w:p>
    <w:p w14:paraId="29AB7836" w14:textId="77777777" w:rsidR="00EA091D" w:rsidRDefault="00EA091D" w:rsidP="00EA091D">
      <w:pPr>
        <w:spacing w:before="240"/>
        <w:ind w:firstLine="709"/>
        <w:jc w:val="both"/>
      </w:pPr>
    </w:p>
    <w:p w14:paraId="322F84A9" w14:textId="77777777" w:rsidR="00EA091D"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Техническое предложение (форма 2), Спецификация (Техническая часть) – на ___ л.;</w:t>
      </w:r>
    </w:p>
    <w:p w14:paraId="64012773" w14:textId="77777777" w:rsidR="00EA091D"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1B5361BD" w14:textId="77777777" w:rsidR="00EA091D"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Сводная таблица стоимости (Форма 4)</w:t>
      </w:r>
    </w:p>
    <w:p w14:paraId="725BC299" w14:textId="79136644" w:rsidR="00EA091D"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 xml:space="preserve">Календарный план (для работ/услуг) (форма </w:t>
      </w:r>
      <w:r w:rsidR="00E32F5F">
        <w:rPr>
          <w:i/>
          <w:color w:val="548DD4" w:themeColor="text2" w:themeTint="99"/>
        </w:rPr>
        <w:t>5</w:t>
      </w:r>
      <w:r>
        <w:rPr>
          <w:i/>
          <w:color w:val="548DD4" w:themeColor="text2" w:themeTint="99"/>
        </w:rPr>
        <w:t>) – на ___ л.;</w:t>
      </w:r>
    </w:p>
    <w:p w14:paraId="4545684F" w14:textId="5D1D6071" w:rsidR="00EA091D"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 xml:space="preserve">Анкета участника закупки (форма </w:t>
      </w:r>
      <w:r w:rsidR="00E32F5F">
        <w:rPr>
          <w:i/>
          <w:color w:val="548DD4" w:themeColor="text2" w:themeTint="99"/>
        </w:rPr>
        <w:t>6</w:t>
      </w:r>
      <w:r>
        <w:rPr>
          <w:i/>
          <w:color w:val="548DD4" w:themeColor="text2" w:themeTint="99"/>
        </w:rPr>
        <w:t>) – на ___ л.;</w:t>
      </w:r>
    </w:p>
    <w:p w14:paraId="12BF7AF0" w14:textId="4FBA60CE" w:rsidR="00EA091D"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 xml:space="preserve">Справка о перечне и годовых объемах выполнения аналогичных договоров (форма </w:t>
      </w:r>
      <w:r w:rsidR="00E32F5F">
        <w:rPr>
          <w:i/>
          <w:color w:val="548DD4" w:themeColor="text2" w:themeTint="99"/>
        </w:rPr>
        <w:t>7</w:t>
      </w:r>
      <w:r>
        <w:rPr>
          <w:i/>
          <w:color w:val="548DD4" w:themeColor="text2" w:themeTint="99"/>
        </w:rPr>
        <w:t>) – на ___ л.;</w:t>
      </w:r>
    </w:p>
    <w:p w14:paraId="56DC13AA" w14:textId="4B822004" w:rsidR="00EA091D"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 xml:space="preserve">Справка о материально-технических ресурсах (форма </w:t>
      </w:r>
      <w:r w:rsidR="00E32F5F">
        <w:rPr>
          <w:i/>
          <w:color w:val="548DD4" w:themeColor="text2" w:themeTint="99"/>
        </w:rPr>
        <w:t>8</w:t>
      </w:r>
      <w:r>
        <w:rPr>
          <w:i/>
          <w:color w:val="548DD4" w:themeColor="text2" w:themeTint="99"/>
        </w:rPr>
        <w:t>) – на ___ л.;</w:t>
      </w:r>
    </w:p>
    <w:p w14:paraId="53EB4FBA" w14:textId="79D0F123" w:rsidR="00EA091D"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 xml:space="preserve">Справка о кадровых ресурсах (форма </w:t>
      </w:r>
      <w:r w:rsidR="00E32F5F">
        <w:rPr>
          <w:i/>
          <w:color w:val="548DD4" w:themeColor="text2" w:themeTint="99"/>
        </w:rPr>
        <w:t>9</w:t>
      </w:r>
      <w:r>
        <w:rPr>
          <w:i/>
          <w:color w:val="548DD4" w:themeColor="text2" w:themeTint="99"/>
        </w:rPr>
        <w:t>) – на ___ л.;</w:t>
      </w:r>
    </w:p>
    <w:p w14:paraId="055E6CCA" w14:textId="5D0A1C04" w:rsidR="00EA091D"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Опись документов, содержащихся в заявке на участие в закупке (форма 1</w:t>
      </w:r>
      <w:r w:rsidR="00E32F5F">
        <w:rPr>
          <w:i/>
          <w:color w:val="548DD4" w:themeColor="text2" w:themeTint="99"/>
        </w:rPr>
        <w:t>0</w:t>
      </w:r>
      <w:r>
        <w:rPr>
          <w:i/>
          <w:color w:val="548DD4" w:themeColor="text2" w:themeTint="99"/>
        </w:rPr>
        <w:t>) – на ___ л.;</w:t>
      </w:r>
    </w:p>
    <w:p w14:paraId="1280292C" w14:textId="55A5F20C" w:rsidR="00EA091D"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1</w:t>
      </w:r>
      <w:r w:rsidR="00E32F5F">
        <w:rPr>
          <w:i/>
          <w:color w:val="548DD4" w:themeColor="text2" w:themeTint="99"/>
        </w:rPr>
        <w:t>1</w:t>
      </w:r>
      <w:r>
        <w:rPr>
          <w:i/>
          <w:color w:val="548DD4" w:themeColor="text2" w:themeTint="99"/>
        </w:rPr>
        <w:t>) – на ___ л.;</w:t>
      </w:r>
    </w:p>
    <w:p w14:paraId="59B841C4" w14:textId="6D8C9FDC" w:rsidR="00EA091D"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цепочке собственников компании (форма 1</w:t>
      </w:r>
      <w:r w:rsidR="00E32F5F">
        <w:rPr>
          <w:i/>
          <w:color w:val="548DD4" w:themeColor="text2" w:themeTint="99"/>
        </w:rPr>
        <w:t>2</w:t>
      </w:r>
      <w:r>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0CBFF2AB" w14:textId="41CB3EAF" w:rsidR="00EA091D"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Форма согласия на обработку персональных данных (форма 1</w:t>
      </w:r>
      <w:r w:rsidR="00E32F5F">
        <w:rPr>
          <w:i/>
          <w:color w:val="548DD4" w:themeColor="text2" w:themeTint="99"/>
        </w:rPr>
        <w:t>3</w:t>
      </w:r>
      <w:r>
        <w:rPr>
          <w:i/>
          <w:color w:val="548DD4" w:themeColor="text2" w:themeTint="99"/>
        </w:rPr>
        <w:t>) – на ___ л.;</w:t>
      </w:r>
    </w:p>
    <w:p w14:paraId="3ACD4444" w14:textId="03E10694" w:rsidR="00EA091D"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План привлечения субподрядчиков (соисполнителей) (форма</w:t>
      </w:r>
      <w:r w:rsidR="002D3599">
        <w:rPr>
          <w:i/>
          <w:color w:val="548DD4" w:themeColor="text2" w:themeTint="99"/>
        </w:rPr>
        <w:t xml:space="preserve"> </w:t>
      </w:r>
      <w:r>
        <w:rPr>
          <w:i/>
          <w:color w:val="548DD4" w:themeColor="text2" w:themeTint="99"/>
        </w:rPr>
        <w:t>1</w:t>
      </w:r>
      <w:r w:rsidR="00E32F5F">
        <w:rPr>
          <w:i/>
          <w:color w:val="548DD4" w:themeColor="text2" w:themeTint="99"/>
        </w:rPr>
        <w:t>4</w:t>
      </w:r>
      <w:r>
        <w:rPr>
          <w:i/>
          <w:color w:val="548DD4" w:themeColor="text2" w:themeTint="99"/>
        </w:rPr>
        <w:t>- 1</w:t>
      </w:r>
      <w:r w:rsidR="00E32F5F">
        <w:rPr>
          <w:i/>
          <w:color w:val="548DD4" w:themeColor="text2" w:themeTint="99"/>
        </w:rPr>
        <w:t>6</w:t>
      </w:r>
      <w:r>
        <w:rPr>
          <w:i/>
          <w:color w:val="548DD4" w:themeColor="text2" w:themeTint="99"/>
        </w:rPr>
        <w:t>) – на ___ л.;</w:t>
      </w:r>
    </w:p>
    <w:p w14:paraId="6FC0BCBE" w14:textId="77777777" w:rsidR="00EA091D"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5015AF45" w14:textId="6566A92E" w:rsidR="00EA091D"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План распределения объемов выполнения работ внутри коллективного участника (форма 1</w:t>
      </w:r>
      <w:r w:rsidR="00E32F5F">
        <w:rPr>
          <w:i/>
          <w:color w:val="548DD4" w:themeColor="text2" w:themeTint="99"/>
        </w:rPr>
        <w:t>7</w:t>
      </w:r>
      <w:r>
        <w:rPr>
          <w:i/>
          <w:color w:val="548DD4" w:themeColor="text2" w:themeTint="99"/>
        </w:rPr>
        <w:t>) – на ___ л.;</w:t>
      </w:r>
    </w:p>
    <w:p w14:paraId="6AF1D9C8" w14:textId="6287DFDD" w:rsidR="00EA091D"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lastRenderedPageBreak/>
        <w:t>Гарантийное письмо об отсутствии изменений в документах, представленных в рамках процедуры аккредитации поставщиков (форма 1</w:t>
      </w:r>
      <w:r w:rsidR="00E32F5F">
        <w:rPr>
          <w:i/>
          <w:color w:val="548DD4" w:themeColor="text2" w:themeTint="99"/>
        </w:rPr>
        <w:t>8</w:t>
      </w:r>
      <w:r>
        <w:rPr>
          <w:i/>
          <w:color w:val="548DD4" w:themeColor="text2" w:themeTint="99"/>
        </w:rPr>
        <w:t>) – на ___ л.;</w:t>
      </w:r>
    </w:p>
    <w:p w14:paraId="5B3CC730" w14:textId="77777777" w:rsidR="00EA091D" w:rsidRDefault="00EA091D" w:rsidP="00EA091D">
      <w:pPr>
        <w:widowControl/>
        <w:autoSpaceDE/>
        <w:adjustRightInd/>
        <w:jc w:val="both"/>
        <w:rPr>
          <w:i/>
          <w:color w:val="548DD4" w:themeColor="text2" w:themeTint="99"/>
        </w:rPr>
      </w:pPr>
    </w:p>
    <w:p w14:paraId="45B26E41" w14:textId="77777777" w:rsidR="00EA091D" w:rsidRDefault="00EA091D" w:rsidP="00EA091D">
      <w:pPr>
        <w:widowControl/>
        <w:autoSpaceDE/>
        <w:adjustRightInd/>
        <w:jc w:val="both"/>
        <w:rPr>
          <w:i/>
          <w:color w:val="548DD4" w:themeColor="text2" w:themeTint="99"/>
        </w:rPr>
      </w:pPr>
    </w:p>
    <w:p w14:paraId="693C8A14" w14:textId="77777777" w:rsidR="00EA091D" w:rsidRDefault="00EA091D" w:rsidP="00EA091D">
      <w:pPr>
        <w:widowControl/>
        <w:autoSpaceDE/>
        <w:adjustRightInd/>
        <w:jc w:val="both"/>
        <w:rPr>
          <w:i/>
          <w:color w:val="548DD4" w:themeColor="text2" w:themeTint="99"/>
        </w:rPr>
      </w:pPr>
    </w:p>
    <w:p w14:paraId="528A12A2" w14:textId="77777777" w:rsidR="00EA091D" w:rsidRDefault="00EA091D" w:rsidP="00EA091D">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14:paraId="05E79ACD" w14:textId="77777777" w:rsidTr="000951A6">
        <w:tc>
          <w:tcPr>
            <w:tcW w:w="4644" w:type="dxa"/>
            <w:hideMark/>
          </w:tcPr>
          <w:p w14:paraId="15F9A3E0" w14:textId="77777777" w:rsidR="00EA091D" w:rsidRDefault="00EA091D" w:rsidP="000951A6">
            <w:pPr>
              <w:jc w:val="right"/>
              <w:rPr>
                <w:sz w:val="26"/>
                <w:szCs w:val="26"/>
                <w:lang w:eastAsia="en-US"/>
              </w:rPr>
            </w:pPr>
            <w:r>
              <w:rPr>
                <w:sz w:val="26"/>
                <w:szCs w:val="26"/>
                <w:lang w:eastAsia="en-US"/>
              </w:rPr>
              <w:t>__________________________________</w:t>
            </w:r>
          </w:p>
          <w:p w14:paraId="251085BE" w14:textId="77777777" w:rsidR="00EA091D" w:rsidRDefault="00EA091D" w:rsidP="000951A6">
            <w:pPr>
              <w:tabs>
                <w:tab w:val="left" w:pos="34"/>
              </w:tabs>
              <w:jc w:val="center"/>
              <w:rPr>
                <w:sz w:val="26"/>
                <w:szCs w:val="26"/>
                <w:vertAlign w:val="superscript"/>
                <w:lang w:eastAsia="en-US"/>
              </w:rPr>
            </w:pPr>
            <w:r>
              <w:rPr>
                <w:sz w:val="26"/>
                <w:szCs w:val="26"/>
                <w:vertAlign w:val="superscript"/>
                <w:lang w:eastAsia="en-US"/>
              </w:rPr>
              <w:t>(подпись, М.П.)</w:t>
            </w:r>
          </w:p>
        </w:tc>
      </w:tr>
      <w:tr w:rsidR="00EA091D" w14:paraId="47CD2E62" w14:textId="77777777" w:rsidTr="000951A6">
        <w:tc>
          <w:tcPr>
            <w:tcW w:w="4644" w:type="dxa"/>
            <w:hideMark/>
          </w:tcPr>
          <w:p w14:paraId="212A569C" w14:textId="77777777" w:rsidR="00EA091D" w:rsidRDefault="00EA091D" w:rsidP="000951A6">
            <w:pPr>
              <w:jc w:val="right"/>
              <w:rPr>
                <w:sz w:val="26"/>
                <w:szCs w:val="26"/>
                <w:lang w:eastAsia="en-US"/>
              </w:rPr>
            </w:pPr>
            <w:r>
              <w:rPr>
                <w:sz w:val="26"/>
                <w:szCs w:val="26"/>
                <w:lang w:eastAsia="en-US"/>
              </w:rPr>
              <w:t>__________________________________</w:t>
            </w:r>
          </w:p>
          <w:p w14:paraId="7049519F" w14:textId="77777777" w:rsidR="00EA091D" w:rsidRDefault="00EA091D" w:rsidP="000951A6">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2579358D" w14:textId="77777777" w:rsidR="00EA091D" w:rsidRDefault="00EA091D" w:rsidP="00EA091D">
      <w:pPr>
        <w:jc w:val="right"/>
        <w:rPr>
          <w:sz w:val="26"/>
          <w:szCs w:val="26"/>
        </w:rPr>
      </w:pPr>
    </w:p>
    <w:p w14:paraId="360834CB" w14:textId="77777777" w:rsidR="00EA091D" w:rsidRDefault="00EA091D" w:rsidP="00EA091D">
      <w:pPr>
        <w:jc w:val="right"/>
        <w:rPr>
          <w:sz w:val="26"/>
          <w:szCs w:val="26"/>
        </w:rPr>
      </w:pPr>
    </w:p>
    <w:p w14:paraId="73DE3007" w14:textId="77777777" w:rsidR="00EA091D" w:rsidRDefault="00EA091D" w:rsidP="00EA091D">
      <w:pPr>
        <w:pBdr>
          <w:bottom w:val="single" w:sz="4" w:space="1" w:color="auto"/>
        </w:pBdr>
        <w:shd w:val="clear" w:color="auto" w:fill="E0E0E0"/>
        <w:ind w:right="21"/>
        <w:jc w:val="center"/>
        <w:rPr>
          <w:b/>
          <w:color w:val="000000"/>
          <w:spacing w:val="36"/>
        </w:rPr>
      </w:pPr>
      <w:r>
        <w:rPr>
          <w:b/>
          <w:color w:val="000000"/>
          <w:spacing w:val="36"/>
        </w:rPr>
        <w:t>конец формы</w:t>
      </w:r>
    </w:p>
    <w:p w14:paraId="2DE5660B" w14:textId="77777777" w:rsidR="00EA091D" w:rsidRDefault="00EA091D" w:rsidP="00EA091D">
      <w:pPr>
        <w:widowControl/>
        <w:autoSpaceDE/>
        <w:autoSpaceDN/>
        <w:adjustRightInd/>
        <w:rPr>
          <w:b/>
          <w:sz w:val="26"/>
          <w:szCs w:val="26"/>
        </w:rPr>
        <w:sectPr w:rsidR="00EA091D">
          <w:headerReference w:type="even" r:id="rId31"/>
          <w:headerReference w:type="default" r:id="rId32"/>
          <w:footerReference w:type="even" r:id="rId33"/>
          <w:headerReference w:type="first" r:id="rId34"/>
          <w:footerReference w:type="first" r:id="rId35"/>
          <w:pgSz w:w="11906" w:h="16838"/>
          <w:pgMar w:top="720" w:right="720" w:bottom="720" w:left="720" w:header="708" w:footer="708" w:gutter="0"/>
          <w:cols w:space="720"/>
        </w:sectPr>
      </w:pPr>
    </w:p>
    <w:p w14:paraId="5488843E" w14:textId="77777777" w:rsidR="00EA091D" w:rsidRDefault="00EA091D" w:rsidP="001920D7">
      <w:pPr>
        <w:numPr>
          <w:ilvl w:val="2"/>
          <w:numId w:val="41"/>
        </w:numPr>
        <w:spacing w:before="60" w:after="60"/>
        <w:ind w:left="993" w:hanging="993"/>
        <w:jc w:val="both"/>
        <w:outlineLvl w:val="1"/>
        <w:rPr>
          <w:b/>
        </w:rPr>
      </w:pPr>
      <w:bookmarkStart w:id="428" w:name="_Toc73367854"/>
      <w:r>
        <w:rPr>
          <w:b/>
        </w:rPr>
        <w:lastRenderedPageBreak/>
        <w:t>Инструкции по заполнению</w:t>
      </w:r>
      <w:bookmarkEnd w:id="428"/>
    </w:p>
    <w:p w14:paraId="14462CF9" w14:textId="77777777" w:rsidR="00EA091D" w:rsidRDefault="00EA091D" w:rsidP="001920D7">
      <w:pPr>
        <w:numPr>
          <w:ilvl w:val="3"/>
          <w:numId w:val="41"/>
        </w:numPr>
        <w:spacing w:before="60" w:after="60"/>
        <w:ind w:left="993" w:hanging="993"/>
        <w:jc w:val="both"/>
      </w:pPr>
      <w: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6337F5E4" w14:textId="77777777" w:rsidR="00EA091D" w:rsidRDefault="00EA091D" w:rsidP="001920D7">
      <w:pPr>
        <w:numPr>
          <w:ilvl w:val="3"/>
          <w:numId w:val="41"/>
        </w:numPr>
        <w:ind w:left="993" w:hanging="993"/>
        <w:contextualSpacing/>
        <w:jc w:val="both"/>
      </w:pPr>
      <w: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E116D3" w14:textId="77777777" w:rsidR="00EA091D" w:rsidRDefault="00EA091D" w:rsidP="001920D7">
      <w:pPr>
        <w:numPr>
          <w:ilvl w:val="3"/>
          <w:numId w:val="41"/>
        </w:numPr>
        <w:spacing w:before="60" w:after="60"/>
        <w:ind w:left="993" w:hanging="993"/>
        <w:jc w:val="both"/>
      </w:pPr>
      <w: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7A35852D" w14:textId="77777777" w:rsidR="00EA091D" w:rsidRDefault="00EA091D" w:rsidP="001920D7">
      <w:pPr>
        <w:numPr>
          <w:ilvl w:val="3"/>
          <w:numId w:val="41"/>
        </w:numPr>
        <w:spacing w:before="60" w:after="60"/>
        <w:ind w:left="993" w:hanging="993"/>
        <w:jc w:val="both"/>
      </w:pPr>
      <w:r>
        <w:t>Участник закупки вправе увеличить срок действия заявки на участие в закупке сверх предусмотренного в Закупочной документации.</w:t>
      </w:r>
    </w:p>
    <w:p w14:paraId="7242F82B" w14:textId="77777777" w:rsidR="00EA091D" w:rsidRDefault="00EA091D" w:rsidP="001920D7">
      <w:pPr>
        <w:numPr>
          <w:ilvl w:val="3"/>
          <w:numId w:val="41"/>
        </w:numPr>
        <w:spacing w:before="60" w:after="60"/>
        <w:ind w:left="993" w:hanging="993"/>
        <w:jc w:val="both"/>
      </w:pPr>
      <w:r>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E378E53" w14:textId="77777777" w:rsidR="00EA091D" w:rsidRDefault="00EA091D" w:rsidP="001920D7">
      <w:pPr>
        <w:numPr>
          <w:ilvl w:val="3"/>
          <w:numId w:val="41"/>
        </w:numPr>
        <w:spacing w:before="60" w:after="60"/>
        <w:ind w:left="993" w:hanging="993"/>
        <w:jc w:val="both"/>
        <w:rPr>
          <w:sz w:val="26"/>
          <w:szCs w:val="26"/>
        </w:rPr>
      </w:pPr>
      <w:r>
        <w:t>Письмо должно быть подписано и скреплено печатью в соответствии с требованиями.</w:t>
      </w:r>
    </w:p>
    <w:p w14:paraId="045BADA5" w14:textId="77777777" w:rsidR="00EA091D" w:rsidRDefault="00EA091D" w:rsidP="00EA091D">
      <w:pPr>
        <w:spacing w:before="60" w:after="60"/>
        <w:jc w:val="both"/>
        <w:rPr>
          <w:sz w:val="26"/>
          <w:szCs w:val="26"/>
        </w:rPr>
      </w:pPr>
    </w:p>
    <w:p w14:paraId="4C213BDA" w14:textId="77777777" w:rsidR="00EA091D" w:rsidRDefault="00EA091D" w:rsidP="00EA091D">
      <w:pPr>
        <w:spacing w:before="60" w:after="60"/>
        <w:jc w:val="both"/>
        <w:rPr>
          <w:sz w:val="26"/>
          <w:szCs w:val="26"/>
        </w:rPr>
      </w:pPr>
    </w:p>
    <w:p w14:paraId="3201FAC7" w14:textId="77777777" w:rsidR="00EA091D" w:rsidRDefault="00EA091D" w:rsidP="00EA091D">
      <w:pPr>
        <w:spacing w:before="60" w:after="60"/>
        <w:jc w:val="both"/>
        <w:rPr>
          <w:sz w:val="26"/>
          <w:szCs w:val="26"/>
        </w:rPr>
      </w:pPr>
    </w:p>
    <w:p w14:paraId="10FE834E" w14:textId="77777777" w:rsidR="00EA091D" w:rsidRDefault="00EA091D" w:rsidP="00EA091D">
      <w:pPr>
        <w:spacing w:before="60" w:after="60"/>
        <w:jc w:val="both"/>
        <w:rPr>
          <w:sz w:val="26"/>
          <w:szCs w:val="26"/>
        </w:rPr>
      </w:pPr>
    </w:p>
    <w:p w14:paraId="0F00071A" w14:textId="77777777" w:rsidR="00EA091D" w:rsidRDefault="00EA091D" w:rsidP="00EA091D">
      <w:pPr>
        <w:spacing w:before="60" w:after="60"/>
        <w:jc w:val="both"/>
        <w:rPr>
          <w:sz w:val="26"/>
          <w:szCs w:val="26"/>
        </w:rPr>
      </w:pPr>
    </w:p>
    <w:p w14:paraId="0F1D3A07" w14:textId="77777777" w:rsidR="00EA091D" w:rsidRDefault="00EA091D" w:rsidP="00EA091D">
      <w:pPr>
        <w:spacing w:before="60" w:after="60"/>
        <w:jc w:val="both"/>
        <w:rPr>
          <w:sz w:val="26"/>
          <w:szCs w:val="26"/>
        </w:rPr>
      </w:pPr>
    </w:p>
    <w:p w14:paraId="6F47E041" w14:textId="77777777" w:rsidR="00EA091D" w:rsidRDefault="00EA091D" w:rsidP="00EA091D">
      <w:pPr>
        <w:spacing w:before="60" w:after="60"/>
        <w:jc w:val="both"/>
        <w:rPr>
          <w:sz w:val="26"/>
          <w:szCs w:val="26"/>
        </w:rPr>
      </w:pPr>
    </w:p>
    <w:p w14:paraId="337302EB" w14:textId="77777777" w:rsidR="00EA091D" w:rsidRDefault="00EA091D" w:rsidP="00EA091D">
      <w:pPr>
        <w:spacing w:before="60" w:after="60"/>
        <w:jc w:val="both"/>
        <w:rPr>
          <w:sz w:val="26"/>
          <w:szCs w:val="26"/>
        </w:rPr>
      </w:pPr>
    </w:p>
    <w:p w14:paraId="5E43BB06" w14:textId="77777777" w:rsidR="00EA091D" w:rsidRDefault="00EA091D" w:rsidP="00EA091D">
      <w:pPr>
        <w:spacing w:before="60" w:after="60"/>
        <w:jc w:val="both"/>
        <w:rPr>
          <w:sz w:val="26"/>
          <w:szCs w:val="26"/>
        </w:rPr>
      </w:pPr>
    </w:p>
    <w:p w14:paraId="676AC439" w14:textId="77777777" w:rsidR="00EA091D" w:rsidRDefault="00EA091D" w:rsidP="00EA091D">
      <w:pPr>
        <w:spacing w:before="60" w:after="60"/>
        <w:jc w:val="both"/>
        <w:rPr>
          <w:sz w:val="26"/>
          <w:szCs w:val="26"/>
        </w:rPr>
      </w:pPr>
    </w:p>
    <w:p w14:paraId="05F69FE5" w14:textId="77777777" w:rsidR="00EA091D" w:rsidRDefault="00EA091D" w:rsidP="00EA091D">
      <w:pPr>
        <w:spacing w:before="60" w:after="60"/>
        <w:jc w:val="both"/>
        <w:rPr>
          <w:sz w:val="26"/>
          <w:szCs w:val="26"/>
        </w:rPr>
      </w:pPr>
    </w:p>
    <w:p w14:paraId="6160B7DB" w14:textId="77777777" w:rsidR="00EA091D" w:rsidRDefault="00EA091D" w:rsidP="00EA091D">
      <w:pPr>
        <w:spacing w:before="60" w:after="60"/>
        <w:jc w:val="both"/>
        <w:rPr>
          <w:sz w:val="26"/>
          <w:szCs w:val="26"/>
        </w:rPr>
      </w:pPr>
    </w:p>
    <w:p w14:paraId="567A3814" w14:textId="77777777" w:rsidR="00EA091D" w:rsidRDefault="00EA091D" w:rsidP="00EA091D">
      <w:pPr>
        <w:spacing w:before="60" w:after="60"/>
        <w:jc w:val="both"/>
        <w:rPr>
          <w:sz w:val="26"/>
          <w:szCs w:val="26"/>
        </w:rPr>
      </w:pPr>
    </w:p>
    <w:p w14:paraId="29C64A35" w14:textId="77777777" w:rsidR="00EA091D" w:rsidRDefault="00EA091D" w:rsidP="00EA091D">
      <w:pPr>
        <w:spacing w:before="60" w:after="60"/>
        <w:jc w:val="both"/>
        <w:rPr>
          <w:sz w:val="26"/>
          <w:szCs w:val="26"/>
        </w:rPr>
      </w:pPr>
    </w:p>
    <w:p w14:paraId="37199F28" w14:textId="77777777" w:rsidR="00EA091D" w:rsidRDefault="00EA091D" w:rsidP="00EA091D">
      <w:pPr>
        <w:spacing w:before="60" w:after="60"/>
        <w:jc w:val="both"/>
        <w:rPr>
          <w:sz w:val="26"/>
          <w:szCs w:val="26"/>
        </w:rPr>
      </w:pPr>
    </w:p>
    <w:p w14:paraId="6CFB9B71" w14:textId="77777777" w:rsidR="00EA091D" w:rsidRDefault="00EA091D" w:rsidP="00EA091D">
      <w:pPr>
        <w:spacing w:before="60" w:after="60"/>
        <w:jc w:val="both"/>
        <w:rPr>
          <w:sz w:val="26"/>
          <w:szCs w:val="26"/>
        </w:rPr>
      </w:pPr>
    </w:p>
    <w:p w14:paraId="0B873D0F" w14:textId="77777777" w:rsidR="00EA091D" w:rsidRDefault="00EA091D" w:rsidP="00EA091D">
      <w:pPr>
        <w:spacing w:before="60" w:after="60"/>
        <w:jc w:val="both"/>
        <w:rPr>
          <w:sz w:val="26"/>
          <w:szCs w:val="26"/>
        </w:rPr>
      </w:pPr>
    </w:p>
    <w:p w14:paraId="5E3E176E" w14:textId="77777777" w:rsidR="00EA091D" w:rsidRDefault="00EA091D" w:rsidP="00EA091D">
      <w:pPr>
        <w:spacing w:before="60" w:after="60"/>
        <w:jc w:val="both"/>
        <w:rPr>
          <w:sz w:val="26"/>
          <w:szCs w:val="26"/>
        </w:rPr>
      </w:pPr>
    </w:p>
    <w:p w14:paraId="0F15AC88" w14:textId="77777777" w:rsidR="00EA091D" w:rsidRDefault="00EA091D" w:rsidP="00EA091D">
      <w:pPr>
        <w:spacing w:before="60" w:after="60"/>
        <w:jc w:val="both"/>
        <w:rPr>
          <w:sz w:val="26"/>
          <w:szCs w:val="26"/>
        </w:rPr>
      </w:pPr>
    </w:p>
    <w:p w14:paraId="4D88A184" w14:textId="77777777" w:rsidR="00EA091D" w:rsidRDefault="00EA091D" w:rsidP="00EA091D">
      <w:pPr>
        <w:spacing w:before="60" w:after="60"/>
        <w:jc w:val="both"/>
        <w:rPr>
          <w:sz w:val="26"/>
          <w:szCs w:val="26"/>
        </w:rPr>
      </w:pPr>
    </w:p>
    <w:p w14:paraId="0DA92311" w14:textId="77777777" w:rsidR="00EA091D" w:rsidRDefault="00EA091D" w:rsidP="00EA091D">
      <w:pPr>
        <w:spacing w:before="60" w:after="60"/>
        <w:jc w:val="both"/>
        <w:rPr>
          <w:sz w:val="26"/>
          <w:szCs w:val="26"/>
        </w:rPr>
      </w:pPr>
    </w:p>
    <w:p w14:paraId="2CB2FC0C" w14:textId="77777777" w:rsidR="00EA091D" w:rsidRDefault="00EA091D" w:rsidP="00EA091D">
      <w:pPr>
        <w:spacing w:before="60" w:after="60"/>
        <w:jc w:val="both"/>
        <w:rPr>
          <w:sz w:val="26"/>
          <w:szCs w:val="26"/>
        </w:rPr>
      </w:pPr>
    </w:p>
    <w:p w14:paraId="697C2D07" w14:textId="77777777" w:rsidR="00EA091D" w:rsidRDefault="00EA091D" w:rsidP="00EA091D">
      <w:pPr>
        <w:spacing w:before="60" w:after="60"/>
        <w:jc w:val="both"/>
        <w:rPr>
          <w:sz w:val="26"/>
          <w:szCs w:val="26"/>
        </w:rPr>
      </w:pPr>
    </w:p>
    <w:p w14:paraId="5BD8491F" w14:textId="77777777" w:rsidR="00EA091D" w:rsidRDefault="00EA091D" w:rsidP="00EA091D">
      <w:pPr>
        <w:spacing w:before="120" w:after="60"/>
        <w:outlineLvl w:val="0"/>
        <w:rPr>
          <w:b/>
        </w:rPr>
      </w:pPr>
      <w:bookmarkStart w:id="429" w:name="_Toc73367855"/>
      <w:r>
        <w:rPr>
          <w:b/>
        </w:rPr>
        <w:lastRenderedPageBreak/>
        <w:t>10.2 Техническое предложение (форма 2)</w:t>
      </w:r>
      <w:bookmarkEnd w:id="429"/>
    </w:p>
    <w:p w14:paraId="137A1377" w14:textId="77777777" w:rsidR="00EA091D" w:rsidRPr="009B0C89" w:rsidRDefault="00EA091D" w:rsidP="00EA091D">
      <w:pPr>
        <w:jc w:val="center"/>
        <w:rPr>
          <w:b/>
          <w:color w:val="FF0000"/>
        </w:rPr>
      </w:pPr>
      <w:r w:rsidRPr="009B0C89">
        <w:rPr>
          <w:b/>
          <w:color w:val="FF0000"/>
        </w:rPr>
        <w:t>Предложение не должно содержать сведений об участнике закупки</w:t>
      </w:r>
    </w:p>
    <w:p w14:paraId="4D49709B" w14:textId="77777777" w:rsidR="00EA091D" w:rsidRDefault="00EA091D" w:rsidP="00EA091D">
      <w:pPr>
        <w:spacing w:before="60" w:after="60"/>
        <w:jc w:val="both"/>
        <w:outlineLvl w:val="1"/>
        <w:rPr>
          <w:color w:val="4F81BD" w:themeColor="accent1"/>
        </w:rPr>
      </w:pPr>
      <w:bookmarkStart w:id="430" w:name="_Toc73367856"/>
      <w:r>
        <w:t xml:space="preserve">10.2.1 Форма Технического предложения </w:t>
      </w:r>
      <w:r w:rsidRPr="00AB538A">
        <w:t>на поставку товара</w:t>
      </w:r>
      <w:bookmarkEnd w:id="430"/>
      <w:r w:rsidRPr="00AB538A">
        <w:t xml:space="preserve"> </w:t>
      </w:r>
    </w:p>
    <w:p w14:paraId="1571C2E0" w14:textId="77777777" w:rsidR="00EA091D" w:rsidRDefault="00EA091D" w:rsidP="00EA091D">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484DD9AD" w14:textId="77777777" w:rsidR="00EA091D" w:rsidRDefault="00EA091D" w:rsidP="00EA091D">
      <w:pPr>
        <w:rPr>
          <w:sz w:val="26"/>
          <w:szCs w:val="26"/>
          <w:vertAlign w:val="superscript"/>
        </w:rPr>
      </w:pPr>
      <w:r>
        <w:rPr>
          <w:sz w:val="26"/>
          <w:szCs w:val="26"/>
          <w:vertAlign w:val="superscript"/>
        </w:rPr>
        <w:t>Приложение к письму о подаче оферты</w:t>
      </w:r>
      <w:r>
        <w:rPr>
          <w:sz w:val="26"/>
          <w:szCs w:val="26"/>
          <w:vertAlign w:val="superscript"/>
        </w:rPr>
        <w:br/>
        <w:t>от «____»____________ года №________</w:t>
      </w:r>
    </w:p>
    <w:p w14:paraId="6DA49491" w14:textId="77777777" w:rsidR="00EA091D" w:rsidRDefault="00EA091D" w:rsidP="00EA091D">
      <w:pPr>
        <w:jc w:val="center"/>
        <w:rPr>
          <w:b/>
        </w:rPr>
      </w:pPr>
      <w:r>
        <w:rPr>
          <w:b/>
        </w:rPr>
        <w:t xml:space="preserve">Техническое предложение на поставку товара </w:t>
      </w:r>
    </w:p>
    <w:p w14:paraId="5DE46CE5" w14:textId="77777777" w:rsidR="00EA091D" w:rsidRDefault="00EA091D" w:rsidP="00EA091D">
      <w:pPr>
        <w:jc w:val="center"/>
        <w:rPr>
          <w:rStyle w:val="afff9"/>
          <w:color w:val="548DD4" w:themeColor="text2" w:themeTint="99"/>
          <w:sz w:val="24"/>
        </w:rPr>
      </w:pPr>
      <w:r>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F326E87" w14:textId="77777777" w:rsidR="00EA091D" w:rsidRDefault="00EA091D" w:rsidP="00EA091D">
      <w:pPr>
        <w:spacing w:before="240" w:after="120"/>
        <w:jc w:val="center"/>
        <w:rPr>
          <w:b/>
        </w:rPr>
      </w:pPr>
    </w:p>
    <w:p w14:paraId="6CC6E2A5" w14:textId="77777777" w:rsidR="00EA091D" w:rsidRDefault="00EA091D" w:rsidP="00EA091D">
      <w:pPr>
        <w:spacing w:after="120"/>
        <w:jc w:val="both"/>
      </w:pPr>
      <w:r>
        <w:t>Номер и наименование лота: ____________________________________________________</w:t>
      </w:r>
    </w:p>
    <w:p w14:paraId="24F1B739" w14:textId="77777777" w:rsidR="00EA091D" w:rsidRDefault="00EA091D" w:rsidP="00EA091D">
      <w:r>
        <w:t>Согласны со всеми требованиями (разделами) технического задания и его приложениями.</w:t>
      </w:r>
    </w:p>
    <w:p w14:paraId="680ED31B" w14:textId="77777777" w:rsidR="00EA091D" w:rsidRDefault="00EA091D" w:rsidP="00EA091D"/>
    <w:p w14:paraId="1BC5A500" w14:textId="77777777" w:rsidR="00EA091D" w:rsidRDefault="00EA091D" w:rsidP="00EA091D">
      <w:pPr>
        <w:pBdr>
          <w:bottom w:val="single" w:sz="4" w:space="1" w:color="auto"/>
        </w:pBdr>
        <w:shd w:val="clear" w:color="auto" w:fill="E0E0E0"/>
        <w:ind w:right="21"/>
        <w:jc w:val="center"/>
        <w:rPr>
          <w:b/>
          <w:color w:val="000000"/>
          <w:spacing w:val="36"/>
        </w:rPr>
      </w:pPr>
      <w:r>
        <w:rPr>
          <w:b/>
          <w:color w:val="000000"/>
          <w:spacing w:val="36"/>
        </w:rPr>
        <w:t>конец формы</w:t>
      </w:r>
    </w:p>
    <w:p w14:paraId="0857C3F3" w14:textId="77777777" w:rsidR="00EA091D" w:rsidRDefault="00EA091D" w:rsidP="00EA091D"/>
    <w:p w14:paraId="2A04F7AD" w14:textId="77777777" w:rsidR="00EA091D" w:rsidRDefault="00EA091D" w:rsidP="00EA091D"/>
    <w:p w14:paraId="1B9E7CBE" w14:textId="77777777" w:rsidR="00EA091D" w:rsidRDefault="00EA091D" w:rsidP="00EA091D"/>
    <w:p w14:paraId="2A245726" w14:textId="77777777" w:rsidR="00EA091D" w:rsidRDefault="00EA091D" w:rsidP="00EA091D"/>
    <w:p w14:paraId="4F300347" w14:textId="77777777" w:rsidR="00EA091D" w:rsidRDefault="00EA091D" w:rsidP="00EA091D"/>
    <w:p w14:paraId="7FFA96A7" w14:textId="77777777" w:rsidR="00EA091D" w:rsidRDefault="00EA091D" w:rsidP="00EA091D"/>
    <w:p w14:paraId="4B727908" w14:textId="77777777" w:rsidR="00EA091D" w:rsidRDefault="00EA091D" w:rsidP="00EA091D"/>
    <w:p w14:paraId="019A0532" w14:textId="77777777" w:rsidR="00EA091D" w:rsidRDefault="00EA091D" w:rsidP="00EA091D"/>
    <w:p w14:paraId="0CC6081D" w14:textId="77777777" w:rsidR="00EA091D" w:rsidRDefault="00EA091D" w:rsidP="00EA091D"/>
    <w:p w14:paraId="2431F5D0" w14:textId="77777777" w:rsidR="00EA091D" w:rsidRDefault="00EA091D" w:rsidP="00EA091D"/>
    <w:p w14:paraId="2BAFF129" w14:textId="77777777" w:rsidR="00EA091D" w:rsidRDefault="00EA091D" w:rsidP="00EA091D"/>
    <w:p w14:paraId="17C383C2" w14:textId="77777777" w:rsidR="00EA091D" w:rsidRDefault="00EA091D" w:rsidP="00EA091D"/>
    <w:p w14:paraId="42A25ABE" w14:textId="77777777" w:rsidR="00EA091D" w:rsidRDefault="00EA091D" w:rsidP="00EA091D"/>
    <w:p w14:paraId="69800220" w14:textId="77777777" w:rsidR="00EA091D" w:rsidRDefault="00EA091D" w:rsidP="00EA091D"/>
    <w:p w14:paraId="6EDE78B6" w14:textId="77777777" w:rsidR="00EA091D" w:rsidRDefault="00EA091D" w:rsidP="00EA091D"/>
    <w:p w14:paraId="67C9DE51" w14:textId="77777777" w:rsidR="00EA091D" w:rsidRDefault="00EA091D" w:rsidP="00EA091D"/>
    <w:p w14:paraId="4662C189" w14:textId="77777777" w:rsidR="00EA091D" w:rsidRDefault="00EA091D" w:rsidP="00EA091D"/>
    <w:p w14:paraId="55A78520" w14:textId="77777777" w:rsidR="00EA091D" w:rsidRDefault="00EA091D" w:rsidP="00EA091D"/>
    <w:p w14:paraId="16AB0D18" w14:textId="77777777" w:rsidR="00EA091D" w:rsidRDefault="00EA091D" w:rsidP="00EA091D"/>
    <w:p w14:paraId="3B221DD9" w14:textId="77777777" w:rsidR="00EA091D" w:rsidRDefault="00EA091D" w:rsidP="00EA091D"/>
    <w:p w14:paraId="26DFD64A" w14:textId="77777777" w:rsidR="00EA091D" w:rsidRDefault="00EA091D" w:rsidP="00EA091D"/>
    <w:p w14:paraId="742CA128" w14:textId="77777777" w:rsidR="00EA091D" w:rsidRDefault="00EA091D" w:rsidP="00EA091D"/>
    <w:p w14:paraId="6F2F7849" w14:textId="77777777" w:rsidR="00EA091D" w:rsidRDefault="00EA091D" w:rsidP="00EA091D"/>
    <w:p w14:paraId="0B2672FF" w14:textId="77777777" w:rsidR="00EA091D" w:rsidRDefault="00EA091D" w:rsidP="00EA091D"/>
    <w:p w14:paraId="5D165875" w14:textId="77777777" w:rsidR="00EA091D" w:rsidRDefault="00EA091D" w:rsidP="00EA091D"/>
    <w:p w14:paraId="3D4C66B5" w14:textId="77777777" w:rsidR="00EA091D" w:rsidRDefault="00EA091D" w:rsidP="00EA091D"/>
    <w:p w14:paraId="370CFE4D" w14:textId="77777777" w:rsidR="00EA091D" w:rsidRDefault="00EA091D" w:rsidP="00EA091D"/>
    <w:p w14:paraId="0884B3EE" w14:textId="77777777" w:rsidR="00EA091D" w:rsidRDefault="00EA091D" w:rsidP="00EA091D"/>
    <w:p w14:paraId="65F770C6" w14:textId="77777777" w:rsidR="00EA091D" w:rsidRDefault="00EA091D" w:rsidP="00EA091D"/>
    <w:p w14:paraId="60AE486D" w14:textId="77777777" w:rsidR="00EA091D" w:rsidRDefault="00EA091D" w:rsidP="00EA091D"/>
    <w:p w14:paraId="191D580A" w14:textId="77777777" w:rsidR="00EA091D" w:rsidRDefault="00EA091D" w:rsidP="00EA091D"/>
    <w:p w14:paraId="15C73454" w14:textId="77777777" w:rsidR="00EA091D" w:rsidRDefault="00EA091D" w:rsidP="00EA091D">
      <w:pPr>
        <w:spacing w:before="60" w:after="60"/>
        <w:jc w:val="both"/>
        <w:outlineLvl w:val="1"/>
      </w:pPr>
      <w:bookmarkStart w:id="431" w:name="_Toc73367857"/>
      <w:r>
        <w:t xml:space="preserve">10.2.2 Форма Технического предложения </w:t>
      </w:r>
      <w:r w:rsidRPr="00CD387C">
        <w:t>на поставку эквивалентного товара</w:t>
      </w:r>
      <w:bookmarkEnd w:id="431"/>
      <w:r w:rsidRPr="00CD387C">
        <w:t xml:space="preserve"> </w:t>
      </w:r>
    </w:p>
    <w:p w14:paraId="162F32F1" w14:textId="77777777" w:rsidR="00EA091D" w:rsidRDefault="00EA091D" w:rsidP="00EA091D">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2BC1F269" w14:textId="77777777" w:rsidR="00EA091D" w:rsidRDefault="00EA091D" w:rsidP="00EA091D">
      <w:pPr>
        <w:rPr>
          <w:sz w:val="26"/>
          <w:szCs w:val="26"/>
          <w:vertAlign w:val="superscript"/>
        </w:rPr>
      </w:pPr>
      <w:r>
        <w:rPr>
          <w:sz w:val="26"/>
          <w:szCs w:val="26"/>
          <w:vertAlign w:val="superscript"/>
        </w:rPr>
        <w:lastRenderedPageBreak/>
        <w:t>Приложение к письму о подаче оферты</w:t>
      </w:r>
      <w:r>
        <w:rPr>
          <w:sz w:val="26"/>
          <w:szCs w:val="26"/>
          <w:vertAlign w:val="superscript"/>
        </w:rPr>
        <w:br/>
        <w:t>от «____»____________ года №________</w:t>
      </w:r>
    </w:p>
    <w:p w14:paraId="4A7D7C16" w14:textId="77777777" w:rsidR="00EA091D" w:rsidRDefault="00EA091D" w:rsidP="00EA091D">
      <w:pPr>
        <w:spacing w:before="240" w:after="120"/>
        <w:jc w:val="center"/>
        <w:rPr>
          <w:b/>
        </w:rPr>
      </w:pPr>
      <w:r>
        <w:rPr>
          <w:b/>
        </w:rPr>
        <w:t>Техническое предложение на поставку эквивалентного товара</w:t>
      </w:r>
    </w:p>
    <w:p w14:paraId="4B0E3EF1" w14:textId="77777777" w:rsidR="00EA091D" w:rsidRDefault="00EA091D" w:rsidP="00EA091D">
      <w:pPr>
        <w:jc w:val="center"/>
        <w:rPr>
          <w:rStyle w:val="afff9"/>
          <w:color w:val="548DD4" w:themeColor="text2" w:themeTint="99"/>
          <w:sz w:val="24"/>
        </w:rPr>
      </w:pPr>
      <w:r>
        <w:rPr>
          <w:rStyle w:val="afff9"/>
          <w:color w:val="548DD4" w:themeColor="text2" w:themeTint="99"/>
        </w:rPr>
        <w:t>[представляется в случае предложения участником закупки к поставке эквивалентного товара]</w:t>
      </w:r>
    </w:p>
    <w:p w14:paraId="7C91936A" w14:textId="77777777" w:rsidR="00EA091D" w:rsidRDefault="00EA091D" w:rsidP="00EA091D">
      <w:pPr>
        <w:jc w:val="both"/>
        <w:rPr>
          <w:color w:val="000000"/>
        </w:rPr>
      </w:pPr>
    </w:p>
    <w:p w14:paraId="77D150FA" w14:textId="77777777" w:rsidR="00EA091D" w:rsidRDefault="00EA091D" w:rsidP="00EA091D">
      <w:pPr>
        <w:spacing w:after="120"/>
        <w:jc w:val="both"/>
      </w:pPr>
      <w:r>
        <w:t>Номер и наименование лота: _________________________</w:t>
      </w:r>
      <w:r>
        <w:rPr>
          <w:lang w:val="en-US"/>
        </w:rPr>
        <w:t>_____</w:t>
      </w:r>
      <w:r>
        <w:t>______________________</w:t>
      </w:r>
    </w:p>
    <w:p w14:paraId="341C703F" w14:textId="77777777" w:rsidR="00EA091D"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14:paraId="37C91FB2"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420AEA3E" w14:textId="77777777" w:rsidR="00EA091D" w:rsidRDefault="00EA091D" w:rsidP="000951A6">
            <w:pPr>
              <w:pStyle w:val="affa"/>
              <w:spacing w:line="276" w:lineRule="auto"/>
              <w:rPr>
                <w:sz w:val="24"/>
                <w:szCs w:val="24"/>
                <w:lang w:eastAsia="en-US"/>
              </w:rPr>
            </w:pPr>
            <w:r>
              <w:rPr>
                <w:sz w:val="24"/>
                <w:szCs w:val="24"/>
                <w:lang w:eastAsia="en-US"/>
              </w:rPr>
              <w:t xml:space="preserve">№ позиции в </w:t>
            </w:r>
            <w:r>
              <w:rPr>
                <w:rStyle w:val="afff9"/>
                <w:color w:val="548DD4" w:themeColor="text2" w:themeTint="99"/>
              </w:rPr>
              <w:t>«Спецификации (Техническая часть)»</w:t>
            </w:r>
            <w:r>
              <w:rPr>
                <w:sz w:val="24"/>
                <w:szCs w:val="24"/>
                <w:lang w:eastAsia="en-US"/>
              </w:rPr>
              <w:t xml:space="preserve">: </w:t>
            </w:r>
            <w:r>
              <w:rPr>
                <w:b/>
                <w:sz w:val="24"/>
                <w:szCs w:val="24"/>
                <w:u w:val="single"/>
                <w:lang w:eastAsia="en-US"/>
              </w:rPr>
              <w:t>1</w:t>
            </w:r>
            <w:r>
              <w:rPr>
                <w:sz w:val="24"/>
                <w:szCs w:val="24"/>
                <w:lang w:eastAsia="en-US"/>
              </w:rPr>
              <w:br/>
              <w:t>Наименование товара: ___________________________________________________</w:t>
            </w:r>
          </w:p>
        </w:tc>
      </w:tr>
      <w:tr w:rsidR="00EA091D" w14:paraId="3F69826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D1BAF8" w14:textId="77777777" w:rsidR="00EA091D" w:rsidRDefault="00EA091D" w:rsidP="000951A6">
            <w:pPr>
              <w:pStyle w:val="affa"/>
              <w:spacing w:line="276" w:lineRule="auto"/>
              <w:jc w:val="center"/>
              <w:rPr>
                <w:szCs w:val="22"/>
                <w:lang w:eastAsia="en-US"/>
              </w:rPr>
            </w:pPr>
            <w:r>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FE84A0" w14:textId="77777777" w:rsidR="00EA091D" w:rsidRDefault="00EA091D" w:rsidP="000951A6">
            <w:pPr>
              <w:pStyle w:val="affa"/>
              <w:spacing w:line="276" w:lineRule="auto"/>
              <w:jc w:val="center"/>
              <w:rPr>
                <w:szCs w:val="22"/>
                <w:lang w:eastAsia="en-US"/>
              </w:rPr>
            </w:pPr>
            <w:r>
              <w:rPr>
                <w:szCs w:val="22"/>
                <w:lang w:eastAsia="en-US"/>
              </w:rPr>
              <w:t xml:space="preserve">Параметр/характеристика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32C15E" w14:textId="77777777" w:rsidR="00EA091D" w:rsidRDefault="00EA091D" w:rsidP="000951A6">
            <w:pPr>
              <w:pStyle w:val="affa"/>
              <w:spacing w:line="276" w:lineRule="auto"/>
              <w:jc w:val="center"/>
              <w:rPr>
                <w:szCs w:val="22"/>
                <w:lang w:eastAsia="en-US"/>
              </w:rPr>
            </w:pPr>
            <w:r>
              <w:rPr>
                <w:szCs w:val="22"/>
                <w:lang w:eastAsia="en-US"/>
              </w:rPr>
              <w:t xml:space="preserve">Значение параметра/характеристики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312BC8" w14:textId="77777777" w:rsidR="00EA091D" w:rsidRDefault="00EA091D" w:rsidP="000951A6">
            <w:pPr>
              <w:pStyle w:val="affa"/>
              <w:spacing w:line="276" w:lineRule="auto"/>
              <w:jc w:val="center"/>
              <w:rPr>
                <w:szCs w:val="22"/>
                <w:lang w:eastAsia="en-US"/>
              </w:rPr>
            </w:pPr>
            <w:r>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14:paraId="559013AC"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DBD89A8" w14:textId="77777777" w:rsidR="00EA091D" w:rsidRDefault="00EA091D" w:rsidP="000951A6">
            <w:pPr>
              <w:widowControl/>
              <w:autoSpaceDE/>
              <w:adjustRightInd/>
              <w:spacing w:line="276" w:lineRule="auto"/>
              <w:rPr>
                <w:lang w:eastAsia="en-US"/>
              </w:rPr>
            </w:pPr>
            <w:r>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7B56C7BF" w14:textId="77777777" w:rsidR="00EA091D"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4B39E2CC" w14:textId="77777777" w:rsidR="00EA091D"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6BE820E" w14:textId="77777777" w:rsidR="00EA091D" w:rsidRDefault="00EA091D" w:rsidP="000951A6">
            <w:pPr>
              <w:spacing w:line="276" w:lineRule="auto"/>
              <w:rPr>
                <w:sz w:val="26"/>
                <w:szCs w:val="26"/>
                <w:lang w:eastAsia="en-US"/>
              </w:rPr>
            </w:pPr>
          </w:p>
        </w:tc>
      </w:tr>
      <w:tr w:rsidR="00EA091D" w14:paraId="5C4E64E3"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34F9D5B" w14:textId="77777777" w:rsidR="00EA091D" w:rsidRDefault="00EA091D" w:rsidP="000951A6">
            <w:pPr>
              <w:widowControl/>
              <w:autoSpaceDE/>
              <w:adjustRightInd/>
              <w:spacing w:line="276" w:lineRule="auto"/>
              <w:rPr>
                <w:lang w:eastAsia="en-US"/>
              </w:rPr>
            </w:pPr>
            <w:r>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705466CD" w14:textId="77777777" w:rsidR="00EA091D"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0F8AFE5" w14:textId="77777777" w:rsidR="00EA091D"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80D3EA" w14:textId="77777777" w:rsidR="00EA091D" w:rsidRDefault="00EA091D" w:rsidP="000951A6">
            <w:pPr>
              <w:spacing w:line="276" w:lineRule="auto"/>
              <w:rPr>
                <w:sz w:val="26"/>
                <w:szCs w:val="26"/>
                <w:lang w:eastAsia="en-US"/>
              </w:rPr>
            </w:pPr>
          </w:p>
        </w:tc>
      </w:tr>
      <w:tr w:rsidR="00EA091D" w14:paraId="1005870A"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6815119" w14:textId="77777777" w:rsidR="00EA091D" w:rsidRDefault="00EA091D" w:rsidP="000951A6">
            <w:pPr>
              <w:spacing w:line="276" w:lineRule="auto"/>
              <w:rPr>
                <w:lang w:eastAsia="en-US"/>
              </w:rPr>
            </w:pPr>
            <w:r>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6A1116DA" w14:textId="77777777" w:rsidR="00EA091D"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CA6A32E" w14:textId="77777777" w:rsidR="00EA091D"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CEEA77" w14:textId="77777777" w:rsidR="00EA091D" w:rsidRDefault="00EA091D" w:rsidP="000951A6">
            <w:pPr>
              <w:spacing w:line="276" w:lineRule="auto"/>
              <w:rPr>
                <w:sz w:val="26"/>
                <w:szCs w:val="26"/>
                <w:lang w:eastAsia="en-US"/>
              </w:rPr>
            </w:pPr>
          </w:p>
        </w:tc>
      </w:tr>
    </w:tbl>
    <w:p w14:paraId="3F1A39C3" w14:textId="77777777" w:rsidR="00EA091D"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14:paraId="2839FF34"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6C26D158" w14:textId="77777777" w:rsidR="00EA091D" w:rsidRDefault="00EA091D" w:rsidP="000951A6">
            <w:pPr>
              <w:pStyle w:val="affa"/>
              <w:spacing w:line="276" w:lineRule="auto"/>
              <w:rPr>
                <w:sz w:val="24"/>
                <w:szCs w:val="24"/>
                <w:lang w:eastAsia="en-US"/>
              </w:rPr>
            </w:pPr>
            <w:r>
              <w:rPr>
                <w:sz w:val="24"/>
                <w:szCs w:val="24"/>
                <w:lang w:eastAsia="en-US"/>
              </w:rPr>
              <w:t xml:space="preserve">№ позиции в </w:t>
            </w:r>
            <w:r>
              <w:rPr>
                <w:rStyle w:val="afff9"/>
                <w:color w:val="548DD4" w:themeColor="text2" w:themeTint="99"/>
              </w:rPr>
              <w:t>«Спецификации (Техническая часть)»</w:t>
            </w:r>
            <w:r>
              <w:rPr>
                <w:sz w:val="24"/>
                <w:szCs w:val="24"/>
                <w:lang w:eastAsia="en-US"/>
              </w:rPr>
              <w:t>:</w:t>
            </w:r>
            <w:r>
              <w:rPr>
                <w:rStyle w:val="afff9"/>
                <w:color w:val="548DD4" w:themeColor="text2" w:themeTint="99"/>
              </w:rPr>
              <w:t xml:space="preserve"> [и т.д. для каждой позиции</w:t>
            </w:r>
            <w:r>
              <w:rPr>
                <w:color w:val="548DD4" w:themeColor="text2" w:themeTint="99"/>
                <w:lang w:eastAsia="en-US"/>
              </w:rPr>
              <w:t>]</w:t>
            </w:r>
            <w:r>
              <w:rPr>
                <w:sz w:val="24"/>
                <w:szCs w:val="24"/>
                <w:lang w:eastAsia="en-US"/>
              </w:rPr>
              <w:br/>
              <w:t>Наименование товара: ___________________________________________________</w:t>
            </w:r>
          </w:p>
        </w:tc>
      </w:tr>
      <w:tr w:rsidR="00EA091D" w14:paraId="2F559388"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002676" w14:textId="77777777" w:rsidR="00EA091D" w:rsidRDefault="00EA091D" w:rsidP="000951A6">
            <w:pPr>
              <w:pStyle w:val="affa"/>
              <w:spacing w:line="276" w:lineRule="auto"/>
              <w:jc w:val="center"/>
              <w:rPr>
                <w:szCs w:val="22"/>
                <w:lang w:eastAsia="en-US"/>
              </w:rPr>
            </w:pPr>
            <w:r>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D05C07" w14:textId="77777777" w:rsidR="00EA091D" w:rsidRDefault="00EA091D" w:rsidP="000951A6">
            <w:pPr>
              <w:pStyle w:val="affa"/>
              <w:spacing w:line="276" w:lineRule="auto"/>
              <w:jc w:val="center"/>
              <w:rPr>
                <w:szCs w:val="22"/>
                <w:lang w:eastAsia="en-US"/>
              </w:rPr>
            </w:pPr>
            <w:r>
              <w:rPr>
                <w:szCs w:val="22"/>
                <w:lang w:eastAsia="en-US"/>
              </w:rPr>
              <w:t xml:space="preserve">Параметр/характеристика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7463E" w14:textId="77777777" w:rsidR="00EA091D" w:rsidRDefault="00EA091D" w:rsidP="000951A6">
            <w:pPr>
              <w:pStyle w:val="affa"/>
              <w:spacing w:line="276" w:lineRule="auto"/>
              <w:jc w:val="center"/>
              <w:rPr>
                <w:szCs w:val="22"/>
                <w:lang w:eastAsia="en-US"/>
              </w:rPr>
            </w:pPr>
            <w:r>
              <w:rPr>
                <w:szCs w:val="22"/>
                <w:lang w:eastAsia="en-US"/>
              </w:rPr>
              <w:t xml:space="preserve">Значение параметра/характеристики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FEA039" w14:textId="77777777" w:rsidR="00EA091D" w:rsidRDefault="00EA091D" w:rsidP="000951A6">
            <w:pPr>
              <w:pStyle w:val="affa"/>
              <w:spacing w:line="276" w:lineRule="auto"/>
              <w:jc w:val="center"/>
              <w:rPr>
                <w:szCs w:val="22"/>
                <w:lang w:eastAsia="en-US"/>
              </w:rPr>
            </w:pPr>
            <w:r>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14:paraId="31A28C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109A6AC" w14:textId="77777777" w:rsidR="00EA091D" w:rsidRDefault="00EA091D" w:rsidP="000951A6">
            <w:pPr>
              <w:widowControl/>
              <w:autoSpaceDE/>
              <w:adjustRightInd/>
              <w:spacing w:line="276" w:lineRule="auto"/>
              <w:rPr>
                <w:lang w:eastAsia="en-US"/>
              </w:rPr>
            </w:pPr>
            <w:r>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A4BB4ED" w14:textId="77777777" w:rsidR="00EA091D"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568DAE3" w14:textId="77777777" w:rsidR="00EA091D"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2A22642" w14:textId="77777777" w:rsidR="00EA091D" w:rsidRDefault="00EA091D" w:rsidP="000951A6">
            <w:pPr>
              <w:spacing w:line="276" w:lineRule="auto"/>
              <w:rPr>
                <w:sz w:val="26"/>
                <w:szCs w:val="26"/>
                <w:lang w:eastAsia="en-US"/>
              </w:rPr>
            </w:pPr>
          </w:p>
        </w:tc>
      </w:tr>
      <w:tr w:rsidR="00EA091D" w14:paraId="6A2BED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3E62215" w14:textId="77777777" w:rsidR="00EA091D" w:rsidRDefault="00EA091D" w:rsidP="000951A6">
            <w:pPr>
              <w:widowControl/>
              <w:autoSpaceDE/>
              <w:adjustRightInd/>
              <w:spacing w:line="276" w:lineRule="auto"/>
              <w:rPr>
                <w:lang w:eastAsia="en-US"/>
              </w:rPr>
            </w:pPr>
            <w:r>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6EB64888" w14:textId="77777777" w:rsidR="00EA091D"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62097F7E" w14:textId="77777777" w:rsidR="00EA091D"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6CE8CE" w14:textId="77777777" w:rsidR="00EA091D" w:rsidRDefault="00EA091D" w:rsidP="000951A6">
            <w:pPr>
              <w:spacing w:line="276" w:lineRule="auto"/>
              <w:rPr>
                <w:sz w:val="26"/>
                <w:szCs w:val="26"/>
                <w:lang w:eastAsia="en-US"/>
              </w:rPr>
            </w:pPr>
          </w:p>
        </w:tc>
      </w:tr>
      <w:tr w:rsidR="00EA091D" w14:paraId="0AEB6A96"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348046" w14:textId="77777777" w:rsidR="00EA091D" w:rsidRDefault="00EA091D" w:rsidP="000951A6">
            <w:pPr>
              <w:spacing w:line="276" w:lineRule="auto"/>
              <w:rPr>
                <w:lang w:eastAsia="en-US"/>
              </w:rPr>
            </w:pPr>
            <w:r>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2329D83F" w14:textId="77777777" w:rsidR="00EA091D"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759A20F" w14:textId="77777777" w:rsidR="00EA091D"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64AAE3A0" w14:textId="77777777" w:rsidR="00EA091D" w:rsidRDefault="00EA091D" w:rsidP="000951A6">
            <w:pPr>
              <w:spacing w:line="276" w:lineRule="auto"/>
              <w:rPr>
                <w:sz w:val="26"/>
                <w:szCs w:val="26"/>
                <w:lang w:eastAsia="en-US"/>
              </w:rPr>
            </w:pPr>
          </w:p>
        </w:tc>
      </w:tr>
    </w:tbl>
    <w:p w14:paraId="0464C0D5" w14:textId="77777777" w:rsidR="00EA091D" w:rsidRDefault="00EA091D" w:rsidP="00EA091D">
      <w:pPr>
        <w:rPr>
          <w:sz w:val="22"/>
          <w:szCs w:val="22"/>
        </w:rPr>
      </w:pPr>
    </w:p>
    <w:p w14:paraId="284651AB" w14:textId="77777777" w:rsidR="00EA091D" w:rsidRDefault="00EA091D" w:rsidP="00EA091D">
      <w:r>
        <w:t>Согласны со всеми остальными требованиями (разделами) технического задания и его приложениями.</w:t>
      </w:r>
    </w:p>
    <w:p w14:paraId="2CB7DFFE" w14:textId="77777777" w:rsidR="00EA091D" w:rsidRDefault="00EA091D" w:rsidP="00EA091D">
      <w:pPr>
        <w:rPr>
          <w:sz w:val="22"/>
          <w:szCs w:val="22"/>
        </w:rPr>
      </w:pPr>
    </w:p>
    <w:p w14:paraId="2518E911" w14:textId="77777777" w:rsidR="00EA091D" w:rsidRDefault="00EA091D" w:rsidP="00EA091D">
      <w:pPr>
        <w:pBdr>
          <w:bottom w:val="single" w:sz="4" w:space="1" w:color="auto"/>
        </w:pBdr>
        <w:shd w:val="clear" w:color="auto" w:fill="E0E0E0"/>
        <w:ind w:right="21"/>
        <w:jc w:val="center"/>
        <w:rPr>
          <w:b/>
          <w:color w:val="000000"/>
          <w:spacing w:val="36"/>
        </w:rPr>
      </w:pPr>
      <w:r>
        <w:rPr>
          <w:b/>
          <w:color w:val="000000"/>
          <w:spacing w:val="36"/>
        </w:rPr>
        <w:t>конец формы</w:t>
      </w:r>
    </w:p>
    <w:p w14:paraId="47B20A31" w14:textId="77777777" w:rsidR="00EA091D" w:rsidRDefault="00EA091D" w:rsidP="00EA091D">
      <w:pPr>
        <w:widowControl/>
        <w:autoSpaceDE/>
        <w:autoSpaceDN/>
        <w:adjustRightInd/>
        <w:sectPr w:rsidR="00EA091D">
          <w:pgSz w:w="11906" w:h="16838"/>
          <w:pgMar w:top="1134" w:right="707" w:bottom="1134" w:left="1701" w:header="708" w:footer="708" w:gutter="0"/>
          <w:cols w:space="720"/>
        </w:sectPr>
      </w:pPr>
    </w:p>
    <w:p w14:paraId="143DCB8D" w14:textId="77777777" w:rsidR="00EA091D" w:rsidRDefault="00EA091D" w:rsidP="00EA091D">
      <w:pPr>
        <w:spacing w:before="60" w:after="60"/>
        <w:jc w:val="both"/>
        <w:outlineLvl w:val="1"/>
        <w:rPr>
          <w:b/>
        </w:rPr>
      </w:pPr>
    </w:p>
    <w:p w14:paraId="21B69A38" w14:textId="77777777" w:rsidR="00EA091D" w:rsidRDefault="00EA091D" w:rsidP="00EA091D">
      <w:pPr>
        <w:spacing w:before="60" w:after="60"/>
        <w:jc w:val="both"/>
        <w:outlineLvl w:val="1"/>
        <w:rPr>
          <w:b/>
        </w:rPr>
      </w:pPr>
      <w:bookmarkStart w:id="432" w:name="_Toc73367858"/>
      <w:r>
        <w:rPr>
          <w:b/>
        </w:rPr>
        <w:t>10.2.3 Инструкции по заполнению</w:t>
      </w:r>
      <w:bookmarkEnd w:id="432"/>
    </w:p>
    <w:p w14:paraId="75472072" w14:textId="77777777" w:rsidR="00EA091D" w:rsidRDefault="00EA091D" w:rsidP="00EA091D">
      <w:pPr>
        <w:jc w:val="both"/>
      </w:pPr>
      <w:r>
        <w:t>10.2.3.1 Заполняется в случае поставки товаров, в иных случаях данная форма не заполняется и не предоставляется.</w:t>
      </w:r>
    </w:p>
    <w:p w14:paraId="44B4A7E8" w14:textId="77777777" w:rsidR="00EA091D" w:rsidRDefault="00EA091D" w:rsidP="00EA091D">
      <w:pPr>
        <w:jc w:val="both"/>
      </w:pPr>
      <w:r>
        <w:t>10.2.3.2 Участник закупки приводит номер и дату письма о подаче оферты, приложением к которому является данное техническое предложение.</w:t>
      </w:r>
    </w:p>
    <w:p w14:paraId="619A37BC" w14:textId="77777777" w:rsidR="00EA091D" w:rsidRDefault="00EA091D" w:rsidP="00EA091D">
      <w:pPr>
        <w:jc w:val="both"/>
      </w:pPr>
      <w:r>
        <w:t xml:space="preserve">10.2.3.3 </w:t>
      </w:r>
      <w:r>
        <w:rPr>
          <w:b/>
        </w:rPr>
        <w:t>Участник закупки не указывает свое фирменное наименование (в т.ч. организационно-правовую форму) и не указывает свой адрес.</w:t>
      </w:r>
    </w:p>
    <w:p w14:paraId="745919EF" w14:textId="77777777" w:rsidR="00EA091D" w:rsidRDefault="00EA091D" w:rsidP="00EA091D">
      <w:pPr>
        <w:jc w:val="both"/>
      </w:pPr>
      <w:r>
        <w:t>10.2.3.4 Техническое предложение заполняется отдельно по каждому из лотов с указанием номера и названия лота.</w:t>
      </w:r>
    </w:p>
    <w:p w14:paraId="1944E295" w14:textId="77777777" w:rsidR="00EA091D" w:rsidRDefault="00EA091D" w:rsidP="00EA091D">
      <w:pPr>
        <w:jc w:val="both"/>
      </w:pPr>
      <w:r>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02B5323E" w14:textId="77777777" w:rsidR="00EA091D" w:rsidRDefault="00EA091D" w:rsidP="00EA091D">
      <w:pPr>
        <w:jc w:val="both"/>
      </w:pPr>
      <w:r>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C552C44" w14:textId="77777777" w:rsidR="00EA091D" w:rsidRDefault="00EA091D" w:rsidP="00EA091D">
      <w:pPr>
        <w:jc w:val="both"/>
      </w:pPr>
      <w:r>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6A90324D" w14:textId="77777777" w:rsidR="00EA091D" w:rsidRDefault="00EA091D" w:rsidP="00EA091D">
      <w:pPr>
        <w:jc w:val="both"/>
      </w:pPr>
      <w: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38E69FA5" w14:textId="77777777" w:rsidR="00EA091D" w:rsidRDefault="00EA091D" w:rsidP="00EA091D">
      <w:pPr>
        <w:jc w:val="both"/>
        <w:rPr>
          <w:b/>
        </w:rPr>
      </w:pPr>
      <w:r>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2875775" w14:textId="77777777" w:rsidR="00EA091D" w:rsidRDefault="00EA091D" w:rsidP="00EA091D">
      <w:pPr>
        <w:jc w:val="both"/>
        <w:rPr>
          <w:color w:val="548DD4" w:themeColor="text2" w:themeTint="99"/>
        </w:rPr>
      </w:pPr>
      <w:r>
        <w:rPr>
          <w:i/>
          <w:color w:val="548DD4" w:themeColor="text2" w:themeTint="99"/>
        </w:rPr>
        <w:t xml:space="preserve"> </w:t>
      </w:r>
    </w:p>
    <w:p w14:paraId="1D32E72B" w14:textId="77777777" w:rsidR="00EA091D" w:rsidRDefault="00EA091D" w:rsidP="00EA091D">
      <w:pPr>
        <w:widowControl/>
        <w:autoSpaceDE/>
        <w:adjustRightInd/>
        <w:spacing w:after="200" w:line="276" w:lineRule="auto"/>
        <w:rPr>
          <w:color w:val="548DD4" w:themeColor="text2" w:themeTint="99"/>
        </w:rPr>
      </w:pPr>
      <w:r>
        <w:rPr>
          <w:color w:val="548DD4" w:themeColor="text2" w:themeTint="99"/>
        </w:rPr>
        <w:br w:type="page"/>
      </w:r>
    </w:p>
    <w:p w14:paraId="44DB10EC" w14:textId="77777777" w:rsidR="00EA091D" w:rsidRDefault="00EA091D" w:rsidP="001920D7">
      <w:pPr>
        <w:numPr>
          <w:ilvl w:val="1"/>
          <w:numId w:val="41"/>
        </w:numPr>
        <w:spacing w:before="120" w:after="60"/>
        <w:outlineLvl w:val="0"/>
        <w:rPr>
          <w:b/>
        </w:rPr>
      </w:pPr>
      <w:bookmarkStart w:id="433" w:name="_Toc73367859"/>
      <w:r>
        <w:rPr>
          <w:b/>
        </w:rPr>
        <w:lastRenderedPageBreak/>
        <w:t>4 Техническое предложение (форма 2)</w:t>
      </w:r>
      <w:bookmarkEnd w:id="433"/>
    </w:p>
    <w:p w14:paraId="23251656" w14:textId="77777777" w:rsidR="00EA091D" w:rsidRDefault="00EA091D" w:rsidP="00EA091D">
      <w:pPr>
        <w:jc w:val="center"/>
        <w:rPr>
          <w:color w:val="548DD4" w:themeColor="text2" w:themeTint="99"/>
        </w:rPr>
      </w:pPr>
      <w:r>
        <w:rPr>
          <w:i/>
          <w:color w:val="548DD4" w:themeColor="text2" w:themeTint="99"/>
        </w:rPr>
        <w:t>[заполняется отдельно по каждому из лотов с указанием номера и названия лота</w:t>
      </w:r>
      <w:r>
        <w:rPr>
          <w:color w:val="548DD4" w:themeColor="text2" w:themeTint="99"/>
        </w:rPr>
        <w:t>]</w:t>
      </w:r>
    </w:p>
    <w:p w14:paraId="60D6AA98" w14:textId="77777777" w:rsidR="00EA091D" w:rsidRDefault="00EA091D" w:rsidP="00EA091D">
      <w:pPr>
        <w:spacing w:before="60" w:after="60"/>
        <w:jc w:val="both"/>
        <w:outlineLvl w:val="1"/>
        <w:rPr>
          <w:color w:val="4F81BD" w:themeColor="accent1"/>
        </w:rPr>
      </w:pPr>
      <w:bookmarkStart w:id="434" w:name="_Toc73367860"/>
      <w:r>
        <w:t xml:space="preserve">10.2.4.1 Форма Технического предложения </w:t>
      </w:r>
      <w:r w:rsidRPr="00785495">
        <w:t>для выполнения работ/оказания услуг</w:t>
      </w:r>
      <w:bookmarkEnd w:id="434"/>
    </w:p>
    <w:p w14:paraId="265B82C1" w14:textId="77777777" w:rsidR="00EA091D" w:rsidRDefault="00EA091D" w:rsidP="00EA091D">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1FB3F16B" w14:textId="77777777" w:rsidR="00EA091D" w:rsidRDefault="00EA091D" w:rsidP="00EA091D">
      <w:pPr>
        <w:rPr>
          <w:sz w:val="26"/>
          <w:szCs w:val="26"/>
          <w:vertAlign w:val="superscript"/>
        </w:rPr>
      </w:pPr>
      <w:r>
        <w:rPr>
          <w:sz w:val="26"/>
          <w:szCs w:val="26"/>
          <w:vertAlign w:val="superscript"/>
        </w:rPr>
        <w:t>Приложение к письму о подаче оферты</w:t>
      </w:r>
      <w:r>
        <w:rPr>
          <w:sz w:val="26"/>
          <w:szCs w:val="26"/>
          <w:vertAlign w:val="superscript"/>
        </w:rPr>
        <w:br/>
        <w:t>от «____»____________ года №________</w:t>
      </w:r>
    </w:p>
    <w:p w14:paraId="55415E67" w14:textId="77777777" w:rsidR="00EA091D" w:rsidRDefault="00EA091D" w:rsidP="00EA091D">
      <w:pPr>
        <w:spacing w:before="240" w:after="120"/>
        <w:jc w:val="center"/>
        <w:rPr>
          <w:b/>
        </w:rPr>
      </w:pPr>
      <w:r>
        <w:rPr>
          <w:b/>
        </w:rPr>
        <w:t xml:space="preserve">Техническое предложение </w:t>
      </w:r>
    </w:p>
    <w:p w14:paraId="47CF68AA" w14:textId="77777777" w:rsidR="00EA091D" w:rsidRDefault="00EA091D" w:rsidP="00EA091D">
      <w:pPr>
        <w:jc w:val="both"/>
        <w:rPr>
          <w:color w:val="000000"/>
        </w:rPr>
      </w:pPr>
      <w:r>
        <w:rPr>
          <w:color w:val="000000"/>
        </w:rPr>
        <w:t>_________________________________</w:t>
      </w:r>
    </w:p>
    <w:p w14:paraId="7AEF1407" w14:textId="77777777" w:rsidR="00EA091D" w:rsidRDefault="00EA091D" w:rsidP="00EA091D">
      <w:pPr>
        <w:rPr>
          <w:i/>
          <w:color w:val="000000"/>
        </w:rPr>
      </w:pPr>
    </w:p>
    <w:p w14:paraId="40E03B51" w14:textId="77777777" w:rsidR="00EA091D" w:rsidRDefault="00EA091D" w:rsidP="00EA091D">
      <w:pPr>
        <w:jc w:val="both"/>
        <w:rPr>
          <w:i/>
          <w:color w:val="548DD4" w:themeColor="text2" w:themeTint="99"/>
        </w:rPr>
      </w:pPr>
      <w:r>
        <w:rPr>
          <w:color w:val="548DD4" w:themeColor="text2" w:themeTint="99"/>
        </w:rPr>
        <w:t>[</w:t>
      </w:r>
      <w:r>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 либо указывает на согласие с требованиями Технического задания Заказчика</w:t>
      </w:r>
      <w:r>
        <w:rPr>
          <w:color w:val="548DD4" w:themeColor="text2" w:themeTint="99"/>
        </w:rPr>
        <w:t>]</w:t>
      </w:r>
      <w:r>
        <w:rPr>
          <w:i/>
          <w:color w:val="548DD4" w:themeColor="text2" w:themeTint="99"/>
        </w:rPr>
        <w:t>.</w:t>
      </w:r>
    </w:p>
    <w:p w14:paraId="7550661E" w14:textId="77777777" w:rsidR="00EA091D" w:rsidRDefault="00EA091D" w:rsidP="00EA091D">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14:paraId="1A15D73C" w14:textId="77777777" w:rsidTr="000951A6">
        <w:tc>
          <w:tcPr>
            <w:tcW w:w="4644" w:type="dxa"/>
          </w:tcPr>
          <w:p w14:paraId="286A88FB" w14:textId="77777777" w:rsidR="00EA091D" w:rsidRDefault="00EA091D" w:rsidP="000951A6">
            <w:pPr>
              <w:tabs>
                <w:tab w:val="left" w:pos="34"/>
              </w:tabs>
              <w:jc w:val="center"/>
              <w:rPr>
                <w:sz w:val="26"/>
                <w:szCs w:val="26"/>
                <w:vertAlign w:val="superscript"/>
                <w:lang w:eastAsia="en-US"/>
              </w:rPr>
            </w:pPr>
          </w:p>
        </w:tc>
      </w:tr>
      <w:tr w:rsidR="00EA091D" w14:paraId="2D8711F5" w14:textId="77777777" w:rsidTr="000951A6">
        <w:tc>
          <w:tcPr>
            <w:tcW w:w="4644" w:type="dxa"/>
          </w:tcPr>
          <w:p w14:paraId="52EEC84D" w14:textId="77777777" w:rsidR="00EA091D" w:rsidRDefault="00EA091D" w:rsidP="000951A6">
            <w:pPr>
              <w:tabs>
                <w:tab w:val="left" w:pos="4428"/>
              </w:tabs>
              <w:jc w:val="center"/>
              <w:rPr>
                <w:sz w:val="26"/>
                <w:szCs w:val="26"/>
                <w:vertAlign w:val="superscript"/>
                <w:lang w:eastAsia="en-US"/>
              </w:rPr>
            </w:pPr>
          </w:p>
        </w:tc>
      </w:tr>
    </w:tbl>
    <w:p w14:paraId="31C8B1A1" w14:textId="77777777" w:rsidR="00EA091D" w:rsidRDefault="00EA091D" w:rsidP="00EA091D">
      <w:pPr>
        <w:pBdr>
          <w:bottom w:val="single" w:sz="4" w:space="1" w:color="auto"/>
        </w:pBdr>
        <w:shd w:val="clear" w:color="auto" w:fill="E0E0E0"/>
        <w:ind w:right="21"/>
        <w:jc w:val="center"/>
        <w:rPr>
          <w:b/>
          <w:color w:val="000000"/>
          <w:spacing w:val="36"/>
        </w:rPr>
      </w:pPr>
      <w:r>
        <w:rPr>
          <w:b/>
          <w:color w:val="000000"/>
          <w:spacing w:val="36"/>
        </w:rPr>
        <w:t>конец формы</w:t>
      </w:r>
    </w:p>
    <w:p w14:paraId="7B534E38" w14:textId="77777777" w:rsidR="00EA091D" w:rsidRDefault="00EA091D" w:rsidP="00EA091D">
      <w:pPr>
        <w:widowControl/>
        <w:autoSpaceDE/>
        <w:autoSpaceDN/>
        <w:adjustRightInd/>
        <w:rPr>
          <w:sz w:val="22"/>
          <w:szCs w:val="22"/>
        </w:rPr>
        <w:sectPr w:rsidR="00EA091D">
          <w:pgSz w:w="11906" w:h="16838"/>
          <w:pgMar w:top="1134" w:right="707" w:bottom="1134" w:left="1701" w:header="708" w:footer="708" w:gutter="0"/>
          <w:cols w:space="720"/>
        </w:sectPr>
      </w:pPr>
    </w:p>
    <w:p w14:paraId="45ECA74A" w14:textId="77777777" w:rsidR="00EA091D" w:rsidRDefault="00EA091D" w:rsidP="001920D7">
      <w:pPr>
        <w:numPr>
          <w:ilvl w:val="2"/>
          <w:numId w:val="58"/>
        </w:numPr>
        <w:spacing w:before="60" w:after="60"/>
        <w:ind w:left="709"/>
        <w:jc w:val="both"/>
        <w:outlineLvl w:val="1"/>
        <w:rPr>
          <w:b/>
        </w:rPr>
      </w:pPr>
      <w:bookmarkStart w:id="435" w:name="_Toc73367861"/>
      <w:r>
        <w:rPr>
          <w:b/>
        </w:rPr>
        <w:lastRenderedPageBreak/>
        <w:t>Инструкции по заполнению</w:t>
      </w:r>
      <w:bookmarkEnd w:id="435"/>
    </w:p>
    <w:p w14:paraId="22DA9FEC" w14:textId="77777777" w:rsidR="00EA091D" w:rsidRDefault="00EA091D" w:rsidP="00EA091D">
      <w:pPr>
        <w:spacing w:before="60" w:after="60"/>
        <w:jc w:val="both"/>
      </w:pPr>
      <w:r>
        <w:t>10.2.5.1. Участник закупки приводит номер и дату письма о подаче оферты, приложением к которому является данное техническое предложение.</w:t>
      </w:r>
    </w:p>
    <w:p w14:paraId="3835D2A3" w14:textId="77777777" w:rsidR="00EA091D" w:rsidRDefault="00EA091D" w:rsidP="00EA091D">
      <w:pPr>
        <w:jc w:val="both"/>
      </w:pPr>
      <w:r>
        <w:t xml:space="preserve">10.2.5.2 </w:t>
      </w:r>
      <w:r>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3DE9002" w14:textId="77777777" w:rsidR="00EA091D" w:rsidRDefault="00EA091D" w:rsidP="00EA091D">
      <w:pPr>
        <w:spacing w:before="60" w:after="60"/>
        <w:jc w:val="both"/>
      </w:pPr>
      <w:r>
        <w:t>10.2.5.3 Техническое предложение заполняется отдельно по каждому из лотов с указанием номера и названия лота.</w:t>
      </w:r>
    </w:p>
    <w:p w14:paraId="0C475992" w14:textId="77777777" w:rsidR="00EA091D" w:rsidRDefault="00EA091D" w:rsidP="00EA091D">
      <w:pPr>
        <w:spacing w:before="60" w:after="60"/>
        <w:jc w:val="both"/>
      </w:pPr>
      <w:r>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843FC66" w14:textId="77777777" w:rsidR="00EA091D" w:rsidRDefault="00EA091D" w:rsidP="00EA091D">
      <w:pPr>
        <w:spacing w:before="60" w:after="60"/>
        <w:jc w:val="both"/>
      </w:pPr>
      <w:r>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53369E09" w14:textId="77777777" w:rsidR="00EA091D" w:rsidRDefault="00EA091D" w:rsidP="00EA091D">
      <w:pPr>
        <w:widowControl/>
        <w:autoSpaceDE/>
        <w:adjustRightInd/>
        <w:spacing w:after="200" w:line="276" w:lineRule="auto"/>
        <w:ind w:left="993" w:hanging="993"/>
      </w:pPr>
      <w:r>
        <w:br w:type="page"/>
      </w:r>
    </w:p>
    <w:p w14:paraId="715995F5" w14:textId="77777777" w:rsidR="00EA091D" w:rsidRPr="00E527FA" w:rsidRDefault="00EA091D" w:rsidP="001920D7">
      <w:pPr>
        <w:pStyle w:val="af8"/>
        <w:numPr>
          <w:ilvl w:val="1"/>
          <w:numId w:val="42"/>
        </w:numPr>
        <w:jc w:val="both"/>
        <w:rPr>
          <w:i/>
          <w:color w:val="548DD4" w:themeColor="text2" w:themeTint="99"/>
          <w:shd w:val="clear" w:color="auto" w:fill="FFFF99"/>
        </w:rPr>
      </w:pPr>
      <w:r w:rsidRPr="00C64A91">
        <w:rPr>
          <w:b/>
        </w:rPr>
        <w:lastRenderedPageBreak/>
        <w:t>Спецификация (Техническая часть)</w:t>
      </w:r>
      <w:r>
        <w:rPr>
          <w:b/>
        </w:rPr>
        <w:t xml:space="preserve"> </w:t>
      </w:r>
    </w:p>
    <w:p w14:paraId="14DADE47" w14:textId="77777777" w:rsidR="00EA091D" w:rsidRDefault="00EA091D" w:rsidP="00EA091D">
      <w:pPr>
        <w:pStyle w:val="af8"/>
        <w:ind w:left="840"/>
        <w:jc w:val="both"/>
        <w:rPr>
          <w:i/>
          <w:color w:val="548DD4" w:themeColor="text2" w:themeTint="99"/>
          <w:shd w:val="clear" w:color="auto" w:fill="FFFF99"/>
        </w:rPr>
      </w:pPr>
      <w:r>
        <w:rPr>
          <w:color w:val="548DD4" w:themeColor="text2" w:themeTint="99"/>
        </w:rPr>
        <w:t>[</w:t>
      </w:r>
      <w:r>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Pr>
          <w:color w:val="548DD4" w:themeColor="text2" w:themeTint="99"/>
          <w:szCs w:val="28"/>
        </w:rPr>
        <w:t>]</w:t>
      </w:r>
    </w:p>
    <w:p w14:paraId="2B8E1074" w14:textId="77777777" w:rsidR="00EA091D" w:rsidRDefault="00EA091D" w:rsidP="00EA091D">
      <w:pPr>
        <w:pStyle w:val="af8"/>
        <w:ind w:left="840"/>
        <w:rPr>
          <w:i/>
          <w:vanish/>
          <w:color w:val="548DD4" w:themeColor="text2" w:themeTint="99"/>
          <w:shd w:val="clear" w:color="auto" w:fill="FFFF99"/>
        </w:rPr>
      </w:pPr>
    </w:p>
    <w:p w14:paraId="0419F0A3" w14:textId="77777777" w:rsidR="00EA091D" w:rsidRDefault="00EA091D" w:rsidP="00EA091D">
      <w:pPr>
        <w:pStyle w:val="af8"/>
        <w:ind w:left="840"/>
        <w:rPr>
          <w:i/>
          <w:color w:val="548DD4" w:themeColor="text2" w:themeTint="99"/>
          <w:shd w:val="clear" w:color="auto" w:fill="FFFF99"/>
        </w:rPr>
      </w:pPr>
    </w:p>
    <w:p w14:paraId="72313D0E" w14:textId="77777777" w:rsidR="00EA091D" w:rsidRDefault="00EA091D" w:rsidP="001920D7">
      <w:pPr>
        <w:pStyle w:val="af8"/>
        <w:numPr>
          <w:ilvl w:val="2"/>
          <w:numId w:val="22"/>
        </w:numPr>
      </w:pPr>
      <w:r>
        <w:t>Спецификация (Техническая часть).</w:t>
      </w:r>
    </w:p>
    <w:p w14:paraId="660049DB" w14:textId="77777777" w:rsidR="00EA091D" w:rsidRDefault="00EA091D" w:rsidP="00EA091D">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341E357E" w14:textId="77777777" w:rsidR="00EA091D" w:rsidRDefault="00EA091D" w:rsidP="00EA091D">
      <w:pPr>
        <w:rPr>
          <w:color w:val="000000"/>
          <w:spacing w:val="36"/>
        </w:rPr>
      </w:pPr>
    </w:p>
    <w:p w14:paraId="6D009CBF" w14:textId="77777777" w:rsidR="00CF71BA" w:rsidRDefault="00CF71BA" w:rsidP="00EA091D">
      <w:pPr>
        <w:rPr>
          <w:color w:val="000000"/>
          <w:spacing w:val="36"/>
        </w:rPr>
      </w:pPr>
      <w:r>
        <w:rPr>
          <w:color w:val="000000"/>
          <w:spacing w:val="36"/>
        </w:rPr>
        <w:object w:dxaOrig="1531" w:dyaOrig="990" w14:anchorId="0F01C4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36" o:title=""/>
          </v:shape>
          <o:OLEObject Type="Embed" ProgID="Excel.Sheet.12" ShapeID="_x0000_i1025" DrawAspect="Icon" ObjectID="_1728884466" r:id="rId37"/>
        </w:object>
      </w:r>
    </w:p>
    <w:p w14:paraId="4B8A4598" w14:textId="77777777" w:rsidR="00CF71BA" w:rsidRDefault="00CF71BA" w:rsidP="00EA091D">
      <w:pPr>
        <w:rPr>
          <w:color w:val="000000"/>
          <w:spacing w:val="36"/>
        </w:rPr>
      </w:pPr>
    </w:p>
    <w:p w14:paraId="129CBBF4" w14:textId="77777777" w:rsidR="00CF71BA" w:rsidRDefault="00CF71BA" w:rsidP="00EA091D">
      <w:pPr>
        <w:rPr>
          <w:color w:val="000000"/>
          <w:spacing w:val="36"/>
        </w:rPr>
      </w:pPr>
    </w:p>
    <w:p w14:paraId="05F701F0" w14:textId="77777777" w:rsidR="00EA091D" w:rsidRDefault="00EA091D" w:rsidP="00EA091D">
      <w:pPr>
        <w:pBdr>
          <w:bottom w:val="single" w:sz="4" w:space="2" w:color="auto"/>
        </w:pBdr>
        <w:shd w:val="clear" w:color="auto" w:fill="E0E0E0"/>
        <w:ind w:right="21"/>
        <w:jc w:val="center"/>
        <w:rPr>
          <w:b/>
          <w:color w:val="000000"/>
          <w:spacing w:val="36"/>
        </w:rPr>
      </w:pPr>
      <w:r>
        <w:rPr>
          <w:b/>
          <w:color w:val="000000"/>
          <w:spacing w:val="36"/>
        </w:rPr>
        <w:t>конец форм</w:t>
      </w:r>
    </w:p>
    <w:p w14:paraId="7011FB86" w14:textId="77777777" w:rsidR="00EA091D" w:rsidRDefault="00EA091D" w:rsidP="00EA091D">
      <w:pPr>
        <w:widowControl/>
        <w:autoSpaceDE/>
        <w:autoSpaceDN/>
        <w:adjustRightInd/>
        <w:rPr>
          <w:b/>
          <w:color w:val="000000"/>
          <w:spacing w:val="36"/>
        </w:rPr>
        <w:sectPr w:rsidR="00EA091D">
          <w:pgSz w:w="11906" w:h="16838"/>
          <w:pgMar w:top="1134" w:right="707" w:bottom="1134" w:left="1701" w:header="708" w:footer="708" w:gutter="0"/>
          <w:cols w:space="720"/>
        </w:sectPr>
      </w:pPr>
    </w:p>
    <w:p w14:paraId="7CEB2B61" w14:textId="77777777" w:rsidR="00EA091D" w:rsidRDefault="00EA091D" w:rsidP="00EA091D">
      <w:pPr>
        <w:jc w:val="both"/>
      </w:pPr>
      <w:r>
        <w:rPr>
          <w:b/>
        </w:rPr>
        <w:lastRenderedPageBreak/>
        <w:t>10.4. Спецификация (Коммерческое предложение на поставку товаров) (форма 3)</w:t>
      </w:r>
    </w:p>
    <w:p w14:paraId="64EC1110" w14:textId="77777777" w:rsidR="00EA091D" w:rsidRDefault="00EA091D" w:rsidP="00EA091D">
      <w:pPr>
        <w:jc w:val="both"/>
      </w:pPr>
      <w:r>
        <w:t>Спецификация (Коммерческое предложение на поставку товаров)</w:t>
      </w:r>
    </w:p>
    <w:p w14:paraId="4F577126" w14:textId="77777777" w:rsidR="00EA091D" w:rsidRDefault="00EA091D" w:rsidP="00EA091D">
      <w:pPr>
        <w:jc w:val="both"/>
      </w:pPr>
      <w:r>
        <w:rPr>
          <w:i/>
          <w:color w:val="0070C0"/>
          <w:sz w:val="26"/>
          <w:szCs w:val="26"/>
        </w:rPr>
        <w:t>[</w:t>
      </w:r>
      <w:r>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Pr>
          <w:i/>
          <w:color w:val="0070C0"/>
          <w:sz w:val="26"/>
          <w:szCs w:val="26"/>
        </w:rPr>
        <w:t>]</w:t>
      </w:r>
    </w:p>
    <w:p w14:paraId="689C8C94" w14:textId="77777777" w:rsidR="00EA091D" w:rsidRDefault="00EA091D" w:rsidP="00EA091D">
      <w:pPr>
        <w:rPr>
          <w:sz w:val="26"/>
          <w:szCs w:val="26"/>
          <w:vertAlign w:val="superscript"/>
        </w:rPr>
      </w:pPr>
    </w:p>
    <w:p w14:paraId="58C9F86F" w14:textId="77777777" w:rsidR="00EA091D" w:rsidRDefault="00EA091D" w:rsidP="00EA091D">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574C9F07" w14:textId="77777777" w:rsidR="00EA091D" w:rsidRDefault="00CF71BA" w:rsidP="00EA091D">
      <w:pPr>
        <w:rPr>
          <w:color w:val="000000"/>
          <w:spacing w:val="36"/>
        </w:rPr>
      </w:pPr>
      <w:r>
        <w:rPr>
          <w:color w:val="000000"/>
          <w:spacing w:val="36"/>
        </w:rPr>
        <w:object w:dxaOrig="1531" w:dyaOrig="990" w14:anchorId="51E030C5">
          <v:shape id="_x0000_i1026" type="#_x0000_t75" style="width:76.5pt;height:49.5pt" o:ole="">
            <v:imagedata r:id="rId38" o:title=""/>
          </v:shape>
          <o:OLEObject Type="Embed" ProgID="Excel.Sheet.12" ShapeID="_x0000_i1026" DrawAspect="Icon" ObjectID="_1728884467" r:id="rId39"/>
        </w:object>
      </w:r>
    </w:p>
    <w:p w14:paraId="317DAE2E" w14:textId="77777777" w:rsidR="00EA091D" w:rsidRDefault="00EA091D" w:rsidP="00EA091D">
      <w:pPr>
        <w:pBdr>
          <w:bottom w:val="single" w:sz="4" w:space="2" w:color="auto"/>
        </w:pBdr>
        <w:shd w:val="clear" w:color="auto" w:fill="E0E0E0"/>
        <w:ind w:right="21"/>
        <w:jc w:val="center"/>
        <w:rPr>
          <w:b/>
          <w:color w:val="000000"/>
          <w:spacing w:val="36"/>
        </w:rPr>
      </w:pPr>
      <w:r>
        <w:rPr>
          <w:b/>
          <w:color w:val="000000"/>
          <w:spacing w:val="36"/>
        </w:rPr>
        <w:t>конец формы</w:t>
      </w:r>
    </w:p>
    <w:p w14:paraId="3D8FDDFF" w14:textId="77777777" w:rsidR="00EA091D" w:rsidRDefault="00EA091D" w:rsidP="00EA091D">
      <w:pPr>
        <w:widowControl/>
        <w:autoSpaceDE/>
        <w:autoSpaceDN/>
        <w:adjustRightInd/>
        <w:rPr>
          <w:b/>
          <w:color w:val="000000"/>
          <w:spacing w:val="36"/>
        </w:rPr>
        <w:sectPr w:rsidR="00EA091D">
          <w:pgSz w:w="11906" w:h="16838"/>
          <w:pgMar w:top="1134" w:right="707" w:bottom="1134" w:left="1701" w:header="708" w:footer="708" w:gutter="0"/>
          <w:cols w:space="720"/>
        </w:sectPr>
      </w:pPr>
    </w:p>
    <w:p w14:paraId="53445DD2" w14:textId="77777777" w:rsidR="00EA091D" w:rsidRDefault="00EA091D" w:rsidP="001920D7">
      <w:pPr>
        <w:pStyle w:val="af8"/>
        <w:numPr>
          <w:ilvl w:val="2"/>
          <w:numId w:val="43"/>
        </w:numPr>
        <w:jc w:val="both"/>
        <w:rPr>
          <w:b/>
        </w:rPr>
      </w:pPr>
      <w:r>
        <w:rPr>
          <w:b/>
        </w:rPr>
        <w:lastRenderedPageBreak/>
        <w:t>Инструкции по заполнению</w:t>
      </w:r>
    </w:p>
    <w:p w14:paraId="00D0277F" w14:textId="77777777" w:rsidR="00EA091D" w:rsidRDefault="00EA091D" w:rsidP="001920D7">
      <w:pPr>
        <w:pStyle w:val="af8"/>
        <w:numPr>
          <w:ilvl w:val="3"/>
          <w:numId w:val="43"/>
        </w:numPr>
        <w:ind w:left="993" w:hanging="993"/>
        <w:jc w:val="both"/>
        <w:rPr>
          <w:b/>
        </w:rPr>
      </w:pPr>
      <w:r>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C87DD52" w14:textId="77777777" w:rsidR="00EA091D" w:rsidRDefault="00EA091D" w:rsidP="001920D7">
      <w:pPr>
        <w:pStyle w:val="af8"/>
        <w:numPr>
          <w:ilvl w:val="3"/>
          <w:numId w:val="43"/>
        </w:numPr>
        <w:ind w:left="993" w:hanging="993"/>
        <w:jc w:val="both"/>
        <w:rPr>
          <w:b/>
        </w:rPr>
      </w:pPr>
      <w:r>
        <w:t>Дополнительные требования к заполнению приведены в Инструкции по заполнению шаблона.</w:t>
      </w:r>
      <w:r>
        <w:br w:type="page"/>
      </w:r>
    </w:p>
    <w:p w14:paraId="134276BF" w14:textId="42F3CA6A" w:rsidR="00EA091D" w:rsidRPr="000951A6" w:rsidRDefault="00EA091D" w:rsidP="000951A6">
      <w:pPr>
        <w:pStyle w:val="af8"/>
        <w:numPr>
          <w:ilvl w:val="1"/>
          <w:numId w:val="43"/>
        </w:numPr>
        <w:spacing w:before="120" w:after="60"/>
        <w:outlineLvl w:val="0"/>
        <w:rPr>
          <w:b/>
        </w:rPr>
      </w:pPr>
      <w:bookmarkStart w:id="436" w:name="_Toc73367862"/>
      <w:r w:rsidRPr="000951A6">
        <w:rPr>
          <w:b/>
        </w:rPr>
        <w:lastRenderedPageBreak/>
        <w:t>Сводная таблица стоимости работ/услуг (форма 4)</w:t>
      </w:r>
      <w:bookmarkEnd w:id="436"/>
    </w:p>
    <w:p w14:paraId="77D24829" w14:textId="77777777" w:rsidR="00EA091D" w:rsidRDefault="00EA091D" w:rsidP="00EA091D">
      <w:pPr>
        <w:spacing w:before="60" w:after="60"/>
        <w:jc w:val="both"/>
        <w:outlineLvl w:val="1"/>
      </w:pPr>
      <w:bookmarkStart w:id="437" w:name="_Toc73367863"/>
      <w:r>
        <w:t>10.5.1 Форма сводной таблицы стоимости работ/услуг</w:t>
      </w:r>
      <w:bookmarkEnd w:id="437"/>
    </w:p>
    <w:p w14:paraId="592757BC" w14:textId="77777777" w:rsidR="00EA091D" w:rsidRDefault="00EA091D" w:rsidP="00EA091D">
      <w:pPr>
        <w:spacing w:before="60" w:after="60"/>
        <w:jc w:val="both"/>
        <w:outlineLvl w:val="1"/>
      </w:pPr>
      <w:bookmarkStart w:id="438" w:name="_Toc73367864"/>
      <w:r>
        <w:rPr>
          <w:color w:val="548DD4" w:themeColor="text2" w:themeTint="99"/>
        </w:rPr>
        <w:t>[</w:t>
      </w:r>
      <w:r>
        <w:rPr>
          <w:i/>
          <w:color w:val="548DD4" w:themeColor="text2" w:themeTint="99"/>
        </w:rPr>
        <w:t>заполняется отдельно по каждому из лотов с указанием номера и названия лота, в формате XML</w:t>
      </w:r>
      <w:r>
        <w:rPr>
          <w:color w:val="548DD4" w:themeColor="text2" w:themeTint="99"/>
          <w:szCs w:val="28"/>
        </w:rPr>
        <w:t>]</w:t>
      </w:r>
      <w:bookmarkEnd w:id="438"/>
    </w:p>
    <w:p w14:paraId="555DB777" w14:textId="77777777" w:rsidR="00EA091D" w:rsidRDefault="00EA091D" w:rsidP="00EA091D">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075426DA" w14:textId="77777777" w:rsidR="00EA091D" w:rsidRDefault="00EA091D" w:rsidP="00EA091D">
      <w:pPr>
        <w:rPr>
          <w:color w:val="000000"/>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42632BC6" w14:textId="77777777" w:rsidR="00EA091D" w:rsidRDefault="00A3546E" w:rsidP="00EA091D">
      <w:pPr>
        <w:spacing w:before="240" w:after="120"/>
        <w:jc w:val="center"/>
        <w:rPr>
          <w:b/>
        </w:rPr>
      </w:pPr>
      <w:r>
        <w:rPr>
          <w:noProof/>
          <w:color w:val="000000"/>
          <w:sz w:val="22"/>
          <w:szCs w:val="22"/>
        </w:rPr>
        <w:object w:dxaOrig="2069" w:dyaOrig="1320" w14:anchorId="05120E00">
          <v:shape id="_x0000_i1027" type="#_x0000_t75" alt="" style="width:100.5pt;height:65.25pt;mso-width-percent:0;mso-height-percent:0;mso-width-percent:0;mso-height-percent:0" o:ole="">
            <v:imagedata r:id="rId40" o:title=""/>
          </v:shape>
          <o:OLEObject Type="Embed" ProgID="Package" ShapeID="_x0000_i1027" DrawAspect="Icon" ObjectID="_1728884468" r:id="rId41"/>
        </w:object>
      </w:r>
    </w:p>
    <w:p w14:paraId="719315B5" w14:textId="77777777" w:rsidR="00EA091D" w:rsidRDefault="00EA091D" w:rsidP="00EA091D">
      <w:pPr>
        <w:pBdr>
          <w:bottom w:val="single" w:sz="4" w:space="2" w:color="auto"/>
        </w:pBdr>
        <w:shd w:val="clear" w:color="auto" w:fill="E0E0E0"/>
        <w:ind w:right="21"/>
        <w:jc w:val="center"/>
        <w:rPr>
          <w:b/>
          <w:color w:val="000000"/>
          <w:spacing w:val="36"/>
        </w:rPr>
      </w:pPr>
      <w:r>
        <w:rPr>
          <w:b/>
          <w:color w:val="000000"/>
          <w:spacing w:val="36"/>
        </w:rPr>
        <w:t>конец формы</w:t>
      </w:r>
    </w:p>
    <w:p w14:paraId="32B4A53C" w14:textId="77777777" w:rsidR="00EA091D" w:rsidRDefault="00EA091D" w:rsidP="00EA091D">
      <w:pPr>
        <w:widowControl/>
        <w:autoSpaceDE/>
        <w:autoSpaceDN/>
        <w:adjustRightInd/>
        <w:rPr>
          <w:b/>
          <w:color w:val="000000"/>
          <w:spacing w:val="36"/>
        </w:rPr>
        <w:sectPr w:rsidR="00EA091D">
          <w:pgSz w:w="11906" w:h="16838"/>
          <w:pgMar w:top="1134" w:right="707" w:bottom="1134" w:left="1701" w:header="708" w:footer="708" w:gutter="0"/>
          <w:cols w:space="720"/>
        </w:sectPr>
      </w:pPr>
    </w:p>
    <w:p w14:paraId="5733B89A" w14:textId="77777777" w:rsidR="00EA091D" w:rsidRDefault="00EA091D" w:rsidP="00EA091D">
      <w:pPr>
        <w:spacing w:before="60" w:after="60"/>
        <w:jc w:val="both"/>
        <w:outlineLvl w:val="1"/>
        <w:rPr>
          <w:b/>
        </w:rPr>
      </w:pPr>
      <w:bookmarkStart w:id="439" w:name="_Toc73367865"/>
      <w:r>
        <w:rPr>
          <w:b/>
        </w:rPr>
        <w:lastRenderedPageBreak/>
        <w:t>Инструкции по заполнению</w:t>
      </w:r>
      <w:bookmarkEnd w:id="439"/>
    </w:p>
    <w:p w14:paraId="763DC28F" w14:textId="77777777" w:rsidR="00EA091D" w:rsidRDefault="00EA091D" w:rsidP="00EA091D">
      <w:pPr>
        <w:widowControl/>
        <w:autoSpaceDE/>
        <w:adjustRightInd/>
        <w:jc w:val="both"/>
      </w:pPr>
      <w:r>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A5DE741" w14:textId="77777777" w:rsidR="00EA091D" w:rsidRDefault="00EA091D" w:rsidP="00EA091D">
      <w:pPr>
        <w:widowControl/>
        <w:autoSpaceDE/>
        <w:adjustRightInd/>
        <w:jc w:val="both"/>
      </w:pPr>
      <w:r>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F7D7378" w14:textId="77777777" w:rsidR="00EA091D" w:rsidRDefault="00EA091D" w:rsidP="00EA091D">
      <w:pPr>
        <w:jc w:val="both"/>
      </w:pPr>
      <w:r>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AC387AD" w14:textId="77777777" w:rsidR="00EA091D" w:rsidRDefault="00EA091D" w:rsidP="00EA091D">
      <w:pPr>
        <w:widowControl/>
        <w:tabs>
          <w:tab w:val="left" w:pos="1418"/>
        </w:tabs>
        <w:autoSpaceDE/>
        <w:adjustRightInd/>
        <w:jc w:val="both"/>
      </w:pPr>
      <w:r>
        <w:t>10.5.1.4 Участник закупки указывает дату, на которую он рассчитывал Сводную таблицу стоимости работ/услуг.</w:t>
      </w:r>
    </w:p>
    <w:p w14:paraId="4A38E3D2" w14:textId="77777777" w:rsidR="00EA091D" w:rsidRDefault="00EA091D" w:rsidP="00EA091D">
      <w:pPr>
        <w:widowControl/>
        <w:tabs>
          <w:tab w:val="left" w:pos="1418"/>
        </w:tabs>
        <w:autoSpaceDE/>
        <w:adjustRightInd/>
        <w:jc w:val="both"/>
      </w:pPr>
      <w:r>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388BF51" w14:textId="77777777" w:rsidR="00EA091D" w:rsidRDefault="00EA091D" w:rsidP="00EA091D">
      <w:pPr>
        <w:widowControl/>
        <w:autoSpaceDE/>
        <w:adjustRightInd/>
        <w:jc w:val="both"/>
      </w:pPr>
      <w:r>
        <w:t>10.5.1.6 Сводная таблица стоимости работ/услуг будет служить основой для подготовки приложения к Договору.</w:t>
      </w:r>
    </w:p>
    <w:p w14:paraId="3020399A" w14:textId="77777777" w:rsidR="00EA091D" w:rsidRDefault="00EA091D" w:rsidP="00EA091D">
      <w:pPr>
        <w:widowControl/>
        <w:autoSpaceDE/>
        <w:adjustRightInd/>
        <w:jc w:val="both"/>
      </w:pPr>
      <w:r>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F4EA51B" w14:textId="77777777" w:rsidR="00EA091D" w:rsidRDefault="00EA091D" w:rsidP="00EA091D">
      <w:pPr>
        <w:widowControl/>
        <w:autoSpaceDE/>
        <w:adjustRightInd/>
        <w:spacing w:after="200" w:line="276" w:lineRule="auto"/>
      </w:pPr>
      <w:r>
        <w:br w:type="page"/>
      </w:r>
    </w:p>
    <w:p w14:paraId="6720E6AE" w14:textId="77777777" w:rsidR="00EA091D" w:rsidRDefault="00EA091D" w:rsidP="00EA091D">
      <w:pPr>
        <w:widowControl/>
        <w:autoSpaceDE/>
        <w:autoSpaceDN/>
        <w:adjustRightInd/>
        <w:rPr>
          <w:b/>
        </w:rPr>
        <w:sectPr w:rsidR="00EA091D">
          <w:pgSz w:w="16838" w:h="11906" w:orient="landscape"/>
          <w:pgMar w:top="1701" w:right="1134" w:bottom="851" w:left="1134" w:header="709" w:footer="709" w:gutter="0"/>
          <w:cols w:space="720"/>
        </w:sectPr>
      </w:pPr>
    </w:p>
    <w:p w14:paraId="743E944C" w14:textId="77777777" w:rsidR="00EA091D" w:rsidRDefault="00EA091D" w:rsidP="00EA091D">
      <w:pPr>
        <w:spacing w:before="120" w:after="60"/>
        <w:outlineLvl w:val="0"/>
      </w:pPr>
    </w:p>
    <w:p w14:paraId="43B84440" w14:textId="52186964" w:rsidR="00EA091D" w:rsidRPr="000951A6" w:rsidRDefault="00EA091D" w:rsidP="000951A6">
      <w:pPr>
        <w:pStyle w:val="af8"/>
        <w:numPr>
          <w:ilvl w:val="1"/>
          <w:numId w:val="43"/>
        </w:numPr>
        <w:spacing w:before="120" w:after="60"/>
        <w:outlineLvl w:val="0"/>
        <w:rPr>
          <w:b/>
        </w:rPr>
      </w:pPr>
      <w:bookmarkStart w:id="440" w:name="_Toc73367868"/>
      <w:r w:rsidRPr="000951A6">
        <w:rPr>
          <w:b/>
        </w:rPr>
        <w:t>Календарный план работ/услуг (форма </w:t>
      </w:r>
      <w:r w:rsidR="000951A6" w:rsidRPr="000951A6">
        <w:rPr>
          <w:b/>
        </w:rPr>
        <w:t>5</w:t>
      </w:r>
      <w:r w:rsidRPr="000951A6">
        <w:rPr>
          <w:b/>
        </w:rPr>
        <w:t>)</w:t>
      </w:r>
      <w:bookmarkEnd w:id="440"/>
    </w:p>
    <w:p w14:paraId="0F1F1103" w14:textId="5B43F310" w:rsidR="00EA091D" w:rsidRDefault="00EA091D" w:rsidP="00EA091D">
      <w:pPr>
        <w:spacing w:before="60" w:after="60"/>
        <w:jc w:val="both"/>
        <w:outlineLvl w:val="1"/>
      </w:pPr>
      <w:bookmarkStart w:id="441" w:name="_Toc73367869"/>
      <w:r>
        <w:t>10.</w:t>
      </w:r>
      <w:r w:rsidR="000951A6">
        <w:t>6</w:t>
      </w:r>
      <w:r>
        <w:t>.1 Форма календарного плана работ/услуг</w:t>
      </w:r>
      <w:bookmarkEnd w:id="441"/>
    </w:p>
    <w:p w14:paraId="35DC57B0" w14:textId="77777777" w:rsidR="00EA091D" w:rsidRPr="008E61DE" w:rsidRDefault="00EA091D" w:rsidP="00EA091D">
      <w:pPr>
        <w:jc w:val="center"/>
        <w:rPr>
          <w:b/>
          <w:color w:val="FF0000"/>
        </w:rPr>
      </w:pPr>
      <w:r w:rsidRPr="008E61DE">
        <w:rPr>
          <w:b/>
          <w:color w:val="FF0000"/>
        </w:rPr>
        <w:t>Предложение не должно содержать сведений об участнике закупки</w:t>
      </w:r>
    </w:p>
    <w:p w14:paraId="611CCC3C" w14:textId="77777777" w:rsidR="00EA091D" w:rsidRDefault="00EA091D" w:rsidP="00EA091D">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28D3F6B6" w14:textId="77777777" w:rsidR="00EA091D" w:rsidRDefault="00EA091D" w:rsidP="00EA091D">
      <w:pPr>
        <w:rPr>
          <w:color w:val="000000"/>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66AC6095" w14:textId="77777777" w:rsidR="00EA091D" w:rsidRDefault="00EA091D" w:rsidP="00EA091D">
      <w:pPr>
        <w:spacing w:before="240" w:after="120"/>
        <w:jc w:val="center"/>
        <w:rPr>
          <w:b/>
        </w:rPr>
      </w:pPr>
      <w:r>
        <w:rPr>
          <w:b/>
        </w:rPr>
        <w:t xml:space="preserve">Календарный план </w:t>
      </w:r>
    </w:p>
    <w:p w14:paraId="7E02245E" w14:textId="77777777" w:rsidR="00EA091D" w:rsidRDefault="00EA091D" w:rsidP="00EA091D">
      <w:pPr>
        <w:spacing w:after="120"/>
        <w:jc w:val="both"/>
      </w:pPr>
      <w:r>
        <w:t>Номер и наименование лота: ___________________________</w:t>
      </w:r>
    </w:p>
    <w:p w14:paraId="333A2E19" w14:textId="77777777" w:rsidR="00EA091D" w:rsidRDefault="00EA091D" w:rsidP="00EA091D">
      <w:pPr>
        <w:spacing w:after="120"/>
        <w:jc w:val="both"/>
      </w:pPr>
      <w:r>
        <w:t>Начало: «___» ____________ 20__ г.</w:t>
      </w:r>
    </w:p>
    <w:p w14:paraId="5A0749F9" w14:textId="77777777" w:rsidR="00EA091D" w:rsidRDefault="00EA091D" w:rsidP="00EA091D">
      <w:pPr>
        <w:spacing w:after="120"/>
        <w:jc w:val="both"/>
      </w:pPr>
      <w:r>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A091D" w14:paraId="7A25D567" w14:textId="77777777" w:rsidTr="000951A6">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ADCDF1" w14:textId="77777777" w:rsidR="00EA091D" w:rsidRDefault="00EA091D" w:rsidP="000951A6">
            <w:pPr>
              <w:widowControl/>
              <w:spacing w:before="60" w:after="60"/>
              <w:ind w:left="-142" w:right="-108"/>
              <w:jc w:val="center"/>
              <w:rPr>
                <w:sz w:val="22"/>
                <w:szCs w:val="22"/>
                <w:lang w:eastAsia="en-US"/>
              </w:rPr>
            </w:pPr>
            <w:r>
              <w:rPr>
                <w:sz w:val="22"/>
                <w:szCs w:val="22"/>
                <w:lang w:eastAsia="en-US"/>
              </w:rPr>
              <w:t>№</w:t>
            </w:r>
          </w:p>
          <w:p w14:paraId="7AC27362" w14:textId="77777777" w:rsidR="00EA091D" w:rsidRDefault="00EA091D" w:rsidP="000951A6">
            <w:pPr>
              <w:widowControl/>
              <w:spacing w:before="60" w:after="60"/>
              <w:ind w:left="-142" w:right="-108"/>
              <w:jc w:val="center"/>
              <w:rPr>
                <w:sz w:val="22"/>
                <w:szCs w:val="22"/>
                <w:lang w:eastAsia="en-US"/>
              </w:rPr>
            </w:pPr>
            <w:r>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D178D5" w14:textId="77777777" w:rsidR="00EA091D" w:rsidRDefault="00EA091D" w:rsidP="000951A6">
            <w:pPr>
              <w:widowControl/>
              <w:spacing w:before="60" w:after="60"/>
              <w:ind w:left="-142" w:right="-108"/>
              <w:jc w:val="center"/>
              <w:rPr>
                <w:sz w:val="22"/>
                <w:szCs w:val="22"/>
                <w:lang w:eastAsia="en-US"/>
              </w:rPr>
            </w:pPr>
            <w:r>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152B2A" w14:textId="77777777" w:rsidR="00EA091D" w:rsidRDefault="00EA091D" w:rsidP="000951A6">
            <w:pPr>
              <w:widowControl/>
              <w:spacing w:before="60" w:after="60"/>
              <w:jc w:val="center"/>
              <w:rPr>
                <w:sz w:val="22"/>
                <w:szCs w:val="22"/>
                <w:lang w:eastAsia="en-US"/>
              </w:rPr>
            </w:pPr>
            <w:r>
              <w:rPr>
                <w:sz w:val="22"/>
                <w:szCs w:val="22"/>
                <w:lang w:eastAsia="en-US"/>
              </w:rPr>
              <w:t>График выполнения, в неделях с момента подписания Договора</w:t>
            </w:r>
          </w:p>
        </w:tc>
      </w:tr>
      <w:tr w:rsidR="00EA091D" w14:paraId="7A01E16C" w14:textId="77777777" w:rsidTr="000951A6">
        <w:tc>
          <w:tcPr>
            <w:tcW w:w="534" w:type="dxa"/>
            <w:vMerge/>
            <w:tcBorders>
              <w:top w:val="single" w:sz="4" w:space="0" w:color="auto"/>
              <w:left w:val="single" w:sz="4" w:space="0" w:color="auto"/>
              <w:bottom w:val="single" w:sz="4" w:space="0" w:color="auto"/>
              <w:right w:val="single" w:sz="4" w:space="0" w:color="auto"/>
            </w:tcBorders>
            <w:vAlign w:val="center"/>
            <w:hideMark/>
          </w:tcPr>
          <w:p w14:paraId="1878C6E2" w14:textId="77777777" w:rsidR="00EA091D" w:rsidRDefault="00EA091D" w:rsidP="000951A6">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C728652" w14:textId="77777777" w:rsidR="00EA091D" w:rsidRDefault="00EA091D" w:rsidP="000951A6">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97D6CD" w14:textId="77777777" w:rsidR="00EA091D" w:rsidRDefault="00EA091D" w:rsidP="000951A6">
            <w:pPr>
              <w:widowControl/>
              <w:ind w:left="-108" w:right="-108"/>
              <w:contextualSpacing/>
              <w:jc w:val="center"/>
              <w:rPr>
                <w:sz w:val="22"/>
                <w:szCs w:val="22"/>
                <w:lang w:eastAsia="en-US"/>
              </w:rPr>
            </w:pPr>
            <w:r>
              <w:rPr>
                <w:sz w:val="22"/>
                <w:szCs w:val="22"/>
                <w:lang w:eastAsia="en-US"/>
              </w:rPr>
              <w:t>1</w:t>
            </w:r>
          </w:p>
          <w:p w14:paraId="5C18363C" w14:textId="77777777" w:rsidR="00EA091D" w:rsidRDefault="00EA091D" w:rsidP="000951A6">
            <w:pPr>
              <w:widowControl/>
              <w:ind w:left="-108" w:right="-108"/>
              <w:contextualSpacing/>
              <w:jc w:val="center"/>
              <w:rPr>
                <w:sz w:val="22"/>
                <w:szCs w:val="22"/>
                <w:lang w:eastAsia="en-US"/>
              </w:rPr>
            </w:pPr>
            <w:r>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E58BBE" w14:textId="77777777" w:rsidR="00EA091D" w:rsidRDefault="00EA091D" w:rsidP="000951A6">
            <w:pPr>
              <w:widowControl/>
              <w:ind w:left="-108" w:right="-108"/>
              <w:contextualSpacing/>
              <w:jc w:val="center"/>
              <w:rPr>
                <w:sz w:val="22"/>
                <w:szCs w:val="22"/>
                <w:lang w:eastAsia="en-US"/>
              </w:rPr>
            </w:pPr>
            <w:r>
              <w:rPr>
                <w:sz w:val="22"/>
                <w:szCs w:val="22"/>
                <w:lang w:eastAsia="en-US"/>
              </w:rPr>
              <w:t>2</w:t>
            </w:r>
          </w:p>
          <w:p w14:paraId="2C2EC533" w14:textId="77777777" w:rsidR="00EA091D" w:rsidRDefault="00EA091D" w:rsidP="000951A6">
            <w:pPr>
              <w:widowControl/>
              <w:ind w:left="-108" w:right="-108"/>
              <w:contextualSpacing/>
              <w:jc w:val="center"/>
              <w:rPr>
                <w:sz w:val="22"/>
                <w:szCs w:val="22"/>
                <w:lang w:eastAsia="en-US"/>
              </w:rPr>
            </w:pPr>
            <w:r>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5012D1" w14:textId="77777777" w:rsidR="00EA091D" w:rsidRDefault="00EA091D" w:rsidP="000951A6">
            <w:pPr>
              <w:widowControl/>
              <w:ind w:left="-108" w:right="-108"/>
              <w:contextualSpacing/>
              <w:jc w:val="center"/>
              <w:rPr>
                <w:sz w:val="22"/>
                <w:szCs w:val="22"/>
                <w:lang w:eastAsia="en-US"/>
              </w:rPr>
            </w:pPr>
            <w:r>
              <w:rPr>
                <w:sz w:val="22"/>
                <w:szCs w:val="22"/>
                <w:lang w:eastAsia="en-US"/>
              </w:rPr>
              <w:t>3</w:t>
            </w:r>
          </w:p>
          <w:p w14:paraId="2FEE94DF" w14:textId="77777777" w:rsidR="00EA091D" w:rsidRDefault="00EA091D" w:rsidP="000951A6">
            <w:pPr>
              <w:widowControl/>
              <w:ind w:left="-108" w:right="-108"/>
              <w:contextualSpacing/>
              <w:jc w:val="center"/>
              <w:rPr>
                <w:sz w:val="22"/>
                <w:szCs w:val="22"/>
                <w:lang w:eastAsia="en-US"/>
              </w:rPr>
            </w:pPr>
            <w:r>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D20AA6" w14:textId="77777777" w:rsidR="00EA091D" w:rsidRDefault="00EA091D" w:rsidP="000951A6">
            <w:pPr>
              <w:widowControl/>
              <w:ind w:left="-108" w:right="-108"/>
              <w:contextualSpacing/>
              <w:jc w:val="center"/>
              <w:rPr>
                <w:sz w:val="22"/>
                <w:szCs w:val="22"/>
                <w:lang w:eastAsia="en-US"/>
              </w:rPr>
            </w:pPr>
            <w:r>
              <w:rPr>
                <w:sz w:val="22"/>
                <w:szCs w:val="22"/>
                <w:lang w:eastAsia="en-US"/>
              </w:rPr>
              <w:t>4</w:t>
            </w:r>
          </w:p>
          <w:p w14:paraId="0AEF61C4" w14:textId="77777777" w:rsidR="00EA091D" w:rsidRDefault="00EA091D" w:rsidP="000951A6">
            <w:pPr>
              <w:widowControl/>
              <w:ind w:left="-108" w:right="-108"/>
              <w:contextualSpacing/>
              <w:jc w:val="center"/>
              <w:rPr>
                <w:sz w:val="22"/>
                <w:szCs w:val="22"/>
                <w:lang w:eastAsia="en-US"/>
              </w:rPr>
            </w:pPr>
            <w:r>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865F91" w14:textId="77777777" w:rsidR="00EA091D" w:rsidRDefault="00EA091D" w:rsidP="000951A6">
            <w:pPr>
              <w:widowControl/>
              <w:ind w:left="-108" w:right="-108"/>
              <w:contextualSpacing/>
              <w:jc w:val="center"/>
              <w:rPr>
                <w:sz w:val="22"/>
                <w:szCs w:val="22"/>
                <w:lang w:eastAsia="en-US"/>
              </w:rPr>
            </w:pPr>
            <w:r>
              <w:rPr>
                <w:sz w:val="22"/>
                <w:szCs w:val="22"/>
                <w:lang w:eastAsia="en-US"/>
              </w:rPr>
              <w:t>5</w:t>
            </w:r>
          </w:p>
          <w:p w14:paraId="6A0CFC77" w14:textId="77777777" w:rsidR="00EA091D" w:rsidRDefault="00EA091D" w:rsidP="000951A6">
            <w:pPr>
              <w:widowControl/>
              <w:ind w:left="-108" w:right="-108"/>
              <w:contextualSpacing/>
              <w:jc w:val="center"/>
              <w:rPr>
                <w:sz w:val="22"/>
                <w:szCs w:val="22"/>
                <w:lang w:eastAsia="en-US"/>
              </w:rPr>
            </w:pPr>
            <w:r>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3E4351" w14:textId="77777777" w:rsidR="00EA091D" w:rsidRDefault="00EA091D" w:rsidP="000951A6">
            <w:pPr>
              <w:widowControl/>
              <w:ind w:left="-108" w:right="-108"/>
              <w:contextualSpacing/>
              <w:jc w:val="center"/>
              <w:rPr>
                <w:sz w:val="22"/>
                <w:szCs w:val="22"/>
                <w:lang w:eastAsia="en-US"/>
              </w:rPr>
            </w:pPr>
            <w:r>
              <w:rPr>
                <w:sz w:val="22"/>
                <w:szCs w:val="22"/>
                <w:lang w:eastAsia="en-US"/>
              </w:rPr>
              <w:t>6</w:t>
            </w:r>
          </w:p>
          <w:p w14:paraId="62A924FC" w14:textId="77777777" w:rsidR="00EA091D" w:rsidRDefault="00EA091D" w:rsidP="000951A6">
            <w:pPr>
              <w:widowControl/>
              <w:ind w:left="-108" w:right="-108"/>
              <w:contextualSpacing/>
              <w:jc w:val="center"/>
              <w:rPr>
                <w:sz w:val="22"/>
                <w:szCs w:val="22"/>
                <w:lang w:eastAsia="en-US"/>
              </w:rPr>
            </w:pPr>
            <w:r>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FCB7FC" w14:textId="77777777" w:rsidR="00EA091D" w:rsidRDefault="00EA091D" w:rsidP="000951A6">
            <w:pPr>
              <w:widowControl/>
              <w:ind w:left="-108" w:right="-108"/>
              <w:contextualSpacing/>
              <w:jc w:val="center"/>
              <w:rPr>
                <w:sz w:val="22"/>
                <w:szCs w:val="22"/>
                <w:lang w:eastAsia="en-US"/>
              </w:rPr>
            </w:pPr>
            <w:r>
              <w:rPr>
                <w:sz w:val="22"/>
                <w:szCs w:val="22"/>
                <w:lang w:eastAsia="en-US"/>
              </w:rPr>
              <w:t>7</w:t>
            </w:r>
          </w:p>
          <w:p w14:paraId="332AE942" w14:textId="77777777" w:rsidR="00EA091D" w:rsidRDefault="00EA091D" w:rsidP="000951A6">
            <w:pPr>
              <w:widowControl/>
              <w:ind w:left="-108" w:right="-108"/>
              <w:contextualSpacing/>
              <w:jc w:val="center"/>
              <w:rPr>
                <w:sz w:val="22"/>
                <w:szCs w:val="22"/>
                <w:lang w:eastAsia="en-US"/>
              </w:rPr>
            </w:pPr>
            <w:r>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4350FC" w14:textId="77777777" w:rsidR="00EA091D" w:rsidRDefault="00EA091D" w:rsidP="000951A6">
            <w:pPr>
              <w:widowControl/>
              <w:ind w:left="-108" w:right="-108"/>
              <w:contextualSpacing/>
              <w:jc w:val="center"/>
              <w:rPr>
                <w:sz w:val="22"/>
                <w:szCs w:val="22"/>
                <w:lang w:eastAsia="en-US"/>
              </w:rPr>
            </w:pPr>
            <w:r>
              <w:rPr>
                <w:sz w:val="22"/>
                <w:szCs w:val="22"/>
                <w:lang w:eastAsia="en-US"/>
              </w:rPr>
              <w:t>8</w:t>
            </w:r>
          </w:p>
          <w:p w14:paraId="01869C62" w14:textId="77777777" w:rsidR="00EA091D" w:rsidRDefault="00EA091D" w:rsidP="000951A6">
            <w:pPr>
              <w:widowControl/>
              <w:ind w:left="-108" w:right="-108"/>
              <w:contextualSpacing/>
              <w:jc w:val="center"/>
              <w:rPr>
                <w:sz w:val="22"/>
                <w:szCs w:val="22"/>
                <w:lang w:eastAsia="en-US"/>
              </w:rPr>
            </w:pPr>
            <w:r>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29FDFF" w14:textId="77777777" w:rsidR="00EA091D" w:rsidRDefault="00EA091D" w:rsidP="000951A6">
            <w:pPr>
              <w:widowControl/>
              <w:spacing w:before="60" w:after="60"/>
              <w:jc w:val="center"/>
              <w:rPr>
                <w:sz w:val="22"/>
                <w:szCs w:val="22"/>
                <w:lang w:eastAsia="en-US"/>
              </w:rPr>
            </w:pPr>
            <w:r>
              <w:rPr>
                <w:sz w:val="22"/>
                <w:szCs w:val="22"/>
                <w:lang w:eastAsia="en-US"/>
              </w:rPr>
              <w:t>и т.д.</w:t>
            </w:r>
          </w:p>
        </w:tc>
      </w:tr>
      <w:tr w:rsidR="00EA091D" w14:paraId="6CEF7929" w14:textId="77777777" w:rsidTr="000951A6">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531E402" w14:textId="77777777" w:rsidR="00EA091D" w:rsidRDefault="00EA091D" w:rsidP="000951A6">
            <w:pPr>
              <w:widowControl/>
              <w:spacing w:before="60" w:after="60"/>
              <w:jc w:val="center"/>
              <w:rPr>
                <w:i/>
                <w:sz w:val="18"/>
                <w:szCs w:val="18"/>
                <w:lang w:eastAsia="en-US"/>
              </w:rPr>
            </w:pPr>
            <w:r>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04F505" w14:textId="77777777" w:rsidR="00EA091D" w:rsidRDefault="00EA091D" w:rsidP="000951A6">
            <w:pPr>
              <w:widowControl/>
              <w:spacing w:before="60" w:after="60"/>
              <w:jc w:val="center"/>
              <w:rPr>
                <w:i/>
                <w:sz w:val="18"/>
                <w:szCs w:val="18"/>
                <w:lang w:eastAsia="en-US"/>
              </w:rPr>
            </w:pPr>
            <w:r>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38A7EC" w14:textId="77777777" w:rsidR="00EA091D" w:rsidRDefault="00EA091D" w:rsidP="000951A6">
            <w:pPr>
              <w:widowControl/>
              <w:ind w:left="-108" w:right="-108"/>
              <w:contextualSpacing/>
              <w:jc w:val="center"/>
              <w:rPr>
                <w:i/>
                <w:sz w:val="18"/>
                <w:szCs w:val="18"/>
                <w:lang w:eastAsia="en-US"/>
              </w:rPr>
            </w:pPr>
            <w:r>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8EB9CF" w14:textId="77777777" w:rsidR="00EA091D" w:rsidRDefault="00EA091D" w:rsidP="000951A6">
            <w:pPr>
              <w:widowControl/>
              <w:ind w:left="-108" w:right="-108"/>
              <w:contextualSpacing/>
              <w:jc w:val="center"/>
              <w:rPr>
                <w:i/>
                <w:sz w:val="18"/>
                <w:szCs w:val="18"/>
                <w:lang w:eastAsia="en-US"/>
              </w:rPr>
            </w:pPr>
            <w:r>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7B396D" w14:textId="77777777" w:rsidR="00EA091D" w:rsidRDefault="00EA091D" w:rsidP="000951A6">
            <w:pPr>
              <w:widowControl/>
              <w:ind w:left="-108" w:right="-108"/>
              <w:contextualSpacing/>
              <w:jc w:val="center"/>
              <w:rPr>
                <w:i/>
                <w:sz w:val="18"/>
                <w:szCs w:val="18"/>
                <w:lang w:eastAsia="en-US"/>
              </w:rPr>
            </w:pPr>
            <w:r>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56F4EC" w14:textId="77777777" w:rsidR="00EA091D" w:rsidRDefault="00EA091D" w:rsidP="000951A6">
            <w:pPr>
              <w:widowControl/>
              <w:ind w:left="-108" w:right="-108"/>
              <w:contextualSpacing/>
              <w:jc w:val="center"/>
              <w:rPr>
                <w:i/>
                <w:sz w:val="18"/>
                <w:szCs w:val="18"/>
                <w:lang w:eastAsia="en-US"/>
              </w:rPr>
            </w:pPr>
            <w:r>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FED1E8" w14:textId="77777777" w:rsidR="00EA091D" w:rsidRDefault="00EA091D" w:rsidP="000951A6">
            <w:pPr>
              <w:widowControl/>
              <w:ind w:left="-108" w:right="-108"/>
              <w:contextualSpacing/>
              <w:jc w:val="center"/>
              <w:rPr>
                <w:i/>
                <w:sz w:val="18"/>
                <w:szCs w:val="18"/>
                <w:lang w:eastAsia="en-US"/>
              </w:rPr>
            </w:pPr>
            <w:r>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C798C2" w14:textId="77777777" w:rsidR="00EA091D" w:rsidRDefault="00EA091D" w:rsidP="000951A6">
            <w:pPr>
              <w:widowControl/>
              <w:ind w:left="-108" w:right="-108"/>
              <w:contextualSpacing/>
              <w:jc w:val="center"/>
              <w:rPr>
                <w:i/>
                <w:sz w:val="18"/>
                <w:szCs w:val="18"/>
                <w:lang w:eastAsia="en-US"/>
              </w:rPr>
            </w:pPr>
            <w:r>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3C1E65" w14:textId="77777777" w:rsidR="00EA091D" w:rsidRDefault="00EA091D" w:rsidP="000951A6">
            <w:pPr>
              <w:widowControl/>
              <w:ind w:left="-108" w:right="-108"/>
              <w:contextualSpacing/>
              <w:jc w:val="center"/>
              <w:rPr>
                <w:i/>
                <w:sz w:val="18"/>
                <w:szCs w:val="18"/>
                <w:lang w:eastAsia="en-US"/>
              </w:rPr>
            </w:pPr>
            <w:r>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6F350" w14:textId="77777777" w:rsidR="00EA091D" w:rsidRDefault="00EA091D" w:rsidP="000951A6">
            <w:pPr>
              <w:widowControl/>
              <w:ind w:left="-108" w:right="-108"/>
              <w:contextualSpacing/>
              <w:jc w:val="center"/>
              <w:rPr>
                <w:i/>
                <w:sz w:val="18"/>
                <w:szCs w:val="18"/>
                <w:lang w:eastAsia="en-US"/>
              </w:rPr>
            </w:pPr>
            <w:r>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91301C" w14:textId="77777777" w:rsidR="00EA091D" w:rsidRDefault="00EA091D" w:rsidP="000951A6">
            <w:pPr>
              <w:widowControl/>
              <w:spacing w:before="60" w:after="60"/>
              <w:jc w:val="center"/>
              <w:rPr>
                <w:i/>
                <w:sz w:val="18"/>
                <w:szCs w:val="18"/>
                <w:lang w:eastAsia="en-US"/>
              </w:rPr>
            </w:pPr>
            <w:r>
              <w:rPr>
                <w:i/>
                <w:sz w:val="18"/>
                <w:szCs w:val="18"/>
                <w:lang w:eastAsia="en-US"/>
              </w:rPr>
              <w:t>11</w:t>
            </w:r>
          </w:p>
        </w:tc>
      </w:tr>
      <w:tr w:rsidR="00EA091D" w14:paraId="04433ABE" w14:textId="77777777" w:rsidTr="000951A6">
        <w:tc>
          <w:tcPr>
            <w:tcW w:w="534" w:type="dxa"/>
            <w:tcBorders>
              <w:top w:val="single" w:sz="4" w:space="0" w:color="auto"/>
              <w:left w:val="single" w:sz="4" w:space="0" w:color="auto"/>
              <w:bottom w:val="single" w:sz="4" w:space="0" w:color="auto"/>
              <w:right w:val="single" w:sz="4" w:space="0" w:color="auto"/>
            </w:tcBorders>
          </w:tcPr>
          <w:p w14:paraId="3A0815AD" w14:textId="77777777" w:rsidR="00EA091D"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63346A62" w14:textId="77777777" w:rsidR="00EA091D"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CE217F4" w14:textId="77777777" w:rsidR="00EA091D"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8BDCA20" w14:textId="77777777" w:rsidR="00EA091D"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000969" w14:textId="77777777" w:rsidR="00EA091D"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075EE8A" w14:textId="77777777" w:rsidR="00EA091D"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74D0576" w14:textId="77777777" w:rsidR="00EA091D" w:rsidRDefault="00EA091D" w:rsidP="000951A6">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60D77E45" w14:textId="77777777" w:rsidR="00EA091D"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6140764" w14:textId="77777777" w:rsidR="00EA091D"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96C5781" w14:textId="77777777" w:rsidR="00EA091D"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C65B0FA" w14:textId="77777777" w:rsidR="00EA091D" w:rsidRDefault="00EA091D" w:rsidP="000951A6">
            <w:pPr>
              <w:widowControl/>
              <w:spacing w:before="60" w:after="60"/>
              <w:jc w:val="both"/>
              <w:rPr>
                <w:sz w:val="22"/>
                <w:szCs w:val="22"/>
                <w:lang w:eastAsia="en-US"/>
              </w:rPr>
            </w:pPr>
          </w:p>
        </w:tc>
      </w:tr>
      <w:tr w:rsidR="00EA091D" w14:paraId="2FB7B12B" w14:textId="77777777" w:rsidTr="000951A6">
        <w:tc>
          <w:tcPr>
            <w:tcW w:w="534" w:type="dxa"/>
            <w:tcBorders>
              <w:top w:val="single" w:sz="4" w:space="0" w:color="auto"/>
              <w:left w:val="single" w:sz="4" w:space="0" w:color="auto"/>
              <w:bottom w:val="single" w:sz="4" w:space="0" w:color="auto"/>
              <w:right w:val="single" w:sz="4" w:space="0" w:color="auto"/>
            </w:tcBorders>
          </w:tcPr>
          <w:p w14:paraId="22314F49" w14:textId="77777777" w:rsidR="00EA091D"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58BB6934" w14:textId="77777777" w:rsidR="00EA091D"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8BFC6E2" w14:textId="77777777" w:rsidR="00EA091D"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03DA185" w14:textId="77777777" w:rsidR="00EA091D"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76A47DB" w14:textId="77777777" w:rsidR="00EA091D"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3535C8D" w14:textId="77777777" w:rsidR="00EA091D"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0124558" w14:textId="77777777" w:rsidR="00EA091D" w:rsidRDefault="00EA091D" w:rsidP="000951A6">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47FB1CAF" w14:textId="77777777" w:rsidR="00EA091D"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7883CA5" w14:textId="77777777" w:rsidR="00EA091D"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08B3BF8" w14:textId="77777777" w:rsidR="00EA091D"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8884B25" w14:textId="77777777" w:rsidR="00EA091D" w:rsidRDefault="00EA091D" w:rsidP="000951A6">
            <w:pPr>
              <w:widowControl/>
              <w:spacing w:before="60" w:after="60"/>
              <w:jc w:val="both"/>
              <w:rPr>
                <w:sz w:val="22"/>
                <w:szCs w:val="22"/>
                <w:lang w:eastAsia="en-US"/>
              </w:rPr>
            </w:pPr>
          </w:p>
        </w:tc>
      </w:tr>
      <w:tr w:rsidR="00EA091D" w14:paraId="2F4CDC71" w14:textId="77777777" w:rsidTr="000951A6">
        <w:tc>
          <w:tcPr>
            <w:tcW w:w="534" w:type="dxa"/>
            <w:tcBorders>
              <w:top w:val="single" w:sz="4" w:space="0" w:color="auto"/>
              <w:left w:val="single" w:sz="4" w:space="0" w:color="auto"/>
              <w:bottom w:val="single" w:sz="4" w:space="0" w:color="auto"/>
              <w:right w:val="single" w:sz="4" w:space="0" w:color="auto"/>
            </w:tcBorders>
          </w:tcPr>
          <w:p w14:paraId="35149996" w14:textId="77777777" w:rsidR="00EA091D"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7254D699" w14:textId="77777777" w:rsidR="00EA091D"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BB993E2" w14:textId="77777777" w:rsidR="00EA091D"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96B18F2" w14:textId="77777777" w:rsidR="00EA091D"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CA8DF91" w14:textId="77777777" w:rsidR="00EA091D"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595ADD7" w14:textId="77777777" w:rsidR="00EA091D"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3B0E2A" w14:textId="77777777" w:rsidR="00EA091D" w:rsidRDefault="00EA091D" w:rsidP="000951A6">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69B1AE1" w14:textId="77777777" w:rsidR="00EA091D"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762F75D" w14:textId="77777777" w:rsidR="00EA091D"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AB88B85" w14:textId="77777777" w:rsidR="00EA091D"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CD33E6" w14:textId="77777777" w:rsidR="00EA091D" w:rsidRDefault="00EA091D" w:rsidP="000951A6">
            <w:pPr>
              <w:widowControl/>
              <w:spacing w:before="60" w:after="60"/>
              <w:jc w:val="both"/>
              <w:rPr>
                <w:sz w:val="22"/>
                <w:szCs w:val="22"/>
                <w:lang w:eastAsia="en-US"/>
              </w:rPr>
            </w:pPr>
          </w:p>
        </w:tc>
      </w:tr>
    </w:tbl>
    <w:p w14:paraId="32B1A561" w14:textId="77777777" w:rsidR="00EA091D" w:rsidRDefault="00EA091D" w:rsidP="00EA091D">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14:paraId="462F0A15" w14:textId="77777777" w:rsidTr="000951A6">
        <w:tc>
          <w:tcPr>
            <w:tcW w:w="4644" w:type="dxa"/>
          </w:tcPr>
          <w:p w14:paraId="64225B45" w14:textId="77777777" w:rsidR="00EA091D" w:rsidRDefault="00EA091D" w:rsidP="000951A6">
            <w:pPr>
              <w:tabs>
                <w:tab w:val="left" w:pos="34"/>
              </w:tabs>
              <w:jc w:val="center"/>
              <w:rPr>
                <w:sz w:val="26"/>
                <w:szCs w:val="26"/>
                <w:vertAlign w:val="superscript"/>
                <w:lang w:eastAsia="en-US"/>
              </w:rPr>
            </w:pPr>
          </w:p>
          <w:p w14:paraId="15144886" w14:textId="77777777" w:rsidR="00EA091D" w:rsidRDefault="00EA091D" w:rsidP="000951A6">
            <w:pPr>
              <w:tabs>
                <w:tab w:val="left" w:pos="34"/>
              </w:tabs>
              <w:jc w:val="center"/>
              <w:rPr>
                <w:sz w:val="26"/>
                <w:szCs w:val="26"/>
                <w:vertAlign w:val="superscript"/>
                <w:lang w:eastAsia="en-US"/>
              </w:rPr>
            </w:pPr>
          </w:p>
        </w:tc>
      </w:tr>
      <w:tr w:rsidR="00EA091D" w14:paraId="18FFC274" w14:textId="77777777" w:rsidTr="000951A6">
        <w:tc>
          <w:tcPr>
            <w:tcW w:w="4644" w:type="dxa"/>
          </w:tcPr>
          <w:p w14:paraId="15A29376" w14:textId="77777777" w:rsidR="00EA091D" w:rsidRDefault="00EA091D" w:rsidP="000951A6">
            <w:pPr>
              <w:tabs>
                <w:tab w:val="left" w:pos="4428"/>
              </w:tabs>
              <w:jc w:val="center"/>
              <w:rPr>
                <w:sz w:val="26"/>
                <w:szCs w:val="26"/>
                <w:vertAlign w:val="superscript"/>
                <w:lang w:eastAsia="en-US"/>
              </w:rPr>
            </w:pPr>
          </w:p>
        </w:tc>
      </w:tr>
    </w:tbl>
    <w:p w14:paraId="26D3928A" w14:textId="77777777" w:rsidR="00EA091D" w:rsidRDefault="00EA091D" w:rsidP="00EA091D">
      <w:pPr>
        <w:pBdr>
          <w:bottom w:val="single" w:sz="4" w:space="2" w:color="auto"/>
        </w:pBdr>
        <w:shd w:val="clear" w:color="auto" w:fill="E0E0E0"/>
        <w:ind w:right="21"/>
        <w:jc w:val="center"/>
        <w:rPr>
          <w:b/>
          <w:color w:val="000000"/>
          <w:spacing w:val="36"/>
        </w:rPr>
      </w:pPr>
      <w:r>
        <w:rPr>
          <w:b/>
          <w:color w:val="000000"/>
          <w:spacing w:val="36"/>
        </w:rPr>
        <w:t>конец формы</w:t>
      </w:r>
    </w:p>
    <w:p w14:paraId="1DA98D07" w14:textId="77777777" w:rsidR="00EA091D" w:rsidRDefault="00EA091D" w:rsidP="00EA091D">
      <w:pPr>
        <w:widowControl/>
        <w:autoSpaceDE/>
        <w:autoSpaceDN/>
        <w:adjustRightInd/>
        <w:spacing w:line="276" w:lineRule="auto"/>
        <w:sectPr w:rsidR="00EA091D">
          <w:pgSz w:w="11906" w:h="16838"/>
          <w:pgMar w:top="1134" w:right="707" w:bottom="1134" w:left="1701" w:header="708" w:footer="708" w:gutter="0"/>
          <w:cols w:space="720"/>
        </w:sectPr>
      </w:pPr>
      <w:r>
        <w:br w:type="page"/>
      </w:r>
    </w:p>
    <w:p w14:paraId="0C9417AB" w14:textId="55C723F0" w:rsidR="00EA091D" w:rsidRDefault="00EA091D" w:rsidP="00EA091D">
      <w:pPr>
        <w:spacing w:before="60" w:after="60"/>
        <w:jc w:val="both"/>
        <w:outlineLvl w:val="1"/>
        <w:rPr>
          <w:b/>
        </w:rPr>
      </w:pPr>
      <w:bookmarkStart w:id="442" w:name="_Toc73367870"/>
      <w:r>
        <w:rPr>
          <w:b/>
        </w:rPr>
        <w:lastRenderedPageBreak/>
        <w:t>10.</w:t>
      </w:r>
      <w:r w:rsidR="000951A6">
        <w:rPr>
          <w:b/>
        </w:rPr>
        <w:t>6</w:t>
      </w:r>
      <w:r>
        <w:rPr>
          <w:b/>
        </w:rPr>
        <w:t>.2 Инструкции по заполнению</w:t>
      </w:r>
      <w:bookmarkEnd w:id="442"/>
    </w:p>
    <w:p w14:paraId="285CB199" w14:textId="3862AACC" w:rsidR="00EA091D" w:rsidRDefault="00EA091D" w:rsidP="00EA091D">
      <w:pPr>
        <w:spacing w:before="60" w:after="60"/>
        <w:jc w:val="both"/>
      </w:pPr>
      <w:r>
        <w:t>10.</w:t>
      </w:r>
      <w:r w:rsidR="000951A6">
        <w:t>6</w:t>
      </w:r>
      <w:r>
        <w:t>.2.1 Участник закупки приводит номер и дату письма о подаче оферты, приложением к которому является данный календарный план.</w:t>
      </w:r>
    </w:p>
    <w:p w14:paraId="0715F016" w14:textId="600EC6B9" w:rsidR="00EA091D" w:rsidRDefault="00EA091D" w:rsidP="00EA091D">
      <w:pPr>
        <w:jc w:val="both"/>
      </w:pPr>
      <w:r>
        <w:t>10.</w:t>
      </w:r>
      <w:r w:rsidR="000951A6">
        <w:t>6</w:t>
      </w:r>
      <w:r>
        <w:t xml:space="preserve">.2.2 </w:t>
      </w:r>
      <w:r>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A823A0" w14:textId="0D626FA7" w:rsidR="00EA091D" w:rsidRDefault="00EA091D" w:rsidP="00EA091D">
      <w:pPr>
        <w:spacing w:before="60" w:after="60"/>
        <w:jc w:val="both"/>
      </w:pPr>
      <w:r>
        <w:t>10.</w:t>
      </w:r>
      <w:r w:rsidR="000951A6">
        <w:t>6</w:t>
      </w:r>
      <w:r>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206BB4B4" w14:textId="13B2B2AE" w:rsidR="00EA091D" w:rsidRDefault="00EA091D" w:rsidP="00EA091D">
      <w:pPr>
        <w:spacing w:before="60" w:after="60"/>
        <w:jc w:val="both"/>
      </w:pPr>
      <w:r>
        <w:t>10.</w:t>
      </w:r>
      <w:r w:rsidR="000951A6">
        <w:t>6</w:t>
      </w:r>
      <w:r>
        <w:t>.2.4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A091D" w14:paraId="0C5A9290" w14:textId="77777777" w:rsidTr="000951A6">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000F5E" w14:textId="77777777" w:rsidR="00EA091D" w:rsidRDefault="00EA091D" w:rsidP="000951A6">
            <w:pPr>
              <w:widowControl/>
              <w:spacing w:before="60" w:after="60"/>
              <w:ind w:left="1418" w:right="-108" w:hanging="1418"/>
              <w:jc w:val="center"/>
              <w:rPr>
                <w:sz w:val="22"/>
                <w:szCs w:val="22"/>
                <w:lang w:eastAsia="en-US"/>
              </w:rPr>
            </w:pPr>
            <w:r>
              <w:rPr>
                <w:sz w:val="22"/>
                <w:szCs w:val="22"/>
                <w:lang w:eastAsia="en-US"/>
              </w:rPr>
              <w:t>№</w:t>
            </w:r>
          </w:p>
          <w:p w14:paraId="205A68E9" w14:textId="77777777" w:rsidR="00EA091D" w:rsidRDefault="00EA091D" w:rsidP="000951A6">
            <w:pPr>
              <w:widowControl/>
              <w:spacing w:before="60" w:after="60"/>
              <w:ind w:left="1418" w:right="-108" w:hanging="1418"/>
              <w:jc w:val="center"/>
              <w:rPr>
                <w:sz w:val="22"/>
                <w:szCs w:val="22"/>
                <w:lang w:eastAsia="en-US"/>
              </w:rPr>
            </w:pPr>
            <w:r>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776B5D" w14:textId="77777777" w:rsidR="00EA091D" w:rsidRDefault="00EA091D" w:rsidP="000951A6">
            <w:pPr>
              <w:widowControl/>
              <w:spacing w:before="60" w:after="60"/>
              <w:ind w:left="1418" w:right="-108" w:hanging="1418"/>
              <w:jc w:val="center"/>
              <w:rPr>
                <w:sz w:val="22"/>
                <w:szCs w:val="22"/>
                <w:lang w:eastAsia="en-US"/>
              </w:rPr>
            </w:pPr>
            <w:r>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5EBBE1" w14:textId="77777777" w:rsidR="00EA091D" w:rsidRDefault="00EA091D" w:rsidP="000951A6">
            <w:pPr>
              <w:widowControl/>
              <w:spacing w:before="60" w:after="60"/>
              <w:ind w:left="1418" w:hanging="1418"/>
              <w:jc w:val="center"/>
              <w:rPr>
                <w:sz w:val="22"/>
                <w:szCs w:val="22"/>
                <w:lang w:eastAsia="en-US"/>
              </w:rPr>
            </w:pPr>
            <w:r>
              <w:rPr>
                <w:sz w:val="22"/>
                <w:szCs w:val="22"/>
                <w:lang w:eastAsia="en-US"/>
              </w:rPr>
              <w:t>График выполнения, в неделях с момента подписания Договора</w:t>
            </w:r>
          </w:p>
        </w:tc>
      </w:tr>
      <w:tr w:rsidR="00EA091D" w14:paraId="67921887" w14:textId="77777777" w:rsidTr="000951A6">
        <w:tc>
          <w:tcPr>
            <w:tcW w:w="534" w:type="dxa"/>
            <w:vMerge/>
            <w:tcBorders>
              <w:top w:val="single" w:sz="4" w:space="0" w:color="auto"/>
              <w:left w:val="single" w:sz="4" w:space="0" w:color="auto"/>
              <w:bottom w:val="single" w:sz="4" w:space="0" w:color="auto"/>
              <w:right w:val="single" w:sz="4" w:space="0" w:color="auto"/>
            </w:tcBorders>
            <w:vAlign w:val="center"/>
            <w:hideMark/>
          </w:tcPr>
          <w:p w14:paraId="09B56067" w14:textId="77777777" w:rsidR="00EA091D" w:rsidRDefault="00EA091D" w:rsidP="000951A6">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E400AD7" w14:textId="77777777" w:rsidR="00EA091D" w:rsidRDefault="00EA091D" w:rsidP="000951A6">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C8F28" w14:textId="77777777" w:rsidR="00EA091D" w:rsidRDefault="00EA091D" w:rsidP="000951A6">
            <w:pPr>
              <w:widowControl/>
              <w:ind w:left="1418" w:right="-108" w:hanging="1418"/>
              <w:contextualSpacing/>
              <w:jc w:val="center"/>
              <w:rPr>
                <w:sz w:val="22"/>
                <w:szCs w:val="22"/>
                <w:lang w:eastAsia="en-US"/>
              </w:rPr>
            </w:pPr>
            <w:r>
              <w:rPr>
                <w:sz w:val="22"/>
                <w:szCs w:val="22"/>
                <w:lang w:eastAsia="en-US"/>
              </w:rPr>
              <w:t>1</w:t>
            </w:r>
          </w:p>
          <w:p w14:paraId="133CBC17" w14:textId="77777777" w:rsidR="00EA091D" w:rsidRDefault="00EA091D" w:rsidP="000951A6">
            <w:pPr>
              <w:widowControl/>
              <w:ind w:left="1418" w:right="-108" w:hanging="1418"/>
              <w:contextualSpacing/>
              <w:jc w:val="center"/>
              <w:rPr>
                <w:sz w:val="22"/>
                <w:szCs w:val="22"/>
                <w:lang w:eastAsia="en-US"/>
              </w:rPr>
            </w:pPr>
            <w:r>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086792" w14:textId="77777777" w:rsidR="00EA091D" w:rsidRDefault="00EA091D" w:rsidP="000951A6">
            <w:pPr>
              <w:widowControl/>
              <w:ind w:left="1418" w:right="-108" w:hanging="1418"/>
              <w:contextualSpacing/>
              <w:jc w:val="center"/>
              <w:rPr>
                <w:sz w:val="22"/>
                <w:szCs w:val="22"/>
                <w:lang w:eastAsia="en-US"/>
              </w:rPr>
            </w:pPr>
            <w:r>
              <w:rPr>
                <w:sz w:val="22"/>
                <w:szCs w:val="22"/>
                <w:lang w:eastAsia="en-US"/>
              </w:rPr>
              <w:t>2</w:t>
            </w:r>
          </w:p>
          <w:p w14:paraId="0979FBC6" w14:textId="77777777" w:rsidR="00EA091D" w:rsidRDefault="00EA091D" w:rsidP="000951A6">
            <w:pPr>
              <w:widowControl/>
              <w:ind w:left="1418" w:right="-108" w:hanging="1418"/>
              <w:contextualSpacing/>
              <w:jc w:val="center"/>
              <w:rPr>
                <w:sz w:val="22"/>
                <w:szCs w:val="22"/>
                <w:lang w:eastAsia="en-US"/>
              </w:rPr>
            </w:pPr>
            <w:r>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BC8318" w14:textId="77777777" w:rsidR="00EA091D" w:rsidRDefault="00EA091D" w:rsidP="000951A6">
            <w:pPr>
              <w:widowControl/>
              <w:ind w:left="1418" w:right="-108" w:hanging="1418"/>
              <w:contextualSpacing/>
              <w:jc w:val="center"/>
              <w:rPr>
                <w:sz w:val="22"/>
                <w:szCs w:val="22"/>
                <w:lang w:eastAsia="en-US"/>
              </w:rPr>
            </w:pPr>
            <w:r>
              <w:rPr>
                <w:sz w:val="22"/>
                <w:szCs w:val="22"/>
                <w:lang w:eastAsia="en-US"/>
              </w:rPr>
              <w:t>3</w:t>
            </w:r>
          </w:p>
          <w:p w14:paraId="05FDF0FC" w14:textId="77777777" w:rsidR="00EA091D" w:rsidRDefault="00EA091D" w:rsidP="000951A6">
            <w:pPr>
              <w:widowControl/>
              <w:ind w:left="1418" w:right="-108" w:hanging="1418"/>
              <w:contextualSpacing/>
              <w:jc w:val="center"/>
              <w:rPr>
                <w:sz w:val="22"/>
                <w:szCs w:val="22"/>
                <w:lang w:eastAsia="en-US"/>
              </w:rPr>
            </w:pPr>
            <w:r>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12AF09" w14:textId="77777777" w:rsidR="00EA091D" w:rsidRDefault="00EA091D" w:rsidP="000951A6">
            <w:pPr>
              <w:widowControl/>
              <w:ind w:left="1418" w:right="-108" w:hanging="1418"/>
              <w:contextualSpacing/>
              <w:jc w:val="center"/>
              <w:rPr>
                <w:sz w:val="22"/>
                <w:szCs w:val="22"/>
                <w:lang w:eastAsia="en-US"/>
              </w:rPr>
            </w:pPr>
            <w:r>
              <w:rPr>
                <w:sz w:val="22"/>
                <w:szCs w:val="22"/>
                <w:lang w:eastAsia="en-US"/>
              </w:rPr>
              <w:t>4</w:t>
            </w:r>
          </w:p>
          <w:p w14:paraId="39D1F504" w14:textId="77777777" w:rsidR="00EA091D" w:rsidRDefault="00EA091D" w:rsidP="000951A6">
            <w:pPr>
              <w:widowControl/>
              <w:ind w:left="1418" w:right="-108" w:hanging="1418"/>
              <w:contextualSpacing/>
              <w:jc w:val="center"/>
              <w:rPr>
                <w:sz w:val="22"/>
                <w:szCs w:val="22"/>
                <w:lang w:eastAsia="en-US"/>
              </w:rPr>
            </w:pPr>
            <w:r>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B160F6" w14:textId="77777777" w:rsidR="00EA091D" w:rsidRDefault="00EA091D" w:rsidP="000951A6">
            <w:pPr>
              <w:widowControl/>
              <w:ind w:left="1418" w:right="-108" w:hanging="1418"/>
              <w:contextualSpacing/>
              <w:jc w:val="center"/>
              <w:rPr>
                <w:sz w:val="22"/>
                <w:szCs w:val="22"/>
                <w:lang w:eastAsia="en-US"/>
              </w:rPr>
            </w:pPr>
            <w:r>
              <w:rPr>
                <w:sz w:val="22"/>
                <w:szCs w:val="22"/>
                <w:lang w:eastAsia="en-US"/>
              </w:rPr>
              <w:t>5</w:t>
            </w:r>
          </w:p>
          <w:p w14:paraId="1DE19449" w14:textId="77777777" w:rsidR="00EA091D" w:rsidRDefault="00EA091D" w:rsidP="000951A6">
            <w:pPr>
              <w:widowControl/>
              <w:ind w:left="1418" w:right="-108" w:hanging="1418"/>
              <w:contextualSpacing/>
              <w:jc w:val="center"/>
              <w:rPr>
                <w:sz w:val="22"/>
                <w:szCs w:val="22"/>
                <w:lang w:eastAsia="en-US"/>
              </w:rPr>
            </w:pPr>
            <w:r>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0282F7" w14:textId="77777777" w:rsidR="00EA091D" w:rsidRDefault="00EA091D" w:rsidP="000951A6">
            <w:pPr>
              <w:widowControl/>
              <w:ind w:left="1418" w:right="-108" w:hanging="1418"/>
              <w:contextualSpacing/>
              <w:jc w:val="center"/>
              <w:rPr>
                <w:sz w:val="22"/>
                <w:szCs w:val="22"/>
                <w:lang w:eastAsia="en-US"/>
              </w:rPr>
            </w:pPr>
            <w:r>
              <w:rPr>
                <w:sz w:val="22"/>
                <w:szCs w:val="22"/>
                <w:lang w:eastAsia="en-US"/>
              </w:rPr>
              <w:t>6</w:t>
            </w:r>
          </w:p>
          <w:p w14:paraId="656744C0" w14:textId="77777777" w:rsidR="00EA091D" w:rsidRDefault="00EA091D" w:rsidP="000951A6">
            <w:pPr>
              <w:widowControl/>
              <w:ind w:left="1418" w:right="-108" w:hanging="1418"/>
              <w:contextualSpacing/>
              <w:jc w:val="center"/>
              <w:rPr>
                <w:sz w:val="22"/>
                <w:szCs w:val="22"/>
                <w:lang w:eastAsia="en-US"/>
              </w:rPr>
            </w:pPr>
            <w:r>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C55FE1" w14:textId="77777777" w:rsidR="00EA091D" w:rsidRDefault="00EA091D" w:rsidP="000951A6">
            <w:pPr>
              <w:widowControl/>
              <w:ind w:left="1418" w:right="-108" w:hanging="1418"/>
              <w:contextualSpacing/>
              <w:jc w:val="center"/>
              <w:rPr>
                <w:sz w:val="22"/>
                <w:szCs w:val="22"/>
                <w:lang w:eastAsia="en-US"/>
              </w:rPr>
            </w:pPr>
            <w:r>
              <w:rPr>
                <w:sz w:val="22"/>
                <w:szCs w:val="22"/>
                <w:lang w:eastAsia="en-US"/>
              </w:rPr>
              <w:t>7</w:t>
            </w:r>
          </w:p>
          <w:p w14:paraId="3FFC0451" w14:textId="77777777" w:rsidR="00EA091D" w:rsidRDefault="00EA091D" w:rsidP="000951A6">
            <w:pPr>
              <w:widowControl/>
              <w:ind w:left="1418" w:right="-108" w:hanging="1418"/>
              <w:contextualSpacing/>
              <w:jc w:val="center"/>
              <w:rPr>
                <w:sz w:val="22"/>
                <w:szCs w:val="22"/>
                <w:lang w:eastAsia="en-US"/>
              </w:rPr>
            </w:pPr>
            <w:r>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3E7F80" w14:textId="77777777" w:rsidR="00EA091D" w:rsidRDefault="00EA091D" w:rsidP="000951A6">
            <w:pPr>
              <w:widowControl/>
              <w:ind w:left="1418" w:right="-108" w:hanging="1418"/>
              <w:contextualSpacing/>
              <w:jc w:val="center"/>
              <w:rPr>
                <w:sz w:val="22"/>
                <w:szCs w:val="22"/>
                <w:lang w:eastAsia="en-US"/>
              </w:rPr>
            </w:pPr>
            <w:r>
              <w:rPr>
                <w:sz w:val="22"/>
                <w:szCs w:val="22"/>
                <w:lang w:eastAsia="en-US"/>
              </w:rPr>
              <w:t>8</w:t>
            </w:r>
          </w:p>
          <w:p w14:paraId="72AE36CD" w14:textId="77777777" w:rsidR="00EA091D" w:rsidRDefault="00EA091D" w:rsidP="000951A6">
            <w:pPr>
              <w:widowControl/>
              <w:ind w:left="1418" w:right="-108" w:hanging="1418"/>
              <w:contextualSpacing/>
              <w:jc w:val="center"/>
              <w:rPr>
                <w:sz w:val="22"/>
                <w:szCs w:val="22"/>
                <w:lang w:eastAsia="en-US"/>
              </w:rPr>
            </w:pPr>
            <w:r>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79467E" w14:textId="77777777" w:rsidR="00EA091D" w:rsidRDefault="00EA091D" w:rsidP="000951A6">
            <w:pPr>
              <w:widowControl/>
              <w:spacing w:before="60" w:after="60"/>
              <w:ind w:left="1418" w:hanging="1418"/>
              <w:jc w:val="center"/>
              <w:rPr>
                <w:sz w:val="22"/>
                <w:szCs w:val="22"/>
                <w:lang w:eastAsia="en-US"/>
              </w:rPr>
            </w:pPr>
            <w:r>
              <w:rPr>
                <w:sz w:val="22"/>
                <w:szCs w:val="22"/>
                <w:lang w:eastAsia="en-US"/>
              </w:rPr>
              <w:t>и т.д.</w:t>
            </w:r>
          </w:p>
        </w:tc>
      </w:tr>
      <w:tr w:rsidR="00EA091D" w14:paraId="03A1819E" w14:textId="77777777" w:rsidTr="000951A6">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AC3DB31" w14:textId="77777777" w:rsidR="00EA091D" w:rsidRDefault="00EA091D" w:rsidP="000951A6">
            <w:pPr>
              <w:widowControl/>
              <w:spacing w:before="60" w:after="60"/>
              <w:ind w:left="1418" w:hanging="1418"/>
              <w:jc w:val="center"/>
              <w:rPr>
                <w:i/>
                <w:sz w:val="18"/>
                <w:szCs w:val="18"/>
                <w:lang w:eastAsia="en-US"/>
              </w:rPr>
            </w:pPr>
            <w:r>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BCD312" w14:textId="77777777" w:rsidR="00EA091D" w:rsidRDefault="00EA091D" w:rsidP="000951A6">
            <w:pPr>
              <w:widowControl/>
              <w:spacing w:before="60" w:after="60"/>
              <w:ind w:left="1418" w:hanging="1418"/>
              <w:jc w:val="center"/>
              <w:rPr>
                <w:i/>
                <w:sz w:val="18"/>
                <w:szCs w:val="18"/>
                <w:lang w:eastAsia="en-US"/>
              </w:rPr>
            </w:pPr>
            <w:r>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FA4570" w14:textId="77777777" w:rsidR="00EA091D" w:rsidRDefault="00EA091D" w:rsidP="000951A6">
            <w:pPr>
              <w:widowControl/>
              <w:ind w:left="1418" w:right="-108" w:hanging="1418"/>
              <w:contextualSpacing/>
              <w:jc w:val="center"/>
              <w:rPr>
                <w:i/>
                <w:sz w:val="18"/>
                <w:szCs w:val="18"/>
                <w:lang w:eastAsia="en-US"/>
              </w:rPr>
            </w:pPr>
            <w:r>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46A2BE" w14:textId="77777777" w:rsidR="00EA091D" w:rsidRDefault="00EA091D" w:rsidP="000951A6">
            <w:pPr>
              <w:widowControl/>
              <w:ind w:left="1418" w:right="-108" w:hanging="1418"/>
              <w:contextualSpacing/>
              <w:jc w:val="center"/>
              <w:rPr>
                <w:i/>
                <w:sz w:val="18"/>
                <w:szCs w:val="18"/>
                <w:lang w:eastAsia="en-US"/>
              </w:rPr>
            </w:pPr>
            <w:r>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DE30AF" w14:textId="77777777" w:rsidR="00EA091D" w:rsidRDefault="00EA091D" w:rsidP="000951A6">
            <w:pPr>
              <w:widowControl/>
              <w:ind w:left="1418" w:right="-108" w:hanging="1418"/>
              <w:contextualSpacing/>
              <w:jc w:val="center"/>
              <w:rPr>
                <w:i/>
                <w:sz w:val="18"/>
                <w:szCs w:val="18"/>
                <w:lang w:eastAsia="en-US"/>
              </w:rPr>
            </w:pPr>
            <w:r>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FE855D" w14:textId="77777777" w:rsidR="00EA091D" w:rsidRDefault="00EA091D" w:rsidP="000951A6">
            <w:pPr>
              <w:widowControl/>
              <w:ind w:left="1418" w:right="-108" w:hanging="1418"/>
              <w:contextualSpacing/>
              <w:jc w:val="center"/>
              <w:rPr>
                <w:i/>
                <w:sz w:val="18"/>
                <w:szCs w:val="18"/>
                <w:lang w:eastAsia="en-US"/>
              </w:rPr>
            </w:pPr>
            <w:r>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4F07D2" w14:textId="77777777" w:rsidR="00EA091D" w:rsidRDefault="00EA091D" w:rsidP="000951A6">
            <w:pPr>
              <w:widowControl/>
              <w:ind w:left="1418" w:right="-108" w:hanging="1418"/>
              <w:contextualSpacing/>
              <w:jc w:val="center"/>
              <w:rPr>
                <w:i/>
                <w:sz w:val="18"/>
                <w:szCs w:val="18"/>
                <w:lang w:eastAsia="en-US"/>
              </w:rPr>
            </w:pPr>
            <w:r>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EBBE42" w14:textId="77777777" w:rsidR="00EA091D" w:rsidRDefault="00EA091D" w:rsidP="000951A6">
            <w:pPr>
              <w:widowControl/>
              <w:ind w:left="1418" w:right="-108" w:hanging="1418"/>
              <w:contextualSpacing/>
              <w:jc w:val="center"/>
              <w:rPr>
                <w:i/>
                <w:sz w:val="18"/>
                <w:szCs w:val="18"/>
                <w:lang w:eastAsia="en-US"/>
              </w:rPr>
            </w:pPr>
            <w:r>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EEC1F2" w14:textId="77777777" w:rsidR="00EA091D" w:rsidRDefault="00EA091D" w:rsidP="000951A6">
            <w:pPr>
              <w:widowControl/>
              <w:ind w:left="1418" w:right="-108" w:hanging="1418"/>
              <w:contextualSpacing/>
              <w:jc w:val="center"/>
              <w:rPr>
                <w:i/>
                <w:sz w:val="18"/>
                <w:szCs w:val="18"/>
                <w:lang w:eastAsia="en-US"/>
              </w:rPr>
            </w:pPr>
            <w:r>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931DD5" w14:textId="77777777" w:rsidR="00EA091D" w:rsidRDefault="00EA091D" w:rsidP="000951A6">
            <w:pPr>
              <w:widowControl/>
              <w:ind w:left="1418" w:right="-108" w:hanging="1418"/>
              <w:contextualSpacing/>
              <w:jc w:val="center"/>
              <w:rPr>
                <w:i/>
                <w:sz w:val="18"/>
                <w:szCs w:val="18"/>
                <w:lang w:eastAsia="en-US"/>
              </w:rPr>
            </w:pPr>
            <w:r>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EC41B4" w14:textId="77777777" w:rsidR="00EA091D" w:rsidRDefault="00EA091D" w:rsidP="000951A6">
            <w:pPr>
              <w:widowControl/>
              <w:spacing w:before="60" w:after="60"/>
              <w:ind w:left="1418" w:hanging="1418"/>
              <w:jc w:val="center"/>
              <w:rPr>
                <w:i/>
                <w:sz w:val="18"/>
                <w:szCs w:val="18"/>
                <w:lang w:eastAsia="en-US"/>
              </w:rPr>
            </w:pPr>
            <w:r>
              <w:rPr>
                <w:i/>
                <w:sz w:val="18"/>
                <w:szCs w:val="18"/>
                <w:lang w:eastAsia="en-US"/>
              </w:rPr>
              <w:t>11</w:t>
            </w:r>
          </w:p>
        </w:tc>
      </w:tr>
      <w:tr w:rsidR="00EA091D" w14:paraId="43A95F32" w14:textId="77777777" w:rsidTr="000951A6">
        <w:tc>
          <w:tcPr>
            <w:tcW w:w="534" w:type="dxa"/>
            <w:tcBorders>
              <w:top w:val="single" w:sz="4" w:space="0" w:color="auto"/>
              <w:left w:val="single" w:sz="4" w:space="0" w:color="auto"/>
              <w:bottom w:val="single" w:sz="4" w:space="0" w:color="auto"/>
              <w:right w:val="single" w:sz="4" w:space="0" w:color="auto"/>
            </w:tcBorders>
          </w:tcPr>
          <w:p w14:paraId="65F63B2D" w14:textId="77777777" w:rsidR="00EA091D"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24910B4" w14:textId="77777777" w:rsidR="00EA091D" w:rsidRDefault="00EA091D" w:rsidP="000951A6">
            <w:pPr>
              <w:widowControl/>
              <w:spacing w:before="60" w:after="60"/>
              <w:ind w:left="1418" w:hanging="1418"/>
              <w:jc w:val="both"/>
              <w:rPr>
                <w:b/>
                <w:sz w:val="22"/>
                <w:szCs w:val="22"/>
                <w:lang w:eastAsia="en-US"/>
              </w:rPr>
            </w:pPr>
            <w:r>
              <w:rPr>
                <w:b/>
                <w:sz w:val="22"/>
                <w:szCs w:val="22"/>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8129DB0" w14:textId="77777777" w:rsidR="00EA091D"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D3829AD" w14:textId="77777777" w:rsidR="00EA091D" w:rsidRDefault="00EA091D" w:rsidP="000951A6">
            <w:pPr>
              <w:widowControl/>
              <w:spacing w:before="60" w:after="60"/>
              <w:ind w:left="1418" w:hanging="1418"/>
              <w:jc w:val="both"/>
              <w:rPr>
                <w:color w:val="0F243E" w:themeColor="text2" w:themeShade="80"/>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EA3A94A" w14:textId="77777777" w:rsidR="00EA091D" w:rsidRDefault="00EA091D" w:rsidP="000951A6">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7A254BF" w14:textId="77777777" w:rsidR="00EA091D" w:rsidRDefault="00EA091D" w:rsidP="000951A6">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99A0D90" w14:textId="77777777" w:rsidR="00EA091D" w:rsidRDefault="00EA091D" w:rsidP="000951A6">
            <w:pPr>
              <w:widowControl/>
              <w:spacing w:before="60" w:after="60"/>
              <w:ind w:left="1418" w:hanging="1418"/>
              <w:jc w:val="both"/>
              <w:rPr>
                <w:color w:val="0F243E" w:themeColor="text2" w:themeShade="8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6070F8C" w14:textId="77777777" w:rsidR="00EA091D"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7EC5D95" w14:textId="77777777" w:rsidR="00EA091D"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1CECA04" w14:textId="77777777" w:rsidR="00EA091D"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528A75C" w14:textId="77777777" w:rsidR="00EA091D" w:rsidRDefault="00EA091D" w:rsidP="000951A6">
            <w:pPr>
              <w:widowControl/>
              <w:spacing w:before="60" w:after="60"/>
              <w:ind w:left="1418" w:hanging="1418"/>
              <w:jc w:val="both"/>
              <w:rPr>
                <w:sz w:val="22"/>
                <w:szCs w:val="22"/>
                <w:lang w:eastAsia="en-US"/>
              </w:rPr>
            </w:pPr>
          </w:p>
        </w:tc>
      </w:tr>
      <w:tr w:rsidR="00EA091D" w14:paraId="5FC9455E" w14:textId="77777777" w:rsidTr="000951A6">
        <w:tc>
          <w:tcPr>
            <w:tcW w:w="534" w:type="dxa"/>
            <w:tcBorders>
              <w:top w:val="single" w:sz="4" w:space="0" w:color="auto"/>
              <w:left w:val="single" w:sz="4" w:space="0" w:color="auto"/>
              <w:bottom w:val="single" w:sz="4" w:space="0" w:color="auto"/>
              <w:right w:val="single" w:sz="4" w:space="0" w:color="auto"/>
            </w:tcBorders>
          </w:tcPr>
          <w:p w14:paraId="53B5D4C8" w14:textId="77777777" w:rsidR="00EA091D"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1B0F1C6" w14:textId="77777777" w:rsidR="00EA091D" w:rsidRDefault="00EA091D" w:rsidP="000951A6">
            <w:pPr>
              <w:widowControl/>
              <w:spacing w:before="60" w:after="60"/>
              <w:ind w:left="1418" w:hanging="1418"/>
              <w:jc w:val="both"/>
              <w:rPr>
                <w:sz w:val="22"/>
                <w:szCs w:val="22"/>
                <w:lang w:eastAsia="en-US"/>
              </w:rPr>
            </w:pPr>
            <w:r>
              <w:rPr>
                <w:sz w:val="22"/>
                <w:szCs w:val="22"/>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7C37E8BB" w14:textId="77777777" w:rsidR="00EA091D"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7E849CC" w14:textId="77777777" w:rsidR="00EA091D"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563C4E3" w14:textId="77777777" w:rsidR="00EA091D"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F8537FF" w14:textId="77777777" w:rsidR="00EA091D"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4C1EB1C" w14:textId="77777777" w:rsidR="00EA091D"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E6550DD" w14:textId="77777777" w:rsidR="00EA091D"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FDBF0E6" w14:textId="77777777" w:rsidR="00EA091D"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3B56D64" w14:textId="77777777" w:rsidR="00EA091D"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23253E6" w14:textId="77777777" w:rsidR="00EA091D" w:rsidRDefault="00EA091D" w:rsidP="000951A6">
            <w:pPr>
              <w:widowControl/>
              <w:spacing w:before="60" w:after="60"/>
              <w:ind w:left="1418" w:hanging="1418"/>
              <w:jc w:val="both"/>
              <w:rPr>
                <w:sz w:val="22"/>
                <w:szCs w:val="22"/>
                <w:lang w:eastAsia="en-US"/>
              </w:rPr>
            </w:pPr>
          </w:p>
        </w:tc>
      </w:tr>
      <w:tr w:rsidR="00EA091D" w14:paraId="68FEC866" w14:textId="77777777" w:rsidTr="000951A6">
        <w:tc>
          <w:tcPr>
            <w:tcW w:w="534" w:type="dxa"/>
            <w:tcBorders>
              <w:top w:val="single" w:sz="4" w:space="0" w:color="auto"/>
              <w:left w:val="single" w:sz="4" w:space="0" w:color="auto"/>
              <w:bottom w:val="single" w:sz="4" w:space="0" w:color="auto"/>
              <w:right w:val="single" w:sz="4" w:space="0" w:color="auto"/>
            </w:tcBorders>
          </w:tcPr>
          <w:p w14:paraId="47770470" w14:textId="77777777" w:rsidR="00EA091D"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BF20CA3" w14:textId="77777777" w:rsidR="00EA091D" w:rsidRDefault="00EA091D" w:rsidP="000951A6">
            <w:pPr>
              <w:widowControl/>
              <w:spacing w:before="60" w:after="60"/>
              <w:ind w:left="1418" w:hanging="1418"/>
              <w:jc w:val="both"/>
              <w:rPr>
                <w:sz w:val="22"/>
                <w:szCs w:val="22"/>
                <w:lang w:eastAsia="en-US"/>
              </w:rPr>
            </w:pPr>
            <w:r>
              <w:rPr>
                <w:sz w:val="22"/>
                <w:szCs w:val="22"/>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4FDB9BC9" w14:textId="77777777" w:rsidR="00EA091D"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6F44E4E" w14:textId="77777777" w:rsidR="00EA091D"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56CC979" w14:textId="77777777" w:rsidR="00EA091D"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979F734" w14:textId="77777777" w:rsidR="00EA091D"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70D7455" w14:textId="77777777" w:rsidR="00EA091D"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A34D70B" w14:textId="77777777" w:rsidR="00EA091D"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82A85A2" w14:textId="77777777" w:rsidR="00EA091D"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555A04" w14:textId="77777777" w:rsidR="00EA091D"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F6B0DD8" w14:textId="77777777" w:rsidR="00EA091D" w:rsidRDefault="00EA091D" w:rsidP="000951A6">
            <w:pPr>
              <w:widowControl/>
              <w:spacing w:before="60" w:after="60"/>
              <w:ind w:left="1418" w:hanging="1418"/>
              <w:jc w:val="both"/>
              <w:rPr>
                <w:sz w:val="22"/>
                <w:szCs w:val="22"/>
                <w:lang w:eastAsia="en-US"/>
              </w:rPr>
            </w:pPr>
          </w:p>
        </w:tc>
      </w:tr>
      <w:tr w:rsidR="00EA091D" w14:paraId="0F0F4B14" w14:textId="77777777" w:rsidTr="000951A6">
        <w:tc>
          <w:tcPr>
            <w:tcW w:w="534" w:type="dxa"/>
            <w:tcBorders>
              <w:top w:val="single" w:sz="4" w:space="0" w:color="auto"/>
              <w:left w:val="single" w:sz="4" w:space="0" w:color="auto"/>
              <w:bottom w:val="single" w:sz="4" w:space="0" w:color="auto"/>
              <w:right w:val="single" w:sz="4" w:space="0" w:color="auto"/>
            </w:tcBorders>
          </w:tcPr>
          <w:p w14:paraId="115AD2FD" w14:textId="77777777" w:rsidR="00EA091D"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45CF6E5" w14:textId="77777777" w:rsidR="00EA091D" w:rsidRDefault="00EA091D" w:rsidP="000951A6">
            <w:pPr>
              <w:widowControl/>
              <w:spacing w:before="60" w:after="60"/>
              <w:ind w:left="1418" w:hanging="1418"/>
              <w:jc w:val="both"/>
              <w:rPr>
                <w:sz w:val="22"/>
                <w:szCs w:val="22"/>
                <w:lang w:eastAsia="en-US"/>
              </w:rPr>
            </w:pPr>
            <w:r>
              <w:rPr>
                <w:sz w:val="22"/>
                <w:szCs w:val="22"/>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5D7897DD" w14:textId="77777777" w:rsidR="00EA091D"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666EFF8" w14:textId="77777777" w:rsidR="00EA091D"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610F281" w14:textId="77777777" w:rsidR="00EA091D"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33430FB" w14:textId="77777777" w:rsidR="00EA091D"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447D928" w14:textId="77777777" w:rsidR="00EA091D"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362DAC8" w14:textId="77777777" w:rsidR="00EA091D"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6FD8E4" w14:textId="77777777" w:rsidR="00EA091D"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7E05914" w14:textId="77777777" w:rsidR="00EA091D"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4C61B3A" w14:textId="77777777" w:rsidR="00EA091D" w:rsidRDefault="00EA091D" w:rsidP="000951A6">
            <w:pPr>
              <w:widowControl/>
              <w:spacing w:before="60" w:after="60"/>
              <w:ind w:left="1418" w:hanging="1418"/>
              <w:jc w:val="both"/>
              <w:rPr>
                <w:sz w:val="22"/>
                <w:szCs w:val="22"/>
                <w:lang w:eastAsia="en-US"/>
              </w:rPr>
            </w:pPr>
          </w:p>
        </w:tc>
      </w:tr>
      <w:tr w:rsidR="00EA091D" w14:paraId="1B4FFC1C" w14:textId="77777777" w:rsidTr="000951A6">
        <w:tc>
          <w:tcPr>
            <w:tcW w:w="534" w:type="dxa"/>
            <w:tcBorders>
              <w:top w:val="single" w:sz="4" w:space="0" w:color="auto"/>
              <w:left w:val="single" w:sz="4" w:space="0" w:color="auto"/>
              <w:bottom w:val="single" w:sz="4" w:space="0" w:color="auto"/>
              <w:right w:val="single" w:sz="4" w:space="0" w:color="auto"/>
            </w:tcBorders>
          </w:tcPr>
          <w:p w14:paraId="58BFEAEC" w14:textId="77777777" w:rsidR="00EA091D"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5A44377" w14:textId="77777777" w:rsidR="00EA091D" w:rsidRDefault="00EA091D" w:rsidP="000951A6">
            <w:pPr>
              <w:widowControl/>
              <w:spacing w:before="60" w:after="60"/>
              <w:ind w:left="1418" w:hanging="1418"/>
              <w:jc w:val="both"/>
              <w:rPr>
                <w:sz w:val="22"/>
                <w:szCs w:val="22"/>
                <w:lang w:eastAsia="en-US"/>
              </w:rPr>
            </w:pPr>
            <w:r>
              <w:rPr>
                <w:sz w:val="22"/>
                <w:szCs w:val="22"/>
                <w:lang w:eastAsia="en-US"/>
              </w:rPr>
              <w:t>…</w:t>
            </w:r>
          </w:p>
        </w:tc>
        <w:tc>
          <w:tcPr>
            <w:tcW w:w="851" w:type="dxa"/>
            <w:tcBorders>
              <w:top w:val="single" w:sz="4" w:space="0" w:color="auto"/>
              <w:left w:val="single" w:sz="4" w:space="0" w:color="auto"/>
              <w:bottom w:val="single" w:sz="4" w:space="0" w:color="auto"/>
              <w:right w:val="single" w:sz="4" w:space="0" w:color="auto"/>
            </w:tcBorders>
          </w:tcPr>
          <w:p w14:paraId="19BCFD01" w14:textId="77777777" w:rsidR="00EA091D"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242E1DD" w14:textId="77777777" w:rsidR="00EA091D"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ADF8E3C" w14:textId="77777777" w:rsidR="00EA091D"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D60816B" w14:textId="77777777" w:rsidR="00EA091D"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51CCC0" w14:textId="77777777" w:rsidR="00EA091D"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F28A448" w14:textId="77777777" w:rsidR="00EA091D"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53369BF" w14:textId="77777777" w:rsidR="00EA091D"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06CAD83" w14:textId="77777777" w:rsidR="00EA091D"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4494E5C" w14:textId="77777777" w:rsidR="00EA091D" w:rsidRDefault="00EA091D" w:rsidP="000951A6">
            <w:pPr>
              <w:widowControl/>
              <w:spacing w:before="60" w:after="60"/>
              <w:ind w:left="1418" w:hanging="1418"/>
              <w:jc w:val="both"/>
              <w:rPr>
                <w:sz w:val="22"/>
                <w:szCs w:val="22"/>
                <w:lang w:eastAsia="en-US"/>
              </w:rPr>
            </w:pPr>
          </w:p>
        </w:tc>
      </w:tr>
    </w:tbl>
    <w:p w14:paraId="66878C18" w14:textId="6F893CE1" w:rsidR="00EA091D" w:rsidRDefault="00EA091D" w:rsidP="00EA091D">
      <w:pPr>
        <w:spacing w:before="60" w:after="60"/>
        <w:jc w:val="both"/>
      </w:pPr>
      <w:r>
        <w:t>10.</w:t>
      </w:r>
      <w:r w:rsidR="000951A6">
        <w:t>6</w:t>
      </w:r>
      <w:r>
        <w:t>.2.5 Календарный план может быть также подготовлен с использованием программного обеспечения управления проектами (типа Microsoft Project и т.п.).</w:t>
      </w:r>
    </w:p>
    <w:p w14:paraId="79167152" w14:textId="1E13FF44" w:rsidR="00EA091D" w:rsidRDefault="00EA091D" w:rsidP="00FF75E2">
      <w:pPr>
        <w:pStyle w:val="af8"/>
        <w:numPr>
          <w:ilvl w:val="3"/>
          <w:numId w:val="59"/>
        </w:numPr>
        <w:spacing w:before="60" w:after="60"/>
        <w:jc w:val="both"/>
      </w:pPr>
      <w:r>
        <w:t xml:space="preserve">Календарный план будет служить основой для подготовки приложения к Договору. </w:t>
      </w:r>
    </w:p>
    <w:p w14:paraId="6D06599D" w14:textId="77777777" w:rsidR="00EA091D" w:rsidRDefault="00EA091D" w:rsidP="00EA091D">
      <w:pPr>
        <w:widowControl/>
        <w:autoSpaceDE/>
        <w:adjustRightInd/>
        <w:spacing w:after="200" w:line="276" w:lineRule="auto"/>
        <w:rPr>
          <w:b/>
        </w:rPr>
      </w:pPr>
    </w:p>
    <w:p w14:paraId="27A8BB92" w14:textId="77777777" w:rsidR="00EA091D" w:rsidRDefault="00EA091D" w:rsidP="00EA091D">
      <w:pPr>
        <w:widowControl/>
        <w:autoSpaceDE/>
        <w:adjustRightInd/>
        <w:spacing w:after="200" w:line="276" w:lineRule="auto"/>
        <w:rPr>
          <w:snapToGrid w:val="0"/>
        </w:rPr>
      </w:pPr>
    </w:p>
    <w:p w14:paraId="0F309A4C" w14:textId="77777777" w:rsidR="00EA091D" w:rsidRDefault="00EA091D" w:rsidP="00EA091D">
      <w:pPr>
        <w:widowControl/>
        <w:autoSpaceDE/>
        <w:autoSpaceDN/>
        <w:adjustRightInd/>
        <w:spacing w:line="276" w:lineRule="auto"/>
        <w:rPr>
          <w:b/>
        </w:rPr>
        <w:sectPr w:rsidR="00EA091D">
          <w:pgSz w:w="11906" w:h="16838"/>
          <w:pgMar w:top="1134" w:right="707" w:bottom="1134" w:left="1701" w:header="708" w:footer="708" w:gutter="0"/>
          <w:cols w:space="720"/>
        </w:sectPr>
      </w:pPr>
    </w:p>
    <w:p w14:paraId="569C094F" w14:textId="723ED724" w:rsidR="00EA091D" w:rsidRPr="00B77FCF" w:rsidRDefault="00EA091D" w:rsidP="00B77FCF">
      <w:pPr>
        <w:pStyle w:val="af8"/>
        <w:numPr>
          <w:ilvl w:val="1"/>
          <w:numId w:val="43"/>
        </w:numPr>
        <w:spacing w:before="120" w:after="60"/>
        <w:outlineLvl w:val="0"/>
        <w:rPr>
          <w:b/>
        </w:rPr>
      </w:pPr>
      <w:bookmarkStart w:id="443" w:name="_Toc73367871"/>
      <w:r w:rsidRPr="00B77FCF">
        <w:rPr>
          <w:b/>
        </w:rPr>
        <w:lastRenderedPageBreak/>
        <w:t xml:space="preserve">Анкета участника закупки (форма </w:t>
      </w:r>
      <w:r w:rsidR="000951A6" w:rsidRPr="00B77FCF">
        <w:rPr>
          <w:b/>
        </w:rPr>
        <w:t>6</w:t>
      </w:r>
      <w:r w:rsidRPr="00B77FCF">
        <w:rPr>
          <w:b/>
        </w:rPr>
        <w:t>)</w:t>
      </w:r>
      <w:bookmarkEnd w:id="443"/>
    </w:p>
    <w:p w14:paraId="3B1E0247" w14:textId="5EF9AB8D" w:rsidR="00EA091D" w:rsidRDefault="00EA091D" w:rsidP="00EA091D">
      <w:pPr>
        <w:spacing w:before="60" w:after="60"/>
        <w:jc w:val="both"/>
        <w:outlineLvl w:val="1"/>
      </w:pPr>
      <w:bookmarkStart w:id="444" w:name="_Toc73367872"/>
      <w:r>
        <w:t>10.</w:t>
      </w:r>
      <w:r w:rsidR="00B77FCF">
        <w:t>7</w:t>
      </w:r>
      <w:r>
        <w:t>.1 Форма Анкеты участника закупки</w:t>
      </w:r>
      <w:bookmarkEnd w:id="444"/>
    </w:p>
    <w:p w14:paraId="094A2AD3" w14:textId="77777777" w:rsidR="00EA091D" w:rsidRDefault="00EA091D" w:rsidP="00EA091D">
      <w:pPr>
        <w:pBdr>
          <w:top w:val="single" w:sz="4" w:space="1" w:color="auto"/>
        </w:pBdr>
        <w:shd w:val="clear" w:color="auto" w:fill="E0E0E0"/>
        <w:ind w:right="21"/>
        <w:jc w:val="center"/>
        <w:rPr>
          <w:b/>
          <w:color w:val="000000"/>
          <w:spacing w:val="36"/>
        </w:rPr>
      </w:pPr>
      <w:r>
        <w:rPr>
          <w:b/>
          <w:color w:val="000000"/>
          <w:spacing w:val="36"/>
        </w:rPr>
        <w:t>начало формы</w:t>
      </w:r>
    </w:p>
    <w:p w14:paraId="7D5989A2" w14:textId="77777777" w:rsidR="00EA091D" w:rsidRDefault="00EA091D" w:rsidP="00EA091D">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6F0219C3" w14:textId="77777777" w:rsidR="00EA091D" w:rsidRDefault="00EA091D" w:rsidP="00EA091D">
      <w:pPr>
        <w:spacing w:before="240" w:after="120"/>
        <w:jc w:val="center"/>
        <w:rPr>
          <w:b/>
        </w:rPr>
      </w:pPr>
      <w:r>
        <w:rPr>
          <w:b/>
        </w:rPr>
        <w:t>Анкета участника закупки</w:t>
      </w:r>
    </w:p>
    <w:p w14:paraId="3EA34F3E" w14:textId="77777777" w:rsidR="00EA091D" w:rsidRPr="00BE6A13" w:rsidRDefault="00EA091D" w:rsidP="00EA091D">
      <w:pPr>
        <w:spacing w:after="120"/>
        <w:jc w:val="both"/>
      </w:pPr>
      <w:r>
        <w:t xml:space="preserve">Участник закупки: </w:t>
      </w:r>
      <w:r w:rsidRPr="00BE6A13">
        <w:t>_________________________________</w:t>
      </w:r>
      <w:r w:rsidRPr="00BE6A13">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EA091D" w:rsidRPr="00BE6A13" w14:paraId="2B5A4F10" w14:textId="77777777" w:rsidTr="00CC2BCA">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23CBAD" w14:textId="77777777" w:rsidR="00EA091D" w:rsidRPr="00BE6A13" w:rsidRDefault="00EA091D" w:rsidP="000951A6">
            <w:pPr>
              <w:keepNext/>
              <w:widowControl/>
              <w:autoSpaceDE/>
              <w:adjustRightInd/>
              <w:spacing w:line="276" w:lineRule="auto"/>
              <w:ind w:left="-108" w:right="-108"/>
              <w:jc w:val="center"/>
              <w:rPr>
                <w:snapToGrid w:val="0"/>
                <w:lang w:eastAsia="en-US"/>
              </w:rPr>
            </w:pPr>
            <w:r w:rsidRPr="00BE6A13">
              <w:rPr>
                <w:snapToGrid w:val="0"/>
                <w:lang w:eastAsia="en-US"/>
              </w:rPr>
              <w:t xml:space="preserve">№ </w:t>
            </w:r>
          </w:p>
          <w:p w14:paraId="6A4970A1" w14:textId="77777777" w:rsidR="00EA091D" w:rsidRPr="00BE6A13" w:rsidRDefault="00EA091D" w:rsidP="000951A6">
            <w:pPr>
              <w:keepNext/>
              <w:widowControl/>
              <w:autoSpaceDE/>
              <w:adjustRightInd/>
              <w:spacing w:line="276" w:lineRule="auto"/>
              <w:ind w:left="-108" w:right="-108"/>
              <w:jc w:val="center"/>
              <w:rPr>
                <w:snapToGrid w:val="0"/>
                <w:lang w:eastAsia="en-US"/>
              </w:rPr>
            </w:pPr>
            <w:r w:rsidRPr="00BE6A13">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72C6F4" w14:textId="77777777" w:rsidR="00EA091D" w:rsidRPr="00BE6A13" w:rsidRDefault="00EA091D" w:rsidP="000951A6">
            <w:pPr>
              <w:keepNext/>
              <w:widowControl/>
              <w:autoSpaceDE/>
              <w:adjustRightInd/>
              <w:spacing w:before="40" w:after="40" w:line="276" w:lineRule="auto"/>
              <w:ind w:left="57" w:right="57"/>
              <w:jc w:val="center"/>
              <w:rPr>
                <w:snapToGrid w:val="0"/>
                <w:lang w:eastAsia="en-US"/>
              </w:rPr>
            </w:pPr>
            <w:r w:rsidRPr="00BE6A13">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4738C9" w14:textId="77777777" w:rsidR="00EA091D" w:rsidRPr="00BE6A13" w:rsidRDefault="00EA091D" w:rsidP="000951A6">
            <w:pPr>
              <w:keepNext/>
              <w:widowControl/>
              <w:autoSpaceDE/>
              <w:adjustRightInd/>
              <w:spacing w:before="40" w:after="40" w:line="276" w:lineRule="auto"/>
              <w:ind w:left="-108" w:right="-108"/>
              <w:jc w:val="center"/>
              <w:rPr>
                <w:i/>
                <w:snapToGrid w:val="0"/>
                <w:lang w:eastAsia="en-US"/>
              </w:rPr>
            </w:pPr>
            <w:r w:rsidRPr="00BE6A13">
              <w:rPr>
                <w:snapToGrid w:val="0"/>
                <w:lang w:eastAsia="en-US"/>
              </w:rPr>
              <w:t xml:space="preserve">Сведения о участнике закупки </w:t>
            </w:r>
            <w:r w:rsidRPr="00BE6A13">
              <w:rPr>
                <w:i/>
                <w:snapToGrid w:val="0"/>
                <w:lang w:eastAsia="en-US"/>
              </w:rPr>
              <w:t>(заполняется участником закупки)</w:t>
            </w:r>
          </w:p>
        </w:tc>
      </w:tr>
      <w:tr w:rsidR="00EA091D" w:rsidRPr="00BE6A13" w14:paraId="6604A573" w14:textId="77777777" w:rsidTr="00CC2BCA">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97DCB3" w14:textId="77777777" w:rsidR="00EA091D" w:rsidRPr="00BE6A13" w:rsidRDefault="00EA091D" w:rsidP="000951A6">
            <w:pPr>
              <w:keepNext/>
              <w:widowControl/>
              <w:autoSpaceDE/>
              <w:adjustRightInd/>
              <w:spacing w:line="276" w:lineRule="auto"/>
              <w:ind w:left="-108" w:right="-108"/>
              <w:jc w:val="center"/>
              <w:rPr>
                <w:i/>
                <w:snapToGrid w:val="0"/>
                <w:lang w:eastAsia="en-US"/>
              </w:rPr>
            </w:pPr>
            <w:r w:rsidRPr="00BE6A13">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FA883B" w14:textId="77777777" w:rsidR="00EA091D" w:rsidRPr="00BE6A13" w:rsidRDefault="00EA091D" w:rsidP="000951A6">
            <w:pPr>
              <w:keepNext/>
              <w:widowControl/>
              <w:autoSpaceDE/>
              <w:adjustRightInd/>
              <w:spacing w:before="40" w:after="40" w:line="276" w:lineRule="auto"/>
              <w:ind w:left="57" w:right="57"/>
              <w:jc w:val="center"/>
              <w:rPr>
                <w:i/>
                <w:snapToGrid w:val="0"/>
                <w:lang w:eastAsia="en-US"/>
              </w:rPr>
            </w:pPr>
            <w:r w:rsidRPr="00BE6A13">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492B07" w14:textId="77777777" w:rsidR="00EA091D" w:rsidRPr="00BE6A13" w:rsidRDefault="00EA091D" w:rsidP="000951A6">
            <w:pPr>
              <w:keepNext/>
              <w:widowControl/>
              <w:autoSpaceDE/>
              <w:adjustRightInd/>
              <w:spacing w:before="40" w:after="40" w:line="276" w:lineRule="auto"/>
              <w:ind w:left="-108" w:right="-108"/>
              <w:jc w:val="center"/>
              <w:rPr>
                <w:i/>
                <w:snapToGrid w:val="0"/>
                <w:lang w:eastAsia="en-US"/>
              </w:rPr>
            </w:pPr>
            <w:r w:rsidRPr="00BE6A13">
              <w:rPr>
                <w:i/>
                <w:snapToGrid w:val="0"/>
                <w:lang w:eastAsia="en-US"/>
              </w:rPr>
              <w:t>3</w:t>
            </w:r>
          </w:p>
        </w:tc>
      </w:tr>
      <w:tr w:rsidR="00EA091D" w:rsidRPr="00BE6A13" w14:paraId="5DD7B3A2" w14:textId="77777777" w:rsidTr="00CC2BCA">
        <w:trPr>
          <w:cantSplit/>
        </w:trPr>
        <w:tc>
          <w:tcPr>
            <w:tcW w:w="567" w:type="dxa"/>
            <w:tcBorders>
              <w:top w:val="single" w:sz="4" w:space="0" w:color="auto"/>
              <w:left w:val="single" w:sz="4" w:space="0" w:color="auto"/>
              <w:bottom w:val="single" w:sz="4" w:space="0" w:color="auto"/>
              <w:right w:val="single" w:sz="4" w:space="0" w:color="auto"/>
            </w:tcBorders>
          </w:tcPr>
          <w:p w14:paraId="5B4C1AEC" w14:textId="77777777" w:rsidR="00EA091D" w:rsidRPr="00BE6A13" w:rsidRDefault="00EA091D" w:rsidP="001920D7">
            <w:pPr>
              <w:widowControl/>
              <w:numPr>
                <w:ilvl w:val="0"/>
                <w:numId w:val="39"/>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B1AA07" w14:textId="77777777" w:rsidR="00EA091D" w:rsidRPr="00BE6A13" w:rsidRDefault="00EA091D" w:rsidP="000951A6">
            <w:pPr>
              <w:widowControl/>
              <w:autoSpaceDE/>
              <w:adjustRightInd/>
              <w:spacing w:before="40" w:after="40" w:line="276" w:lineRule="auto"/>
              <w:jc w:val="both"/>
              <w:rPr>
                <w:snapToGrid w:val="0"/>
                <w:lang w:eastAsia="en-US"/>
              </w:rPr>
            </w:pPr>
            <w:r w:rsidRPr="00BE6A13">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7D47D4C" w14:textId="77777777" w:rsidR="00EA091D" w:rsidRPr="00BE6A13" w:rsidRDefault="00EA091D" w:rsidP="000951A6">
            <w:pPr>
              <w:widowControl/>
              <w:autoSpaceDE/>
              <w:adjustRightInd/>
              <w:spacing w:before="40" w:after="40" w:line="276" w:lineRule="auto"/>
              <w:ind w:left="57" w:right="57"/>
              <w:rPr>
                <w:i/>
                <w:snapToGrid w:val="0"/>
                <w:lang w:eastAsia="en-US"/>
              </w:rPr>
            </w:pPr>
          </w:p>
        </w:tc>
      </w:tr>
      <w:tr w:rsidR="00EA091D" w:rsidRPr="00BE6A13" w14:paraId="5FCF8887" w14:textId="77777777" w:rsidTr="00CC2BCA">
        <w:trPr>
          <w:cantSplit/>
        </w:trPr>
        <w:tc>
          <w:tcPr>
            <w:tcW w:w="567" w:type="dxa"/>
            <w:tcBorders>
              <w:top w:val="single" w:sz="4" w:space="0" w:color="auto"/>
              <w:left w:val="single" w:sz="4" w:space="0" w:color="auto"/>
              <w:bottom w:val="single" w:sz="4" w:space="0" w:color="auto"/>
              <w:right w:val="single" w:sz="4" w:space="0" w:color="auto"/>
            </w:tcBorders>
          </w:tcPr>
          <w:p w14:paraId="371344B0" w14:textId="77777777" w:rsidR="00EA091D" w:rsidRPr="00BE6A13" w:rsidRDefault="00EA091D" w:rsidP="001920D7">
            <w:pPr>
              <w:widowControl/>
              <w:numPr>
                <w:ilvl w:val="0"/>
                <w:numId w:val="39"/>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93EF0EC" w14:textId="77777777" w:rsidR="00EA091D" w:rsidRPr="00BE6A13" w:rsidRDefault="00EA091D" w:rsidP="000951A6">
            <w:pPr>
              <w:spacing w:line="276" w:lineRule="auto"/>
              <w:rPr>
                <w:snapToGrid w:val="0"/>
                <w:lang w:eastAsia="en-US"/>
              </w:rPr>
            </w:pPr>
            <w:r w:rsidRPr="00BE6A13">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EAD7788" w14:textId="77777777" w:rsidR="00EA091D" w:rsidRPr="00BE6A13" w:rsidRDefault="00EA091D" w:rsidP="000951A6">
            <w:pPr>
              <w:widowControl/>
              <w:autoSpaceDE/>
              <w:adjustRightInd/>
              <w:spacing w:before="40" w:after="40" w:line="276" w:lineRule="auto"/>
              <w:ind w:left="57" w:right="57"/>
              <w:rPr>
                <w:i/>
                <w:snapToGrid w:val="0"/>
                <w:lang w:eastAsia="en-US"/>
              </w:rPr>
            </w:pPr>
          </w:p>
        </w:tc>
      </w:tr>
      <w:tr w:rsidR="00EA091D" w:rsidRPr="00BE6A13" w14:paraId="7540C75E" w14:textId="77777777" w:rsidTr="00CC2BCA">
        <w:trPr>
          <w:cantSplit/>
        </w:trPr>
        <w:tc>
          <w:tcPr>
            <w:tcW w:w="567" w:type="dxa"/>
            <w:tcBorders>
              <w:top w:val="single" w:sz="4" w:space="0" w:color="auto"/>
              <w:left w:val="single" w:sz="4" w:space="0" w:color="auto"/>
              <w:bottom w:val="single" w:sz="4" w:space="0" w:color="auto"/>
              <w:right w:val="single" w:sz="4" w:space="0" w:color="auto"/>
            </w:tcBorders>
          </w:tcPr>
          <w:p w14:paraId="37B58114" w14:textId="77777777" w:rsidR="00EA091D" w:rsidRPr="00BE6A13" w:rsidRDefault="00EA091D" w:rsidP="001920D7">
            <w:pPr>
              <w:widowControl/>
              <w:numPr>
                <w:ilvl w:val="0"/>
                <w:numId w:val="39"/>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925B488" w14:textId="77777777" w:rsidR="00EA091D" w:rsidRPr="00BE6A13" w:rsidRDefault="00EA091D" w:rsidP="000951A6">
            <w:pPr>
              <w:spacing w:line="276" w:lineRule="auto"/>
              <w:jc w:val="both"/>
              <w:rPr>
                <w:snapToGrid w:val="0"/>
                <w:lang w:eastAsia="en-US"/>
              </w:rPr>
            </w:pPr>
            <w:r w:rsidRPr="00BE6A13">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468B9E32" w14:textId="77777777" w:rsidR="00EA091D" w:rsidRPr="00BE6A13" w:rsidRDefault="00EA091D" w:rsidP="000951A6">
            <w:pPr>
              <w:widowControl/>
              <w:autoSpaceDE/>
              <w:adjustRightInd/>
              <w:spacing w:before="40" w:after="40" w:line="276" w:lineRule="auto"/>
              <w:ind w:left="57" w:right="57"/>
              <w:rPr>
                <w:i/>
                <w:snapToGrid w:val="0"/>
                <w:lang w:eastAsia="en-US"/>
              </w:rPr>
            </w:pPr>
          </w:p>
        </w:tc>
      </w:tr>
      <w:tr w:rsidR="00EA091D" w:rsidRPr="00BE6A13" w14:paraId="6A116787" w14:textId="77777777" w:rsidTr="00CC2BCA">
        <w:trPr>
          <w:cantSplit/>
        </w:trPr>
        <w:tc>
          <w:tcPr>
            <w:tcW w:w="567" w:type="dxa"/>
            <w:tcBorders>
              <w:top w:val="single" w:sz="4" w:space="0" w:color="auto"/>
              <w:left w:val="single" w:sz="4" w:space="0" w:color="auto"/>
              <w:bottom w:val="single" w:sz="4" w:space="0" w:color="auto"/>
              <w:right w:val="single" w:sz="4" w:space="0" w:color="auto"/>
            </w:tcBorders>
          </w:tcPr>
          <w:p w14:paraId="512D4DDE" w14:textId="77777777" w:rsidR="00EA091D" w:rsidRPr="00BE6A13" w:rsidRDefault="00EA091D" w:rsidP="001920D7">
            <w:pPr>
              <w:widowControl/>
              <w:numPr>
                <w:ilvl w:val="0"/>
                <w:numId w:val="39"/>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2112D11" w14:textId="77777777" w:rsidR="00EA091D" w:rsidRPr="00BE6A13" w:rsidRDefault="00EA091D" w:rsidP="000951A6">
            <w:pPr>
              <w:spacing w:line="276" w:lineRule="auto"/>
              <w:jc w:val="both"/>
              <w:rPr>
                <w:snapToGrid w:val="0"/>
                <w:lang w:eastAsia="en-US"/>
              </w:rPr>
            </w:pPr>
            <w:r w:rsidRPr="00BE6A13">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77FAC2D5" w14:textId="77777777" w:rsidR="00EA091D" w:rsidRPr="00BE6A13" w:rsidRDefault="00EA091D" w:rsidP="000951A6">
            <w:pPr>
              <w:widowControl/>
              <w:autoSpaceDE/>
              <w:adjustRightInd/>
              <w:spacing w:before="40" w:after="40" w:line="276" w:lineRule="auto"/>
              <w:ind w:left="57" w:right="57"/>
              <w:rPr>
                <w:i/>
                <w:snapToGrid w:val="0"/>
                <w:lang w:eastAsia="en-US"/>
              </w:rPr>
            </w:pPr>
          </w:p>
        </w:tc>
      </w:tr>
      <w:tr w:rsidR="00EA091D" w14:paraId="5D296023" w14:textId="77777777" w:rsidTr="00CC2BCA">
        <w:trPr>
          <w:cantSplit/>
        </w:trPr>
        <w:tc>
          <w:tcPr>
            <w:tcW w:w="567" w:type="dxa"/>
            <w:tcBorders>
              <w:top w:val="single" w:sz="4" w:space="0" w:color="auto"/>
              <w:left w:val="single" w:sz="4" w:space="0" w:color="auto"/>
              <w:bottom w:val="single" w:sz="4" w:space="0" w:color="auto"/>
              <w:right w:val="single" w:sz="4" w:space="0" w:color="auto"/>
            </w:tcBorders>
          </w:tcPr>
          <w:p w14:paraId="38BD9384" w14:textId="77777777" w:rsidR="00EA091D" w:rsidRPr="00BE6A13" w:rsidRDefault="00EA091D" w:rsidP="001920D7">
            <w:pPr>
              <w:widowControl/>
              <w:numPr>
                <w:ilvl w:val="0"/>
                <w:numId w:val="39"/>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BD0F0E3" w14:textId="77777777" w:rsidR="00EA091D" w:rsidRDefault="00EA091D" w:rsidP="000951A6">
            <w:pPr>
              <w:widowControl/>
              <w:autoSpaceDE/>
              <w:adjustRightInd/>
              <w:spacing w:before="40" w:after="40" w:line="276" w:lineRule="auto"/>
              <w:jc w:val="both"/>
              <w:rPr>
                <w:snapToGrid w:val="0"/>
                <w:lang w:eastAsia="en-US"/>
              </w:rPr>
            </w:pPr>
            <w:r w:rsidRPr="00BE6A13">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79B62EAB" w14:textId="77777777" w:rsidR="00EA091D" w:rsidRDefault="00EA091D" w:rsidP="000951A6">
            <w:pPr>
              <w:widowControl/>
              <w:autoSpaceDE/>
              <w:adjustRightInd/>
              <w:spacing w:before="40" w:after="40" w:line="276" w:lineRule="auto"/>
              <w:ind w:left="57" w:right="57"/>
              <w:rPr>
                <w:i/>
                <w:snapToGrid w:val="0"/>
                <w:lang w:eastAsia="en-US"/>
              </w:rPr>
            </w:pPr>
          </w:p>
        </w:tc>
      </w:tr>
      <w:tr w:rsidR="00CC2BCA" w14:paraId="46D84BFB" w14:textId="77777777" w:rsidTr="00CC2BCA">
        <w:trPr>
          <w:cantSplit/>
        </w:trPr>
        <w:tc>
          <w:tcPr>
            <w:tcW w:w="567" w:type="dxa"/>
            <w:tcBorders>
              <w:top w:val="single" w:sz="4" w:space="0" w:color="auto"/>
              <w:left w:val="single" w:sz="4" w:space="0" w:color="auto"/>
              <w:bottom w:val="single" w:sz="4" w:space="0" w:color="auto"/>
              <w:right w:val="single" w:sz="4" w:space="0" w:color="auto"/>
            </w:tcBorders>
          </w:tcPr>
          <w:p w14:paraId="06FA074B" w14:textId="77777777" w:rsidR="00CC2BCA" w:rsidRPr="00BE6A13" w:rsidRDefault="00CC2BCA" w:rsidP="00CC2BCA">
            <w:pPr>
              <w:widowControl/>
              <w:numPr>
                <w:ilvl w:val="0"/>
                <w:numId w:val="39"/>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40F670DC" w14:textId="46929E00" w:rsidR="00CC2BCA" w:rsidRPr="00BE6A13" w:rsidRDefault="00CC2BCA" w:rsidP="00CC2BCA">
            <w:pPr>
              <w:widowControl/>
              <w:autoSpaceDE/>
              <w:adjustRightInd/>
              <w:spacing w:before="40" w:after="40" w:line="276" w:lineRule="auto"/>
              <w:jc w:val="both"/>
              <w:rPr>
                <w:snapToGrid w:val="0"/>
                <w:lang w:eastAsia="en-US"/>
              </w:rPr>
            </w:pPr>
            <w:r w:rsidRPr="00800A2F">
              <w:rPr>
                <w:snapToGrid w:val="0"/>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49546CA2" w14:textId="77777777" w:rsidR="00CC2BCA" w:rsidRDefault="00CC2BCA" w:rsidP="00CC2BCA">
            <w:pPr>
              <w:widowControl/>
              <w:autoSpaceDE/>
              <w:adjustRightInd/>
              <w:spacing w:before="40" w:after="40" w:line="276" w:lineRule="auto"/>
              <w:ind w:left="57" w:right="57"/>
              <w:rPr>
                <w:i/>
                <w:snapToGrid w:val="0"/>
                <w:lang w:eastAsia="en-US"/>
              </w:rPr>
            </w:pPr>
          </w:p>
        </w:tc>
      </w:tr>
      <w:tr w:rsidR="00CC2BCA" w14:paraId="4A6473D0" w14:textId="77777777" w:rsidTr="00CC2BCA">
        <w:trPr>
          <w:cantSplit/>
        </w:trPr>
        <w:tc>
          <w:tcPr>
            <w:tcW w:w="567" w:type="dxa"/>
            <w:tcBorders>
              <w:top w:val="single" w:sz="4" w:space="0" w:color="auto"/>
              <w:left w:val="single" w:sz="4" w:space="0" w:color="auto"/>
              <w:bottom w:val="single" w:sz="4" w:space="0" w:color="auto"/>
              <w:right w:val="single" w:sz="4" w:space="0" w:color="auto"/>
            </w:tcBorders>
          </w:tcPr>
          <w:p w14:paraId="44CD56A8" w14:textId="77777777" w:rsidR="00CC2BCA" w:rsidRPr="00BE6A13" w:rsidRDefault="00CC2BCA" w:rsidP="00CC2BCA">
            <w:pPr>
              <w:widowControl/>
              <w:numPr>
                <w:ilvl w:val="0"/>
                <w:numId w:val="39"/>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14824C84" w14:textId="153D1A60" w:rsidR="00CC2BCA" w:rsidRPr="00BE6A13" w:rsidRDefault="00CC2BCA" w:rsidP="00CC2BCA">
            <w:pPr>
              <w:widowControl/>
              <w:autoSpaceDE/>
              <w:adjustRightInd/>
              <w:spacing w:before="40" w:after="40" w:line="276" w:lineRule="auto"/>
              <w:jc w:val="both"/>
              <w:rPr>
                <w:snapToGrid w:val="0"/>
                <w:lang w:eastAsia="en-US"/>
              </w:rPr>
            </w:pPr>
            <w:r w:rsidRPr="00800A2F">
              <w:rPr>
                <w:snapToGrid w:val="0"/>
              </w:rPr>
              <w:t>Адрес электронной почты участника закупки*</w:t>
            </w:r>
            <w:r w:rsidRPr="00CC2BCA">
              <w:rPr>
                <w:rStyle w:val="aff7"/>
                <w:snapToGrid w:val="0"/>
                <w:sz w:val="10"/>
                <w:szCs w:val="10"/>
              </w:rPr>
              <w:footnoteReference w:id="4"/>
            </w:r>
          </w:p>
        </w:tc>
        <w:tc>
          <w:tcPr>
            <w:tcW w:w="3968" w:type="dxa"/>
            <w:tcBorders>
              <w:top w:val="single" w:sz="4" w:space="0" w:color="auto"/>
              <w:left w:val="single" w:sz="4" w:space="0" w:color="auto"/>
              <w:bottom w:val="single" w:sz="4" w:space="0" w:color="auto"/>
              <w:right w:val="single" w:sz="4" w:space="0" w:color="auto"/>
            </w:tcBorders>
          </w:tcPr>
          <w:p w14:paraId="65BE237E" w14:textId="77777777" w:rsidR="00CC2BCA" w:rsidRDefault="00CC2BCA" w:rsidP="00CC2BCA">
            <w:pPr>
              <w:widowControl/>
              <w:autoSpaceDE/>
              <w:adjustRightInd/>
              <w:spacing w:before="40" w:after="40" w:line="276" w:lineRule="auto"/>
              <w:ind w:left="57" w:right="57"/>
              <w:rPr>
                <w:i/>
                <w:snapToGrid w:val="0"/>
                <w:lang w:eastAsia="en-US"/>
              </w:rPr>
            </w:pPr>
          </w:p>
        </w:tc>
      </w:tr>
    </w:tbl>
    <w:p w14:paraId="175A0F09" w14:textId="77777777" w:rsidR="00EA091D" w:rsidRDefault="00EA091D" w:rsidP="00EA091D">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14:paraId="51089F32" w14:textId="77777777" w:rsidTr="000951A6">
        <w:tc>
          <w:tcPr>
            <w:tcW w:w="4644" w:type="dxa"/>
          </w:tcPr>
          <w:p w14:paraId="74FF8A75" w14:textId="77777777" w:rsidR="00EA091D" w:rsidRDefault="00EA091D" w:rsidP="000951A6">
            <w:pPr>
              <w:jc w:val="right"/>
              <w:rPr>
                <w:sz w:val="26"/>
                <w:szCs w:val="26"/>
                <w:lang w:eastAsia="en-US"/>
              </w:rPr>
            </w:pPr>
          </w:p>
          <w:p w14:paraId="0A6FA192" w14:textId="77777777" w:rsidR="00EA091D" w:rsidRDefault="00EA091D" w:rsidP="000951A6">
            <w:pPr>
              <w:jc w:val="right"/>
              <w:rPr>
                <w:sz w:val="26"/>
                <w:szCs w:val="26"/>
                <w:lang w:eastAsia="en-US"/>
              </w:rPr>
            </w:pPr>
            <w:r>
              <w:rPr>
                <w:sz w:val="26"/>
                <w:szCs w:val="26"/>
                <w:lang w:eastAsia="en-US"/>
              </w:rPr>
              <w:t>__________________________________</w:t>
            </w:r>
          </w:p>
          <w:p w14:paraId="77960346" w14:textId="77777777" w:rsidR="00EA091D" w:rsidRDefault="00EA091D" w:rsidP="000951A6">
            <w:pPr>
              <w:tabs>
                <w:tab w:val="left" w:pos="34"/>
              </w:tabs>
              <w:jc w:val="center"/>
              <w:rPr>
                <w:sz w:val="26"/>
                <w:szCs w:val="26"/>
                <w:vertAlign w:val="superscript"/>
                <w:lang w:eastAsia="en-US"/>
              </w:rPr>
            </w:pPr>
            <w:r>
              <w:rPr>
                <w:sz w:val="26"/>
                <w:szCs w:val="26"/>
                <w:vertAlign w:val="superscript"/>
                <w:lang w:eastAsia="en-US"/>
              </w:rPr>
              <w:t>(подпись, М.П.)</w:t>
            </w:r>
          </w:p>
        </w:tc>
      </w:tr>
      <w:tr w:rsidR="00EA091D" w14:paraId="77F973FB" w14:textId="77777777" w:rsidTr="000951A6">
        <w:tc>
          <w:tcPr>
            <w:tcW w:w="4644" w:type="dxa"/>
          </w:tcPr>
          <w:p w14:paraId="52D02A4A" w14:textId="77777777" w:rsidR="00EA091D" w:rsidRDefault="00EA091D" w:rsidP="000951A6">
            <w:pPr>
              <w:jc w:val="right"/>
              <w:rPr>
                <w:sz w:val="26"/>
                <w:szCs w:val="26"/>
                <w:lang w:eastAsia="en-US"/>
              </w:rPr>
            </w:pPr>
            <w:r>
              <w:rPr>
                <w:sz w:val="26"/>
                <w:szCs w:val="26"/>
                <w:lang w:eastAsia="en-US"/>
              </w:rPr>
              <w:t>__________________________________</w:t>
            </w:r>
          </w:p>
          <w:p w14:paraId="16F32CA8" w14:textId="77777777" w:rsidR="00EA091D" w:rsidRDefault="00EA091D" w:rsidP="000951A6">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p w14:paraId="0A04DF5C" w14:textId="77777777" w:rsidR="00EA091D" w:rsidRDefault="00EA091D" w:rsidP="000951A6">
            <w:pPr>
              <w:tabs>
                <w:tab w:val="left" w:pos="4428"/>
              </w:tabs>
              <w:jc w:val="center"/>
              <w:rPr>
                <w:sz w:val="26"/>
                <w:szCs w:val="26"/>
                <w:vertAlign w:val="superscript"/>
                <w:lang w:eastAsia="en-US"/>
              </w:rPr>
            </w:pPr>
          </w:p>
        </w:tc>
      </w:tr>
    </w:tbl>
    <w:p w14:paraId="37E360CA" w14:textId="77777777" w:rsidR="00EA091D" w:rsidRDefault="00EA091D" w:rsidP="00EA091D">
      <w:pPr>
        <w:pBdr>
          <w:bottom w:val="single" w:sz="4" w:space="1" w:color="auto"/>
        </w:pBdr>
        <w:shd w:val="clear" w:color="auto" w:fill="E0E0E0"/>
        <w:ind w:right="21"/>
        <w:jc w:val="center"/>
        <w:rPr>
          <w:b/>
          <w:color w:val="000000"/>
          <w:spacing w:val="36"/>
        </w:rPr>
      </w:pPr>
      <w:r>
        <w:rPr>
          <w:b/>
          <w:color w:val="000000"/>
          <w:spacing w:val="36"/>
        </w:rPr>
        <w:t>конец формы</w:t>
      </w:r>
    </w:p>
    <w:p w14:paraId="290501EC" w14:textId="77777777" w:rsidR="00EA091D" w:rsidRDefault="00EA091D" w:rsidP="00EA091D">
      <w:pPr>
        <w:widowControl/>
        <w:autoSpaceDE/>
        <w:autoSpaceDN/>
        <w:adjustRightInd/>
        <w:rPr>
          <w:sz w:val="26"/>
          <w:szCs w:val="26"/>
        </w:rPr>
        <w:sectPr w:rsidR="00EA091D">
          <w:pgSz w:w="11906" w:h="16838"/>
          <w:pgMar w:top="1134" w:right="707" w:bottom="1134" w:left="1701" w:header="708" w:footer="708" w:gutter="0"/>
          <w:cols w:space="720"/>
        </w:sectPr>
      </w:pPr>
    </w:p>
    <w:p w14:paraId="40277AB9" w14:textId="7BC76B4B" w:rsidR="00EA091D" w:rsidRDefault="00EA091D" w:rsidP="00EA091D">
      <w:pPr>
        <w:spacing w:before="60" w:after="60"/>
        <w:jc w:val="both"/>
        <w:outlineLvl w:val="1"/>
        <w:rPr>
          <w:b/>
        </w:rPr>
      </w:pPr>
      <w:bookmarkStart w:id="445" w:name="_Toc73367873"/>
      <w:r>
        <w:rPr>
          <w:b/>
        </w:rPr>
        <w:lastRenderedPageBreak/>
        <w:t>10.</w:t>
      </w:r>
      <w:r w:rsidR="00B77FCF">
        <w:rPr>
          <w:b/>
        </w:rPr>
        <w:t>7</w:t>
      </w:r>
      <w:r>
        <w:rPr>
          <w:b/>
        </w:rPr>
        <w:t>.2 Инструкции по заполнению</w:t>
      </w:r>
      <w:bookmarkEnd w:id="445"/>
    </w:p>
    <w:p w14:paraId="459BE9B1" w14:textId="47A0DB26" w:rsidR="00EA091D" w:rsidRDefault="00EA091D" w:rsidP="00EA091D">
      <w:pPr>
        <w:spacing w:before="60" w:after="60"/>
        <w:jc w:val="both"/>
      </w:pPr>
      <w:r>
        <w:t>10.</w:t>
      </w:r>
      <w:r w:rsidR="00B77FCF">
        <w:t>7</w:t>
      </w:r>
      <w:r>
        <w:t>.2.1 Участник закупки приводит номер и дату письма о подаче оферты, приложением к которому является данная анкета.</w:t>
      </w:r>
    </w:p>
    <w:p w14:paraId="09610704" w14:textId="16119705" w:rsidR="00EA091D" w:rsidRDefault="00EA091D" w:rsidP="00EA091D">
      <w:pPr>
        <w:jc w:val="both"/>
      </w:pPr>
      <w:r>
        <w:t>10.</w:t>
      </w:r>
      <w:r w:rsidR="00B77FCF">
        <w:t>7</w:t>
      </w:r>
      <w:r>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A56E484" w14:textId="6A45AEAA" w:rsidR="00EA091D" w:rsidRDefault="00EA091D" w:rsidP="00EA091D">
      <w:pPr>
        <w:spacing w:before="60" w:after="60"/>
        <w:jc w:val="both"/>
      </w:pPr>
      <w:r>
        <w:t>10.</w:t>
      </w:r>
      <w:r w:rsidR="00B77FCF">
        <w:t>7</w:t>
      </w:r>
      <w:r>
        <w:t>.2.3 Участник закупки должны заполнить приведенную выше таблицу по всем позициям. В случае отсутствия каких-либо данных указать слово «нет».</w:t>
      </w:r>
    </w:p>
    <w:p w14:paraId="22898168" w14:textId="77777777" w:rsidR="00EA091D" w:rsidRDefault="00EA091D" w:rsidP="00EA091D">
      <w:pPr>
        <w:widowControl/>
        <w:autoSpaceDE/>
        <w:adjustRightInd/>
        <w:ind w:left="1134" w:hanging="1134"/>
        <w:jc w:val="both"/>
        <w:rPr>
          <w:snapToGrid w:val="0"/>
          <w:sz w:val="26"/>
          <w:szCs w:val="26"/>
        </w:rPr>
      </w:pPr>
    </w:p>
    <w:p w14:paraId="10364A60" w14:textId="77777777" w:rsidR="00EA091D" w:rsidRDefault="00EA091D" w:rsidP="00EA091D">
      <w:pPr>
        <w:rPr>
          <w:sz w:val="26"/>
          <w:szCs w:val="26"/>
        </w:rPr>
      </w:pPr>
    </w:p>
    <w:p w14:paraId="0DD00551" w14:textId="77777777" w:rsidR="00EA091D" w:rsidRDefault="00EA091D" w:rsidP="00EA091D">
      <w:pPr>
        <w:rPr>
          <w:sz w:val="26"/>
          <w:szCs w:val="26"/>
        </w:rPr>
      </w:pPr>
    </w:p>
    <w:p w14:paraId="0068AFFF" w14:textId="77777777" w:rsidR="00EA091D" w:rsidRDefault="00EA091D" w:rsidP="00EA091D">
      <w:pPr>
        <w:rPr>
          <w:sz w:val="26"/>
          <w:szCs w:val="26"/>
        </w:rPr>
      </w:pPr>
    </w:p>
    <w:p w14:paraId="4B348C9F" w14:textId="77777777" w:rsidR="00EA091D" w:rsidRDefault="00EA091D" w:rsidP="00EA091D">
      <w:pPr>
        <w:rPr>
          <w:sz w:val="26"/>
          <w:szCs w:val="26"/>
        </w:rPr>
      </w:pPr>
    </w:p>
    <w:p w14:paraId="3A039870" w14:textId="77777777" w:rsidR="00EA091D" w:rsidRDefault="00EA091D" w:rsidP="00EA091D">
      <w:pPr>
        <w:rPr>
          <w:sz w:val="26"/>
          <w:szCs w:val="26"/>
        </w:rPr>
      </w:pPr>
    </w:p>
    <w:p w14:paraId="36FBDF66" w14:textId="77777777" w:rsidR="00EA091D" w:rsidRDefault="00EA091D" w:rsidP="00EA091D">
      <w:pPr>
        <w:rPr>
          <w:sz w:val="26"/>
          <w:szCs w:val="26"/>
        </w:rPr>
      </w:pPr>
    </w:p>
    <w:p w14:paraId="77B6164E" w14:textId="77777777" w:rsidR="00EA091D" w:rsidRDefault="00EA091D" w:rsidP="00EA091D">
      <w:pPr>
        <w:rPr>
          <w:sz w:val="26"/>
          <w:szCs w:val="26"/>
        </w:rPr>
      </w:pPr>
    </w:p>
    <w:p w14:paraId="1F82AEC4" w14:textId="77777777" w:rsidR="00EA091D" w:rsidRDefault="00EA091D" w:rsidP="00EA091D">
      <w:pPr>
        <w:rPr>
          <w:sz w:val="26"/>
          <w:szCs w:val="26"/>
        </w:rPr>
      </w:pPr>
    </w:p>
    <w:p w14:paraId="73775590" w14:textId="77777777" w:rsidR="00EA091D" w:rsidRDefault="00EA091D" w:rsidP="00EA091D">
      <w:pPr>
        <w:rPr>
          <w:sz w:val="26"/>
          <w:szCs w:val="26"/>
        </w:rPr>
      </w:pPr>
    </w:p>
    <w:p w14:paraId="441A76A4" w14:textId="77777777" w:rsidR="00EA091D" w:rsidRDefault="00EA091D" w:rsidP="00EA091D">
      <w:pPr>
        <w:rPr>
          <w:sz w:val="26"/>
          <w:szCs w:val="26"/>
        </w:rPr>
      </w:pPr>
    </w:p>
    <w:p w14:paraId="464638D6" w14:textId="77777777" w:rsidR="00EA091D" w:rsidRDefault="00EA091D" w:rsidP="00EA091D">
      <w:pPr>
        <w:rPr>
          <w:sz w:val="26"/>
          <w:szCs w:val="26"/>
        </w:rPr>
      </w:pPr>
    </w:p>
    <w:p w14:paraId="0EFF399E" w14:textId="77777777" w:rsidR="00EA091D" w:rsidRDefault="00EA091D" w:rsidP="00EA091D">
      <w:pPr>
        <w:rPr>
          <w:sz w:val="26"/>
          <w:szCs w:val="26"/>
        </w:rPr>
      </w:pPr>
    </w:p>
    <w:p w14:paraId="70522E00" w14:textId="77777777" w:rsidR="00EA091D" w:rsidRDefault="00EA091D" w:rsidP="00EA091D">
      <w:pPr>
        <w:rPr>
          <w:sz w:val="26"/>
          <w:szCs w:val="26"/>
        </w:rPr>
      </w:pPr>
    </w:p>
    <w:p w14:paraId="1BBB9A68" w14:textId="77777777" w:rsidR="00EA091D" w:rsidRDefault="00EA091D" w:rsidP="00EA091D">
      <w:pPr>
        <w:rPr>
          <w:sz w:val="26"/>
          <w:szCs w:val="26"/>
        </w:rPr>
      </w:pPr>
    </w:p>
    <w:p w14:paraId="071F4A8C" w14:textId="77777777" w:rsidR="00EA091D" w:rsidRDefault="00EA091D" w:rsidP="00EA091D">
      <w:pPr>
        <w:rPr>
          <w:sz w:val="26"/>
          <w:szCs w:val="26"/>
        </w:rPr>
      </w:pPr>
    </w:p>
    <w:p w14:paraId="567B8A44" w14:textId="77777777" w:rsidR="00EA091D" w:rsidRDefault="00EA091D" w:rsidP="00EA091D">
      <w:pPr>
        <w:rPr>
          <w:sz w:val="26"/>
          <w:szCs w:val="26"/>
        </w:rPr>
      </w:pPr>
    </w:p>
    <w:p w14:paraId="5C742F63" w14:textId="77777777" w:rsidR="00EA091D" w:rsidRDefault="00EA091D" w:rsidP="00EA091D">
      <w:pPr>
        <w:rPr>
          <w:sz w:val="26"/>
          <w:szCs w:val="26"/>
        </w:rPr>
      </w:pPr>
    </w:p>
    <w:p w14:paraId="704ADD40" w14:textId="77777777" w:rsidR="00EA091D" w:rsidRDefault="00EA091D" w:rsidP="00EA091D">
      <w:pPr>
        <w:rPr>
          <w:sz w:val="26"/>
          <w:szCs w:val="26"/>
        </w:rPr>
      </w:pPr>
    </w:p>
    <w:p w14:paraId="0316DCDC" w14:textId="77777777" w:rsidR="00EA091D" w:rsidRDefault="00EA091D" w:rsidP="00EA091D">
      <w:pPr>
        <w:rPr>
          <w:sz w:val="26"/>
          <w:szCs w:val="26"/>
        </w:rPr>
      </w:pPr>
    </w:p>
    <w:p w14:paraId="1F239A19" w14:textId="77777777" w:rsidR="00EA091D" w:rsidRDefault="00EA091D" w:rsidP="00EA091D">
      <w:pPr>
        <w:rPr>
          <w:sz w:val="26"/>
          <w:szCs w:val="26"/>
        </w:rPr>
      </w:pPr>
    </w:p>
    <w:p w14:paraId="33DB7113" w14:textId="77777777" w:rsidR="00EA091D" w:rsidRDefault="00EA091D" w:rsidP="00EA091D">
      <w:pPr>
        <w:rPr>
          <w:sz w:val="26"/>
          <w:szCs w:val="26"/>
        </w:rPr>
      </w:pPr>
    </w:p>
    <w:p w14:paraId="048DB508" w14:textId="77777777" w:rsidR="00EA091D" w:rsidRDefault="00EA091D" w:rsidP="00EA091D">
      <w:pPr>
        <w:rPr>
          <w:sz w:val="26"/>
          <w:szCs w:val="26"/>
        </w:rPr>
      </w:pPr>
    </w:p>
    <w:p w14:paraId="4B66A030" w14:textId="77777777" w:rsidR="00EA091D" w:rsidRDefault="00EA091D" w:rsidP="00EA091D">
      <w:pPr>
        <w:rPr>
          <w:sz w:val="26"/>
          <w:szCs w:val="26"/>
        </w:rPr>
      </w:pPr>
    </w:p>
    <w:p w14:paraId="3B1C38B0" w14:textId="77777777" w:rsidR="00EA091D" w:rsidRDefault="00EA091D" w:rsidP="00EA091D">
      <w:pPr>
        <w:rPr>
          <w:sz w:val="26"/>
          <w:szCs w:val="26"/>
        </w:rPr>
      </w:pPr>
    </w:p>
    <w:p w14:paraId="44B79D51" w14:textId="77777777" w:rsidR="00EA091D" w:rsidRDefault="00EA091D" w:rsidP="00EA091D">
      <w:pPr>
        <w:rPr>
          <w:sz w:val="26"/>
          <w:szCs w:val="26"/>
        </w:rPr>
      </w:pPr>
    </w:p>
    <w:p w14:paraId="531AFD0C" w14:textId="77777777" w:rsidR="00EA091D" w:rsidRDefault="00EA091D" w:rsidP="00EA091D">
      <w:pPr>
        <w:rPr>
          <w:sz w:val="26"/>
          <w:szCs w:val="26"/>
        </w:rPr>
      </w:pPr>
    </w:p>
    <w:p w14:paraId="4D6AA048" w14:textId="77777777" w:rsidR="00EA091D" w:rsidRDefault="00EA091D" w:rsidP="00EA091D">
      <w:pPr>
        <w:rPr>
          <w:sz w:val="26"/>
          <w:szCs w:val="26"/>
        </w:rPr>
      </w:pPr>
    </w:p>
    <w:p w14:paraId="0E93CBB7" w14:textId="77777777" w:rsidR="00EA091D" w:rsidRDefault="00EA091D" w:rsidP="00EA091D">
      <w:pPr>
        <w:tabs>
          <w:tab w:val="left" w:pos="7518"/>
        </w:tabs>
        <w:rPr>
          <w:sz w:val="26"/>
          <w:szCs w:val="26"/>
        </w:rPr>
      </w:pPr>
      <w:r>
        <w:rPr>
          <w:sz w:val="26"/>
          <w:szCs w:val="26"/>
        </w:rPr>
        <w:tab/>
      </w:r>
    </w:p>
    <w:p w14:paraId="56FAF1FD" w14:textId="77777777" w:rsidR="00EA091D" w:rsidRDefault="00EA091D" w:rsidP="00EA091D">
      <w:pPr>
        <w:rPr>
          <w:sz w:val="26"/>
          <w:szCs w:val="26"/>
        </w:rPr>
      </w:pPr>
    </w:p>
    <w:p w14:paraId="74224DD3" w14:textId="77777777" w:rsidR="00EA091D" w:rsidRDefault="00EA091D" w:rsidP="00EA091D">
      <w:pPr>
        <w:widowControl/>
        <w:autoSpaceDE/>
        <w:autoSpaceDN/>
        <w:adjustRightInd/>
        <w:rPr>
          <w:sz w:val="26"/>
          <w:szCs w:val="26"/>
        </w:rPr>
        <w:sectPr w:rsidR="00EA091D">
          <w:pgSz w:w="11906" w:h="16838"/>
          <w:pgMar w:top="1134" w:right="707" w:bottom="1134" w:left="1701" w:header="708" w:footer="708" w:gutter="0"/>
          <w:cols w:space="720"/>
        </w:sectPr>
      </w:pPr>
    </w:p>
    <w:p w14:paraId="63108C77" w14:textId="1BDD297B" w:rsidR="00EA091D" w:rsidRPr="00B77FCF" w:rsidRDefault="00EA091D" w:rsidP="00B77FCF">
      <w:pPr>
        <w:pStyle w:val="af8"/>
        <w:numPr>
          <w:ilvl w:val="1"/>
          <w:numId w:val="43"/>
        </w:numPr>
        <w:spacing w:before="120" w:after="60"/>
        <w:outlineLvl w:val="0"/>
        <w:rPr>
          <w:b/>
        </w:rPr>
      </w:pPr>
      <w:bookmarkStart w:id="446" w:name="_Toc73367874"/>
      <w:r w:rsidRPr="00B77FCF">
        <w:rPr>
          <w:b/>
        </w:rPr>
        <w:lastRenderedPageBreak/>
        <w:t xml:space="preserve">Справка о перечне и годовых объемах выполнения аналогичных договоров (форма </w:t>
      </w:r>
      <w:r w:rsidR="00B77FCF" w:rsidRPr="00B77FCF">
        <w:rPr>
          <w:b/>
        </w:rPr>
        <w:t>7</w:t>
      </w:r>
      <w:r w:rsidRPr="00B77FCF">
        <w:rPr>
          <w:b/>
        </w:rPr>
        <w:t>)</w:t>
      </w:r>
      <w:bookmarkEnd w:id="446"/>
    </w:p>
    <w:p w14:paraId="0CE991F7" w14:textId="1066A06C" w:rsidR="00EA091D" w:rsidRDefault="00EA091D" w:rsidP="00EA091D">
      <w:pPr>
        <w:spacing w:before="60" w:after="60"/>
        <w:jc w:val="both"/>
        <w:outlineLvl w:val="1"/>
      </w:pPr>
      <w:bookmarkStart w:id="447" w:name="_Toc73367875"/>
      <w:r>
        <w:t>10.</w:t>
      </w:r>
      <w:r w:rsidR="00B77FCF">
        <w:t>8</w:t>
      </w:r>
      <w:r>
        <w:t>.1 Форма Справки о перечне и годовых объемах выполнения аналогичных договоров</w:t>
      </w:r>
      <w:bookmarkEnd w:id="447"/>
    </w:p>
    <w:p w14:paraId="7791774F" w14:textId="77777777" w:rsidR="00EA091D" w:rsidRDefault="00EA091D" w:rsidP="00EA091D">
      <w:pPr>
        <w:pBdr>
          <w:top w:val="single" w:sz="4" w:space="1" w:color="auto"/>
        </w:pBdr>
        <w:shd w:val="clear" w:color="auto" w:fill="E0E0E0"/>
        <w:ind w:right="21"/>
        <w:jc w:val="center"/>
        <w:rPr>
          <w:b/>
          <w:color w:val="000000"/>
          <w:spacing w:val="36"/>
        </w:rPr>
      </w:pPr>
      <w:r>
        <w:rPr>
          <w:b/>
          <w:color w:val="000000"/>
          <w:spacing w:val="36"/>
        </w:rPr>
        <w:t>начало формы</w:t>
      </w:r>
    </w:p>
    <w:p w14:paraId="229B15F3" w14:textId="77777777" w:rsidR="00EA091D" w:rsidRDefault="00EA091D" w:rsidP="00EA091D">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32A5D5AF" w14:textId="77777777" w:rsidR="00EA091D" w:rsidRDefault="00EA091D" w:rsidP="00EA091D">
      <w:pPr>
        <w:spacing w:before="240" w:after="120"/>
        <w:jc w:val="center"/>
        <w:rPr>
          <w:b/>
        </w:rPr>
      </w:pPr>
      <w:r>
        <w:rPr>
          <w:b/>
        </w:rPr>
        <w:t>Справка о перечне и объемах выполнения аналогичных договоров</w:t>
      </w:r>
    </w:p>
    <w:p w14:paraId="1F035C37" w14:textId="77777777" w:rsidR="00EA091D" w:rsidRDefault="00EA091D" w:rsidP="00EA091D">
      <w:pPr>
        <w:spacing w:after="120"/>
        <w:jc w:val="both"/>
      </w:pPr>
      <w:r>
        <w:t xml:space="preserve">Участник закупки: ___________________________ </w:t>
      </w:r>
      <w:r>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EA091D" w14:paraId="0BA81EE1" w14:textId="77777777" w:rsidTr="000951A6">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F561F3" w14:textId="77777777" w:rsidR="00EA091D" w:rsidRDefault="00EA091D" w:rsidP="000951A6">
            <w:pPr>
              <w:keepNext/>
              <w:widowControl/>
              <w:tabs>
                <w:tab w:val="left" w:pos="351"/>
              </w:tabs>
              <w:autoSpaceDE/>
              <w:adjustRightInd/>
              <w:spacing w:line="276" w:lineRule="auto"/>
              <w:jc w:val="center"/>
              <w:rPr>
                <w:snapToGrid w:val="0"/>
                <w:sz w:val="22"/>
                <w:szCs w:val="22"/>
                <w:lang w:eastAsia="en-US"/>
              </w:rPr>
            </w:pPr>
            <w:r>
              <w:rPr>
                <w:snapToGrid w:val="0"/>
                <w:sz w:val="22"/>
                <w:szCs w:val="22"/>
                <w:lang w:eastAsia="en-US"/>
              </w:rPr>
              <w:t>№</w:t>
            </w:r>
          </w:p>
          <w:p w14:paraId="06BB9B6C" w14:textId="77777777" w:rsidR="00EA091D" w:rsidRDefault="00EA091D" w:rsidP="000951A6">
            <w:pPr>
              <w:keepNext/>
              <w:widowControl/>
              <w:tabs>
                <w:tab w:val="left" w:pos="351"/>
                <w:tab w:val="left" w:pos="459"/>
              </w:tabs>
              <w:autoSpaceDE/>
              <w:adjustRightInd/>
              <w:spacing w:line="276" w:lineRule="auto"/>
              <w:jc w:val="center"/>
              <w:rPr>
                <w:snapToGrid w:val="0"/>
                <w:sz w:val="22"/>
                <w:szCs w:val="22"/>
                <w:lang w:eastAsia="en-US"/>
              </w:rPr>
            </w:pPr>
            <w:r>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46202D" w14:textId="77777777" w:rsidR="00EA091D" w:rsidRDefault="00EA091D" w:rsidP="000951A6">
            <w:pPr>
              <w:keepNext/>
              <w:widowControl/>
              <w:autoSpaceDE/>
              <w:adjustRightInd/>
              <w:spacing w:line="276" w:lineRule="auto"/>
              <w:jc w:val="center"/>
              <w:rPr>
                <w:snapToGrid w:val="0"/>
                <w:sz w:val="22"/>
                <w:szCs w:val="22"/>
                <w:lang w:eastAsia="en-US"/>
              </w:rPr>
            </w:pPr>
            <w:r>
              <w:rPr>
                <w:snapToGrid w:val="0"/>
                <w:sz w:val="22"/>
                <w:szCs w:val="22"/>
                <w:lang w:eastAsia="en-US"/>
              </w:rPr>
              <w:t>Сроки выполнения (</w:t>
            </w:r>
            <w:r>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4D430E" w14:textId="77777777" w:rsidR="00EA091D" w:rsidRDefault="00EA091D" w:rsidP="000951A6">
            <w:pPr>
              <w:keepNext/>
              <w:widowControl/>
              <w:autoSpaceDE/>
              <w:adjustRightInd/>
              <w:spacing w:line="276" w:lineRule="auto"/>
              <w:jc w:val="center"/>
              <w:rPr>
                <w:snapToGrid w:val="0"/>
                <w:sz w:val="22"/>
                <w:szCs w:val="22"/>
                <w:lang w:eastAsia="en-US"/>
              </w:rPr>
            </w:pPr>
            <w:r>
              <w:rPr>
                <w:snapToGrid w:val="0"/>
                <w:sz w:val="22"/>
                <w:szCs w:val="22"/>
                <w:lang w:eastAsia="en-US"/>
              </w:rPr>
              <w:t xml:space="preserve">Заказчик </w:t>
            </w:r>
            <w:r>
              <w:rPr>
                <w:snapToGrid w:val="0"/>
                <w:sz w:val="22"/>
                <w:szCs w:val="22"/>
                <w:lang w:eastAsia="en-US"/>
              </w:rPr>
              <w:br/>
              <w:t>(</w:t>
            </w:r>
            <w:r>
              <w:rPr>
                <w:i/>
                <w:snapToGrid w:val="0"/>
                <w:sz w:val="22"/>
                <w:szCs w:val="22"/>
                <w:lang w:eastAsia="en-US"/>
              </w:rPr>
              <w:t>наименование, адрес, контактное лицо с указанием должности, контактные телефоны</w:t>
            </w:r>
            <w:r>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12285B" w14:textId="77777777" w:rsidR="00EA091D" w:rsidRDefault="00EA091D" w:rsidP="000951A6">
            <w:pPr>
              <w:keepNext/>
              <w:widowControl/>
              <w:autoSpaceDE/>
              <w:adjustRightInd/>
              <w:spacing w:line="276" w:lineRule="auto"/>
              <w:ind w:left="57" w:right="57"/>
              <w:jc w:val="center"/>
              <w:rPr>
                <w:snapToGrid w:val="0"/>
                <w:sz w:val="22"/>
                <w:szCs w:val="22"/>
                <w:lang w:eastAsia="en-US"/>
              </w:rPr>
            </w:pPr>
            <w:r>
              <w:rPr>
                <w:snapToGrid w:val="0"/>
                <w:sz w:val="22"/>
                <w:szCs w:val="22"/>
                <w:lang w:eastAsia="en-US"/>
              </w:rPr>
              <w:t>Описание договора</w:t>
            </w:r>
            <w:r>
              <w:rPr>
                <w:snapToGrid w:val="0"/>
                <w:sz w:val="22"/>
                <w:szCs w:val="22"/>
                <w:lang w:eastAsia="en-US"/>
              </w:rPr>
              <w:br/>
              <w:t>(</w:t>
            </w:r>
            <w:r>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A314B6" w14:textId="77777777" w:rsidR="00EA091D" w:rsidRDefault="00EA091D" w:rsidP="000951A6">
            <w:pPr>
              <w:keepNext/>
              <w:widowControl/>
              <w:autoSpaceDE/>
              <w:adjustRightInd/>
              <w:spacing w:line="276" w:lineRule="auto"/>
              <w:jc w:val="center"/>
              <w:rPr>
                <w:snapToGrid w:val="0"/>
                <w:sz w:val="22"/>
                <w:szCs w:val="22"/>
                <w:lang w:eastAsia="en-US"/>
              </w:rPr>
            </w:pPr>
            <w:r>
              <w:rPr>
                <w:snapToGrid w:val="0"/>
                <w:sz w:val="22"/>
                <w:szCs w:val="22"/>
                <w:lang w:eastAsia="en-US"/>
              </w:rPr>
              <w:t xml:space="preserve">Сумма договора </w:t>
            </w:r>
          </w:p>
          <w:p w14:paraId="705E41F0" w14:textId="77777777" w:rsidR="00EA091D" w:rsidRDefault="00EA091D" w:rsidP="000951A6">
            <w:pPr>
              <w:keepNext/>
              <w:widowControl/>
              <w:autoSpaceDE/>
              <w:adjustRightInd/>
              <w:spacing w:line="276" w:lineRule="auto"/>
              <w:jc w:val="center"/>
              <w:rPr>
                <w:snapToGrid w:val="0"/>
                <w:sz w:val="22"/>
                <w:szCs w:val="22"/>
                <w:lang w:eastAsia="en-US"/>
              </w:rPr>
            </w:pPr>
            <w:r>
              <w:rPr>
                <w:snapToGrid w:val="0"/>
                <w:sz w:val="22"/>
                <w:szCs w:val="22"/>
                <w:lang w:eastAsia="en-US"/>
              </w:rPr>
              <w:t>(</w:t>
            </w:r>
            <w:r>
              <w:rPr>
                <w:i/>
                <w:snapToGrid w:val="0"/>
                <w:sz w:val="22"/>
                <w:szCs w:val="22"/>
                <w:lang w:eastAsia="en-US"/>
              </w:rPr>
              <w:t>в рублях</w:t>
            </w:r>
            <w:r>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147A63" w14:textId="77777777" w:rsidR="00EA091D" w:rsidRDefault="00EA091D" w:rsidP="000951A6">
            <w:pPr>
              <w:keepNext/>
              <w:widowControl/>
              <w:autoSpaceDE/>
              <w:adjustRightInd/>
              <w:spacing w:line="276" w:lineRule="auto"/>
              <w:jc w:val="center"/>
              <w:rPr>
                <w:snapToGrid w:val="0"/>
                <w:sz w:val="22"/>
                <w:szCs w:val="22"/>
                <w:lang w:eastAsia="en-US"/>
              </w:rPr>
            </w:pPr>
            <w:r>
              <w:rPr>
                <w:snapToGrid w:val="0"/>
                <w:sz w:val="22"/>
                <w:szCs w:val="22"/>
                <w:lang w:eastAsia="en-US"/>
              </w:rPr>
              <w:t>Сведения о рекламациях по перечисленным договорам</w:t>
            </w:r>
          </w:p>
        </w:tc>
      </w:tr>
      <w:tr w:rsidR="00EA091D" w14:paraId="4B1DBB9F" w14:textId="77777777" w:rsidTr="000951A6">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B55B67" w14:textId="77777777" w:rsidR="00EA091D" w:rsidRDefault="00EA091D" w:rsidP="000951A6">
            <w:pPr>
              <w:keepNext/>
              <w:widowControl/>
              <w:tabs>
                <w:tab w:val="left" w:pos="351"/>
              </w:tabs>
              <w:autoSpaceDE/>
              <w:adjustRightInd/>
              <w:spacing w:line="276" w:lineRule="auto"/>
              <w:jc w:val="center"/>
              <w:rPr>
                <w:i/>
                <w:snapToGrid w:val="0"/>
                <w:sz w:val="18"/>
                <w:szCs w:val="18"/>
                <w:lang w:eastAsia="en-US"/>
              </w:rPr>
            </w:pPr>
            <w:r>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806B11" w14:textId="77777777" w:rsidR="00EA091D" w:rsidRDefault="00EA091D"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982D30" w14:textId="77777777" w:rsidR="00EA091D" w:rsidRDefault="00EA091D"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A6540" w14:textId="77777777" w:rsidR="00EA091D" w:rsidRDefault="00EA091D" w:rsidP="000951A6">
            <w:pPr>
              <w:keepNext/>
              <w:widowControl/>
              <w:autoSpaceDE/>
              <w:adjustRightInd/>
              <w:spacing w:line="276" w:lineRule="auto"/>
              <w:ind w:left="57" w:right="57"/>
              <w:jc w:val="center"/>
              <w:rPr>
                <w:i/>
                <w:snapToGrid w:val="0"/>
                <w:sz w:val="18"/>
                <w:szCs w:val="18"/>
                <w:lang w:eastAsia="en-US"/>
              </w:rPr>
            </w:pPr>
            <w:r>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DB27C8" w14:textId="77777777" w:rsidR="00EA091D" w:rsidRDefault="00EA091D"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921433" w14:textId="77777777" w:rsidR="00EA091D" w:rsidRDefault="00EA091D"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r>
      <w:tr w:rsidR="00EA091D" w14:paraId="0E013D36"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4EB3AD76" w14:textId="77777777" w:rsidR="00EA091D"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E125484" w14:textId="77777777" w:rsidR="00EA091D"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414531" w14:textId="77777777" w:rsidR="00EA091D"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8183B" w14:textId="77777777" w:rsidR="00EA091D"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8966873" w14:textId="77777777" w:rsidR="00EA091D"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31E3E9" w14:textId="77777777" w:rsidR="00EA091D" w:rsidRDefault="00EA091D" w:rsidP="000951A6">
            <w:pPr>
              <w:widowControl/>
              <w:autoSpaceDE/>
              <w:adjustRightInd/>
              <w:spacing w:line="276" w:lineRule="auto"/>
              <w:ind w:left="57" w:right="57"/>
              <w:rPr>
                <w:snapToGrid w:val="0"/>
                <w:sz w:val="26"/>
                <w:szCs w:val="26"/>
                <w:lang w:eastAsia="en-US"/>
              </w:rPr>
            </w:pPr>
          </w:p>
        </w:tc>
      </w:tr>
      <w:tr w:rsidR="00EA091D" w14:paraId="3D1FEBC1"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6095F2BE" w14:textId="77777777" w:rsidR="00EA091D"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38E50B7" w14:textId="77777777" w:rsidR="00EA091D"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5BB79B0" w14:textId="77777777" w:rsidR="00EA091D"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4381C7E" w14:textId="77777777" w:rsidR="00EA091D"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7A9F986" w14:textId="77777777" w:rsidR="00EA091D"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ED644F3" w14:textId="77777777" w:rsidR="00EA091D" w:rsidRDefault="00EA091D" w:rsidP="000951A6">
            <w:pPr>
              <w:widowControl/>
              <w:autoSpaceDE/>
              <w:adjustRightInd/>
              <w:spacing w:line="276" w:lineRule="auto"/>
              <w:ind w:left="57" w:right="57"/>
              <w:rPr>
                <w:snapToGrid w:val="0"/>
                <w:sz w:val="26"/>
                <w:szCs w:val="26"/>
                <w:lang w:eastAsia="en-US"/>
              </w:rPr>
            </w:pPr>
          </w:p>
        </w:tc>
      </w:tr>
      <w:tr w:rsidR="00EA091D" w14:paraId="3706610D"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CA41DEA" w14:textId="77777777" w:rsidR="00EA091D"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F1C4279" w14:textId="77777777" w:rsidR="00EA091D"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2ED2BB" w14:textId="77777777" w:rsidR="00EA091D"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57214F" w14:textId="77777777" w:rsidR="00EA091D"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6A59138" w14:textId="77777777" w:rsidR="00EA091D"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8C0C9B2" w14:textId="77777777" w:rsidR="00EA091D" w:rsidRDefault="00EA091D" w:rsidP="000951A6">
            <w:pPr>
              <w:widowControl/>
              <w:autoSpaceDE/>
              <w:adjustRightInd/>
              <w:spacing w:line="276" w:lineRule="auto"/>
              <w:ind w:left="57" w:right="57"/>
              <w:rPr>
                <w:snapToGrid w:val="0"/>
                <w:sz w:val="26"/>
                <w:szCs w:val="26"/>
                <w:lang w:eastAsia="en-US"/>
              </w:rPr>
            </w:pPr>
          </w:p>
        </w:tc>
      </w:tr>
      <w:tr w:rsidR="00EA091D" w14:paraId="323C7742"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0AC610D1" w14:textId="77777777" w:rsidR="00EA091D" w:rsidRDefault="00EA091D" w:rsidP="000951A6">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B7FC67D" w14:textId="77777777" w:rsidR="00EA091D"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FEE9BD4" w14:textId="77777777" w:rsidR="00EA091D"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FDCD595" w14:textId="77777777" w:rsidR="00EA091D"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FA6621" w14:textId="77777777" w:rsidR="00EA091D"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22CF840" w14:textId="77777777" w:rsidR="00EA091D" w:rsidRDefault="00EA091D" w:rsidP="000951A6">
            <w:pPr>
              <w:widowControl/>
              <w:autoSpaceDE/>
              <w:adjustRightInd/>
              <w:spacing w:line="276" w:lineRule="auto"/>
              <w:ind w:left="57" w:right="57"/>
              <w:rPr>
                <w:snapToGrid w:val="0"/>
                <w:sz w:val="26"/>
                <w:szCs w:val="26"/>
                <w:lang w:eastAsia="en-US"/>
              </w:rPr>
            </w:pPr>
          </w:p>
        </w:tc>
      </w:tr>
      <w:tr w:rsidR="00EA091D" w14:paraId="2BC041A8" w14:textId="77777777" w:rsidTr="000951A6">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54B7E7CE" w14:textId="77777777" w:rsidR="00EA091D" w:rsidRDefault="00EA091D" w:rsidP="000951A6">
            <w:pPr>
              <w:widowControl/>
              <w:autoSpaceDE/>
              <w:adjustRightInd/>
              <w:spacing w:line="276" w:lineRule="auto"/>
              <w:rPr>
                <w:b/>
                <w:snapToGrid w:val="0"/>
                <w:lang w:eastAsia="en-US"/>
              </w:rPr>
            </w:pPr>
            <w:r>
              <w:rPr>
                <w:b/>
                <w:snapToGrid w:val="0"/>
                <w:lang w:eastAsia="en-US"/>
              </w:rPr>
              <w:t xml:space="preserve">ИТОГО </w:t>
            </w:r>
            <w:r>
              <w:rPr>
                <w:snapToGrid w:val="0"/>
                <w:lang w:eastAsia="en-US"/>
              </w:rPr>
              <w:t xml:space="preserve">за полный год </w:t>
            </w:r>
            <w:r>
              <w:rPr>
                <w:snapToGrid w:val="0"/>
                <w:color w:val="548DD4" w:themeColor="text2" w:themeTint="99"/>
                <w:lang w:eastAsia="en-US"/>
              </w:rPr>
              <w:t>[</w:t>
            </w:r>
            <w:r>
              <w:rPr>
                <w:i/>
                <w:color w:val="548DD4" w:themeColor="text2" w:themeTint="99"/>
                <w:lang w:eastAsia="en-US"/>
              </w:rPr>
              <w:t>указать, например «2019 год»</w:t>
            </w:r>
            <w:r>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E44B8F5" w14:textId="77777777" w:rsidR="00EA091D"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1D7850CB" w14:textId="77777777" w:rsidR="00EA091D" w:rsidRDefault="00EA091D" w:rsidP="000951A6">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r w:rsidR="00EA091D" w14:paraId="1DD6CF2B"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9A38F91" w14:textId="77777777" w:rsidR="00EA091D"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2C776BB" w14:textId="77777777" w:rsidR="00EA091D"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922C199" w14:textId="77777777" w:rsidR="00EA091D"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69C001" w14:textId="77777777" w:rsidR="00EA091D"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4F7D3C3" w14:textId="77777777" w:rsidR="00EA091D"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2839ACF" w14:textId="77777777" w:rsidR="00EA091D" w:rsidRDefault="00EA091D" w:rsidP="000951A6">
            <w:pPr>
              <w:widowControl/>
              <w:autoSpaceDE/>
              <w:adjustRightInd/>
              <w:spacing w:line="276" w:lineRule="auto"/>
              <w:ind w:left="57" w:right="57"/>
              <w:rPr>
                <w:snapToGrid w:val="0"/>
                <w:sz w:val="26"/>
                <w:szCs w:val="26"/>
                <w:lang w:eastAsia="en-US"/>
              </w:rPr>
            </w:pPr>
          </w:p>
        </w:tc>
      </w:tr>
      <w:tr w:rsidR="00EA091D" w14:paraId="61898626"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54D66189" w14:textId="77777777" w:rsidR="00EA091D"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68B876" w14:textId="77777777" w:rsidR="00EA091D"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F794BBA" w14:textId="77777777" w:rsidR="00EA091D"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B5AF5A3" w14:textId="77777777" w:rsidR="00EA091D"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B8E4A9A" w14:textId="77777777" w:rsidR="00EA091D"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CD0CE5D" w14:textId="77777777" w:rsidR="00EA091D" w:rsidRDefault="00EA091D" w:rsidP="000951A6">
            <w:pPr>
              <w:widowControl/>
              <w:autoSpaceDE/>
              <w:adjustRightInd/>
              <w:spacing w:line="276" w:lineRule="auto"/>
              <w:ind w:left="57" w:right="57"/>
              <w:rPr>
                <w:snapToGrid w:val="0"/>
                <w:sz w:val="26"/>
                <w:szCs w:val="26"/>
                <w:lang w:eastAsia="en-US"/>
              </w:rPr>
            </w:pPr>
          </w:p>
        </w:tc>
      </w:tr>
      <w:tr w:rsidR="00EA091D" w14:paraId="184BD30C"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73EC3AC4" w14:textId="77777777" w:rsidR="00EA091D"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8975EAC" w14:textId="77777777" w:rsidR="00EA091D"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17D4DB" w14:textId="77777777" w:rsidR="00EA091D"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74DD6BD" w14:textId="77777777" w:rsidR="00EA091D"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033C9D5" w14:textId="77777777" w:rsidR="00EA091D"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D2BA8E" w14:textId="77777777" w:rsidR="00EA091D" w:rsidRDefault="00EA091D" w:rsidP="000951A6">
            <w:pPr>
              <w:widowControl/>
              <w:autoSpaceDE/>
              <w:adjustRightInd/>
              <w:spacing w:line="276" w:lineRule="auto"/>
              <w:ind w:left="57" w:right="57"/>
              <w:rPr>
                <w:snapToGrid w:val="0"/>
                <w:sz w:val="26"/>
                <w:szCs w:val="26"/>
                <w:lang w:eastAsia="en-US"/>
              </w:rPr>
            </w:pPr>
          </w:p>
        </w:tc>
      </w:tr>
      <w:tr w:rsidR="00EA091D" w14:paraId="16F0560E"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2FEC37C5" w14:textId="77777777" w:rsidR="00EA091D" w:rsidRDefault="00EA091D" w:rsidP="000951A6">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14245430" w14:textId="77777777" w:rsidR="00EA091D"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0BE8430" w14:textId="77777777" w:rsidR="00EA091D"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7E1FB9B" w14:textId="77777777" w:rsidR="00EA091D"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7E3ECD" w14:textId="77777777" w:rsidR="00EA091D"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3C21FA" w14:textId="77777777" w:rsidR="00EA091D" w:rsidRDefault="00EA091D" w:rsidP="000951A6">
            <w:pPr>
              <w:widowControl/>
              <w:autoSpaceDE/>
              <w:adjustRightInd/>
              <w:spacing w:line="276" w:lineRule="auto"/>
              <w:ind w:left="57" w:right="57"/>
              <w:rPr>
                <w:snapToGrid w:val="0"/>
                <w:sz w:val="26"/>
                <w:szCs w:val="26"/>
                <w:lang w:eastAsia="en-US"/>
              </w:rPr>
            </w:pPr>
          </w:p>
        </w:tc>
      </w:tr>
      <w:tr w:rsidR="00EA091D" w14:paraId="51C0EDFF" w14:textId="77777777" w:rsidTr="000951A6">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D220F96" w14:textId="77777777" w:rsidR="00EA091D" w:rsidRDefault="00EA091D" w:rsidP="000951A6">
            <w:pPr>
              <w:widowControl/>
              <w:autoSpaceDE/>
              <w:adjustRightInd/>
              <w:spacing w:line="276" w:lineRule="auto"/>
              <w:ind w:left="57" w:right="57"/>
              <w:rPr>
                <w:b/>
                <w:snapToGrid w:val="0"/>
                <w:lang w:eastAsia="en-US"/>
              </w:rPr>
            </w:pPr>
            <w:r>
              <w:rPr>
                <w:b/>
                <w:snapToGrid w:val="0"/>
                <w:lang w:eastAsia="en-US"/>
              </w:rPr>
              <w:t xml:space="preserve">ИТОГО </w:t>
            </w:r>
            <w:r>
              <w:rPr>
                <w:snapToGrid w:val="0"/>
                <w:lang w:eastAsia="en-US"/>
              </w:rPr>
              <w:t xml:space="preserve">за полный год </w:t>
            </w:r>
            <w:r>
              <w:rPr>
                <w:snapToGrid w:val="0"/>
                <w:color w:val="548DD4" w:themeColor="text2" w:themeTint="99"/>
                <w:lang w:eastAsia="en-US"/>
              </w:rPr>
              <w:t>[</w:t>
            </w:r>
            <w:r>
              <w:rPr>
                <w:i/>
                <w:color w:val="548DD4" w:themeColor="text2" w:themeTint="99"/>
                <w:lang w:eastAsia="en-US"/>
              </w:rPr>
              <w:t>указать, например «2020 год»</w:t>
            </w:r>
            <w:r>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3EBC9F52" w14:textId="77777777" w:rsidR="00EA091D"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6538DE9C" w14:textId="77777777" w:rsidR="00EA091D" w:rsidRDefault="00EA091D" w:rsidP="000951A6">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r w:rsidR="00EA091D" w14:paraId="1E3172AF"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71773BFB" w14:textId="77777777" w:rsidR="00EA091D"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644FF0D" w14:textId="77777777" w:rsidR="00EA091D"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FF95ABC" w14:textId="77777777" w:rsidR="00EA091D"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C1A9CF0" w14:textId="77777777" w:rsidR="00EA091D"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4037755" w14:textId="77777777" w:rsidR="00EA091D"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405D10A" w14:textId="77777777" w:rsidR="00EA091D" w:rsidRDefault="00EA091D" w:rsidP="000951A6">
            <w:pPr>
              <w:widowControl/>
              <w:autoSpaceDE/>
              <w:adjustRightInd/>
              <w:spacing w:line="276" w:lineRule="auto"/>
              <w:ind w:left="57" w:right="57"/>
              <w:jc w:val="center"/>
              <w:rPr>
                <w:snapToGrid w:val="0"/>
                <w:sz w:val="26"/>
                <w:szCs w:val="26"/>
                <w:lang w:eastAsia="en-US"/>
              </w:rPr>
            </w:pPr>
          </w:p>
        </w:tc>
      </w:tr>
      <w:tr w:rsidR="00EA091D" w14:paraId="5DE0918D"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6A095566" w14:textId="77777777" w:rsidR="00EA091D"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31E223E" w14:textId="77777777" w:rsidR="00EA091D"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614657D" w14:textId="77777777" w:rsidR="00EA091D"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863265" w14:textId="77777777" w:rsidR="00EA091D"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2483033" w14:textId="77777777" w:rsidR="00EA091D"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6DD066" w14:textId="77777777" w:rsidR="00EA091D" w:rsidRDefault="00EA091D" w:rsidP="000951A6">
            <w:pPr>
              <w:widowControl/>
              <w:autoSpaceDE/>
              <w:adjustRightInd/>
              <w:spacing w:line="276" w:lineRule="auto"/>
              <w:ind w:left="57" w:right="57"/>
              <w:jc w:val="center"/>
              <w:rPr>
                <w:snapToGrid w:val="0"/>
                <w:sz w:val="26"/>
                <w:szCs w:val="26"/>
                <w:lang w:eastAsia="en-US"/>
              </w:rPr>
            </w:pPr>
          </w:p>
        </w:tc>
      </w:tr>
      <w:tr w:rsidR="00EA091D" w14:paraId="23B65DD5"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B3CBD6B" w14:textId="77777777" w:rsidR="00EA091D"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43B7AA1" w14:textId="77777777" w:rsidR="00EA091D"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8DC3446" w14:textId="77777777" w:rsidR="00EA091D"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2CE4DB3" w14:textId="77777777" w:rsidR="00EA091D"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F87B7ED" w14:textId="77777777" w:rsidR="00EA091D"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A7C827" w14:textId="77777777" w:rsidR="00EA091D" w:rsidRDefault="00EA091D" w:rsidP="000951A6">
            <w:pPr>
              <w:widowControl/>
              <w:autoSpaceDE/>
              <w:adjustRightInd/>
              <w:spacing w:line="276" w:lineRule="auto"/>
              <w:ind w:left="57" w:right="57"/>
              <w:jc w:val="center"/>
              <w:rPr>
                <w:snapToGrid w:val="0"/>
                <w:sz w:val="26"/>
                <w:szCs w:val="26"/>
                <w:lang w:eastAsia="en-US"/>
              </w:rPr>
            </w:pPr>
          </w:p>
        </w:tc>
      </w:tr>
      <w:tr w:rsidR="00EA091D" w14:paraId="31587495"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263A69CE" w14:textId="77777777" w:rsidR="00EA091D" w:rsidRDefault="00EA091D" w:rsidP="000951A6">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29F9CADF" w14:textId="77777777" w:rsidR="00EA091D"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EE887FA" w14:textId="77777777" w:rsidR="00EA091D"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B58026" w14:textId="77777777" w:rsidR="00EA091D"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02153B" w14:textId="77777777" w:rsidR="00EA091D"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F57A10" w14:textId="77777777" w:rsidR="00EA091D" w:rsidRDefault="00EA091D" w:rsidP="000951A6">
            <w:pPr>
              <w:widowControl/>
              <w:autoSpaceDE/>
              <w:adjustRightInd/>
              <w:spacing w:line="276" w:lineRule="auto"/>
              <w:ind w:left="57" w:right="57"/>
              <w:jc w:val="center"/>
              <w:rPr>
                <w:snapToGrid w:val="0"/>
                <w:sz w:val="26"/>
                <w:szCs w:val="26"/>
                <w:lang w:eastAsia="en-US"/>
              </w:rPr>
            </w:pPr>
          </w:p>
        </w:tc>
      </w:tr>
      <w:tr w:rsidR="00EA091D" w14:paraId="30D6FDDE" w14:textId="77777777" w:rsidTr="000951A6">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297D3785" w14:textId="77777777" w:rsidR="00EA091D" w:rsidRDefault="00EA091D" w:rsidP="000951A6">
            <w:pPr>
              <w:widowControl/>
              <w:autoSpaceDE/>
              <w:adjustRightInd/>
              <w:spacing w:line="276" w:lineRule="auto"/>
              <w:ind w:left="57" w:right="57"/>
              <w:jc w:val="both"/>
              <w:rPr>
                <w:b/>
                <w:snapToGrid w:val="0"/>
                <w:lang w:eastAsia="en-US"/>
              </w:rPr>
            </w:pPr>
            <w:r>
              <w:rPr>
                <w:b/>
                <w:snapToGrid w:val="0"/>
                <w:lang w:eastAsia="en-US"/>
              </w:rPr>
              <w:t xml:space="preserve">ИТОГО </w:t>
            </w:r>
            <w:r>
              <w:rPr>
                <w:snapToGrid w:val="0"/>
                <w:color w:val="548DD4" w:themeColor="text2" w:themeTint="99"/>
                <w:lang w:eastAsia="en-US"/>
              </w:rPr>
              <w:t>[</w:t>
            </w:r>
            <w:r>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43C7B66B" w14:textId="77777777" w:rsidR="00EA091D"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ADFD30" w14:textId="77777777" w:rsidR="00EA091D" w:rsidRDefault="00EA091D" w:rsidP="000951A6">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14:paraId="20E5FCE5" w14:textId="77777777" w:rsidTr="000951A6">
        <w:tc>
          <w:tcPr>
            <w:tcW w:w="4644" w:type="dxa"/>
          </w:tcPr>
          <w:p w14:paraId="42D608E9" w14:textId="77777777" w:rsidR="00EA091D" w:rsidRDefault="00EA091D" w:rsidP="000951A6">
            <w:pPr>
              <w:jc w:val="right"/>
              <w:rPr>
                <w:sz w:val="26"/>
                <w:szCs w:val="26"/>
                <w:lang w:eastAsia="en-US"/>
              </w:rPr>
            </w:pPr>
          </w:p>
          <w:p w14:paraId="2820B5A0" w14:textId="77777777" w:rsidR="00EA091D" w:rsidRDefault="00EA091D" w:rsidP="000951A6">
            <w:pPr>
              <w:jc w:val="right"/>
              <w:rPr>
                <w:sz w:val="26"/>
                <w:szCs w:val="26"/>
                <w:lang w:eastAsia="en-US"/>
              </w:rPr>
            </w:pPr>
            <w:r>
              <w:rPr>
                <w:sz w:val="26"/>
                <w:szCs w:val="26"/>
                <w:lang w:eastAsia="en-US"/>
              </w:rPr>
              <w:t>__________________________________</w:t>
            </w:r>
          </w:p>
          <w:p w14:paraId="09E492F2" w14:textId="77777777" w:rsidR="00EA091D" w:rsidRDefault="00EA091D" w:rsidP="000951A6">
            <w:pPr>
              <w:tabs>
                <w:tab w:val="left" w:pos="34"/>
              </w:tabs>
              <w:jc w:val="center"/>
              <w:rPr>
                <w:sz w:val="26"/>
                <w:szCs w:val="26"/>
                <w:vertAlign w:val="superscript"/>
                <w:lang w:eastAsia="en-US"/>
              </w:rPr>
            </w:pPr>
            <w:r>
              <w:rPr>
                <w:sz w:val="26"/>
                <w:szCs w:val="26"/>
                <w:vertAlign w:val="superscript"/>
                <w:lang w:eastAsia="en-US"/>
              </w:rPr>
              <w:t>(подпись, М.П.)</w:t>
            </w:r>
          </w:p>
        </w:tc>
      </w:tr>
      <w:tr w:rsidR="00EA091D" w14:paraId="3B4A9663" w14:textId="77777777" w:rsidTr="000951A6">
        <w:tc>
          <w:tcPr>
            <w:tcW w:w="4644" w:type="dxa"/>
            <w:hideMark/>
          </w:tcPr>
          <w:p w14:paraId="3223B2C3" w14:textId="77777777" w:rsidR="00EA091D" w:rsidRDefault="00EA091D" w:rsidP="000951A6">
            <w:pPr>
              <w:jc w:val="right"/>
              <w:rPr>
                <w:sz w:val="26"/>
                <w:szCs w:val="26"/>
                <w:lang w:eastAsia="en-US"/>
              </w:rPr>
            </w:pPr>
            <w:r>
              <w:rPr>
                <w:sz w:val="26"/>
                <w:szCs w:val="26"/>
                <w:lang w:eastAsia="en-US"/>
              </w:rPr>
              <w:t>__________________________________</w:t>
            </w:r>
          </w:p>
          <w:p w14:paraId="1E8DA6F4" w14:textId="77777777" w:rsidR="00EA091D" w:rsidRDefault="00EA091D" w:rsidP="000951A6">
            <w:pPr>
              <w:tabs>
                <w:tab w:val="left" w:pos="4428"/>
              </w:tabs>
              <w:jc w:val="center"/>
              <w:rPr>
                <w:sz w:val="26"/>
                <w:szCs w:val="26"/>
                <w:vertAlign w:val="superscript"/>
                <w:lang w:eastAsia="en-US"/>
              </w:rPr>
            </w:pPr>
            <w:r>
              <w:rPr>
                <w:sz w:val="26"/>
                <w:szCs w:val="26"/>
                <w:vertAlign w:val="superscript"/>
                <w:lang w:eastAsia="en-US"/>
              </w:rPr>
              <w:lastRenderedPageBreak/>
              <w:t>(фамилия, имя, отчество подписавшего, должность)</w:t>
            </w:r>
          </w:p>
        </w:tc>
      </w:tr>
    </w:tbl>
    <w:p w14:paraId="37783333" w14:textId="77777777" w:rsidR="00EA091D" w:rsidRDefault="00EA091D" w:rsidP="00EA091D">
      <w:pPr>
        <w:pBdr>
          <w:bottom w:val="single" w:sz="4" w:space="1" w:color="auto"/>
        </w:pBdr>
        <w:shd w:val="clear" w:color="auto" w:fill="E0E0E0"/>
        <w:ind w:right="23"/>
        <w:jc w:val="center"/>
        <w:rPr>
          <w:b/>
          <w:color w:val="000000"/>
          <w:spacing w:val="36"/>
        </w:rPr>
      </w:pPr>
      <w:r>
        <w:rPr>
          <w:b/>
          <w:color w:val="000000"/>
          <w:spacing w:val="36"/>
        </w:rPr>
        <w:lastRenderedPageBreak/>
        <w:t>конец формы</w:t>
      </w:r>
    </w:p>
    <w:p w14:paraId="19510033" w14:textId="77777777" w:rsidR="00EA091D" w:rsidRDefault="00EA091D" w:rsidP="00EA091D">
      <w:pPr>
        <w:widowControl/>
        <w:autoSpaceDE/>
        <w:autoSpaceDN/>
        <w:adjustRightInd/>
        <w:rPr>
          <w:b/>
          <w:color w:val="000000"/>
          <w:spacing w:val="36"/>
        </w:rPr>
        <w:sectPr w:rsidR="00EA091D">
          <w:pgSz w:w="11906" w:h="16838"/>
          <w:pgMar w:top="1134" w:right="707" w:bottom="1134" w:left="1701" w:header="708" w:footer="708" w:gutter="0"/>
          <w:cols w:space="720"/>
        </w:sectPr>
      </w:pPr>
    </w:p>
    <w:p w14:paraId="538161BE" w14:textId="43616C3A" w:rsidR="00EA091D" w:rsidRDefault="00EA091D" w:rsidP="00EA091D">
      <w:pPr>
        <w:spacing w:before="60" w:after="60"/>
        <w:jc w:val="both"/>
        <w:outlineLvl w:val="1"/>
        <w:rPr>
          <w:b/>
        </w:rPr>
      </w:pPr>
      <w:bookmarkStart w:id="448" w:name="_Toc73367876"/>
      <w:r>
        <w:rPr>
          <w:b/>
        </w:rPr>
        <w:lastRenderedPageBreak/>
        <w:t>10.</w:t>
      </w:r>
      <w:r w:rsidR="00B77FCF">
        <w:rPr>
          <w:b/>
        </w:rPr>
        <w:t>8</w:t>
      </w:r>
      <w:r>
        <w:rPr>
          <w:b/>
        </w:rPr>
        <w:t>.2 Инструкции по заполнению</w:t>
      </w:r>
      <w:bookmarkEnd w:id="448"/>
    </w:p>
    <w:p w14:paraId="258F9F3A" w14:textId="0ED7F1E1" w:rsidR="00EA091D" w:rsidRDefault="00EA091D" w:rsidP="00EA091D">
      <w:pPr>
        <w:spacing w:before="60" w:after="60"/>
        <w:jc w:val="both"/>
      </w:pPr>
      <w:r>
        <w:t>10.</w:t>
      </w:r>
      <w:r w:rsidR="00B77FCF">
        <w:t>8</w:t>
      </w:r>
      <w:r>
        <w:t>.2.1 Участник закупки приводит номер и дату письма о подаче оферты, приложением к которому является данная справка.</w:t>
      </w:r>
    </w:p>
    <w:p w14:paraId="11DC2873" w14:textId="407E5C79" w:rsidR="00EA091D" w:rsidRDefault="00EA091D" w:rsidP="00EA091D">
      <w:pPr>
        <w:jc w:val="both"/>
      </w:pPr>
      <w:r>
        <w:t>10.</w:t>
      </w:r>
      <w:r w:rsidR="00B77FCF">
        <w:t>8</w:t>
      </w:r>
      <w:r>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875FB" w14:textId="21719C08" w:rsidR="00EA091D" w:rsidRDefault="00EA091D" w:rsidP="00EA091D">
      <w:pPr>
        <w:spacing w:before="60" w:after="60"/>
        <w:jc w:val="both"/>
      </w:pPr>
      <w:r>
        <w:t>10.</w:t>
      </w:r>
      <w:r w:rsidR="00B77FCF">
        <w:t>8</w:t>
      </w:r>
      <w:r>
        <w:t>.2.3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DA2EC7C" w14:textId="080A0FFD" w:rsidR="00EA091D" w:rsidRDefault="00EA091D" w:rsidP="00EA091D">
      <w:pPr>
        <w:spacing w:before="60" w:after="60"/>
        <w:jc w:val="both"/>
      </w:pPr>
      <w:r>
        <w:t>10.</w:t>
      </w:r>
      <w:r w:rsidR="00B77FCF">
        <w:t>8</w:t>
      </w:r>
      <w:r>
        <w:t>.2.4 Участник закупки может самостоятельно выбрать договоры, которые, по его мнению, наилучшим образом характеризует его опыт.</w:t>
      </w:r>
    </w:p>
    <w:p w14:paraId="7E5723C4" w14:textId="6F9FC24C" w:rsidR="00EA091D" w:rsidRDefault="00EA091D" w:rsidP="00EA091D">
      <w:pPr>
        <w:spacing w:before="60" w:after="60"/>
        <w:jc w:val="both"/>
      </w:pPr>
      <w:r>
        <w:t>10.</w:t>
      </w:r>
      <w:r w:rsidR="00B77FCF">
        <w:t>8</w:t>
      </w:r>
      <w:r>
        <w:t>.2.5 Участник закупки может включать и незавершенные договоры, обязательно отмечая данный факт.</w:t>
      </w:r>
    </w:p>
    <w:p w14:paraId="7004046C" w14:textId="77777777" w:rsidR="00EA091D" w:rsidRDefault="00EA091D" w:rsidP="00EA091D">
      <w:pPr>
        <w:widowControl/>
        <w:autoSpaceDE/>
        <w:autoSpaceDN/>
        <w:adjustRightInd/>
        <w:rPr>
          <w:snapToGrid w:val="0"/>
          <w:sz w:val="26"/>
          <w:szCs w:val="26"/>
        </w:rPr>
        <w:sectPr w:rsidR="00EA091D">
          <w:pgSz w:w="11906" w:h="16838"/>
          <w:pgMar w:top="1134" w:right="707" w:bottom="1134" w:left="1701" w:header="708" w:footer="708" w:gutter="0"/>
          <w:cols w:space="720"/>
        </w:sectPr>
      </w:pPr>
    </w:p>
    <w:p w14:paraId="652A8490" w14:textId="56D6D46C" w:rsidR="00EA091D" w:rsidRPr="00B77FCF" w:rsidRDefault="00EA091D" w:rsidP="00B77FCF">
      <w:pPr>
        <w:pStyle w:val="af8"/>
        <w:numPr>
          <w:ilvl w:val="1"/>
          <w:numId w:val="43"/>
        </w:numPr>
        <w:spacing w:before="120" w:after="60"/>
        <w:outlineLvl w:val="0"/>
        <w:rPr>
          <w:b/>
        </w:rPr>
      </w:pPr>
      <w:bookmarkStart w:id="449" w:name="_Toc73367877"/>
      <w:r w:rsidRPr="00B77FCF">
        <w:rPr>
          <w:b/>
        </w:rPr>
        <w:lastRenderedPageBreak/>
        <w:t xml:space="preserve">Справка о материально-технических ресурсах (форма </w:t>
      </w:r>
      <w:r w:rsidR="00B77FCF" w:rsidRPr="00B77FCF">
        <w:rPr>
          <w:b/>
        </w:rPr>
        <w:t>8</w:t>
      </w:r>
      <w:r w:rsidRPr="00B77FCF">
        <w:rPr>
          <w:b/>
        </w:rPr>
        <w:t>)</w:t>
      </w:r>
      <w:bookmarkEnd w:id="449"/>
    </w:p>
    <w:p w14:paraId="2B2C86B8" w14:textId="3D4CBE72" w:rsidR="00EA091D" w:rsidRDefault="00EA091D" w:rsidP="00EA091D">
      <w:pPr>
        <w:spacing w:before="60" w:after="60"/>
        <w:jc w:val="both"/>
        <w:outlineLvl w:val="1"/>
      </w:pPr>
      <w:bookmarkStart w:id="450" w:name="_Toc73367878"/>
      <w:r>
        <w:t>10.</w:t>
      </w:r>
      <w:r w:rsidR="00B77FCF">
        <w:t>9</w:t>
      </w:r>
      <w:r>
        <w:t>.1 Форма Справки о материально-технических ресурсах</w:t>
      </w:r>
      <w:bookmarkEnd w:id="450"/>
    </w:p>
    <w:p w14:paraId="663904BA" w14:textId="77777777" w:rsidR="00EA091D" w:rsidRDefault="00EA091D" w:rsidP="00EA091D">
      <w:pPr>
        <w:pBdr>
          <w:top w:val="single" w:sz="4" w:space="1" w:color="auto"/>
        </w:pBdr>
        <w:shd w:val="clear" w:color="auto" w:fill="E0E0E0"/>
        <w:ind w:right="21"/>
        <w:jc w:val="center"/>
        <w:rPr>
          <w:b/>
          <w:color w:val="000000"/>
          <w:spacing w:val="36"/>
        </w:rPr>
      </w:pPr>
      <w:r>
        <w:rPr>
          <w:b/>
          <w:color w:val="000000"/>
          <w:spacing w:val="36"/>
        </w:rPr>
        <w:t>начало формы</w:t>
      </w:r>
    </w:p>
    <w:p w14:paraId="34774324" w14:textId="77777777" w:rsidR="00EA091D" w:rsidRDefault="00EA091D" w:rsidP="00EA091D">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5E57814F" w14:textId="77777777" w:rsidR="00EA091D" w:rsidRDefault="00EA091D" w:rsidP="00EA091D">
      <w:pPr>
        <w:spacing w:before="240" w:after="120"/>
        <w:jc w:val="center"/>
        <w:rPr>
          <w:b/>
        </w:rPr>
      </w:pPr>
      <w:r>
        <w:rPr>
          <w:b/>
        </w:rPr>
        <w:t>Справка о материально-технических ресурсах</w:t>
      </w:r>
    </w:p>
    <w:p w14:paraId="5E08AD9B" w14:textId="77777777" w:rsidR="00EA091D" w:rsidRDefault="00EA091D" w:rsidP="00EA091D">
      <w:pPr>
        <w:spacing w:after="120"/>
        <w:jc w:val="both"/>
      </w:pPr>
      <w:r>
        <w:t xml:space="preserve">Участник закупки: __________________________________ </w:t>
      </w:r>
      <w:r>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EA091D" w14:paraId="154CC833" w14:textId="77777777" w:rsidTr="000951A6">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F90175" w14:textId="77777777" w:rsidR="00EA091D" w:rsidRDefault="00EA091D" w:rsidP="000951A6">
            <w:pPr>
              <w:keepNext/>
              <w:widowControl/>
              <w:autoSpaceDE/>
              <w:adjustRightInd/>
              <w:spacing w:line="276" w:lineRule="auto"/>
              <w:jc w:val="center"/>
              <w:rPr>
                <w:snapToGrid w:val="0"/>
                <w:sz w:val="22"/>
                <w:szCs w:val="22"/>
                <w:lang w:eastAsia="en-US"/>
              </w:rPr>
            </w:pPr>
            <w:r>
              <w:rPr>
                <w:snapToGrid w:val="0"/>
                <w:sz w:val="22"/>
                <w:szCs w:val="22"/>
                <w:lang w:eastAsia="en-US"/>
              </w:rPr>
              <w:t>№</w:t>
            </w:r>
          </w:p>
          <w:p w14:paraId="24B9996E" w14:textId="77777777" w:rsidR="00EA091D" w:rsidRDefault="00EA091D" w:rsidP="000951A6">
            <w:pPr>
              <w:keepNext/>
              <w:widowControl/>
              <w:autoSpaceDE/>
              <w:adjustRightInd/>
              <w:spacing w:line="276" w:lineRule="auto"/>
              <w:jc w:val="center"/>
              <w:rPr>
                <w:snapToGrid w:val="0"/>
                <w:sz w:val="22"/>
                <w:szCs w:val="22"/>
                <w:lang w:eastAsia="en-US"/>
              </w:rPr>
            </w:pPr>
            <w:r>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3FE613" w14:textId="77777777" w:rsidR="00EA091D" w:rsidRDefault="00EA091D" w:rsidP="000951A6">
            <w:pPr>
              <w:keepNext/>
              <w:widowControl/>
              <w:autoSpaceDE/>
              <w:adjustRightInd/>
              <w:spacing w:line="276" w:lineRule="auto"/>
              <w:jc w:val="center"/>
              <w:rPr>
                <w:snapToGrid w:val="0"/>
                <w:sz w:val="22"/>
                <w:szCs w:val="22"/>
                <w:lang w:eastAsia="en-US"/>
              </w:rPr>
            </w:pPr>
            <w:r>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16A744B" w14:textId="77777777" w:rsidR="00EA091D" w:rsidRDefault="00EA091D" w:rsidP="000951A6">
            <w:pPr>
              <w:keepNext/>
              <w:widowControl/>
              <w:autoSpaceDE/>
              <w:adjustRightInd/>
              <w:spacing w:line="276" w:lineRule="auto"/>
              <w:jc w:val="center"/>
              <w:rPr>
                <w:snapToGrid w:val="0"/>
                <w:sz w:val="22"/>
                <w:szCs w:val="22"/>
                <w:lang w:eastAsia="en-US"/>
              </w:rPr>
            </w:pPr>
            <w:r>
              <w:rPr>
                <w:snapToGrid w:val="0"/>
                <w:sz w:val="22"/>
                <w:szCs w:val="22"/>
                <w:lang w:eastAsia="en-US"/>
              </w:rPr>
              <w:t>Место</w:t>
            </w:r>
          </w:p>
          <w:p w14:paraId="7BFC31CA" w14:textId="77777777" w:rsidR="00EA091D" w:rsidRDefault="00EA091D" w:rsidP="000951A6">
            <w:pPr>
              <w:keepNext/>
              <w:widowControl/>
              <w:autoSpaceDE/>
              <w:adjustRightInd/>
              <w:spacing w:line="276" w:lineRule="auto"/>
              <w:jc w:val="center"/>
              <w:rPr>
                <w:snapToGrid w:val="0"/>
                <w:sz w:val="22"/>
                <w:szCs w:val="22"/>
                <w:lang w:eastAsia="en-US"/>
              </w:rPr>
            </w:pPr>
            <w:r>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50F1CB4" w14:textId="77777777" w:rsidR="00EA091D" w:rsidRDefault="00EA091D" w:rsidP="000951A6">
            <w:pPr>
              <w:keepNext/>
              <w:widowControl/>
              <w:autoSpaceDE/>
              <w:adjustRightInd/>
              <w:spacing w:line="276" w:lineRule="auto"/>
              <w:jc w:val="center"/>
              <w:rPr>
                <w:snapToGrid w:val="0"/>
                <w:sz w:val="22"/>
                <w:szCs w:val="22"/>
                <w:lang w:eastAsia="en-US"/>
              </w:rPr>
            </w:pPr>
            <w:r>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CCE4DA" w14:textId="77777777" w:rsidR="00EA091D" w:rsidRDefault="00EA091D" w:rsidP="000951A6">
            <w:pPr>
              <w:keepNext/>
              <w:widowControl/>
              <w:autoSpaceDE/>
              <w:adjustRightInd/>
              <w:spacing w:line="276" w:lineRule="auto"/>
              <w:jc w:val="center"/>
              <w:rPr>
                <w:snapToGrid w:val="0"/>
                <w:sz w:val="22"/>
                <w:szCs w:val="22"/>
                <w:lang w:eastAsia="en-US"/>
              </w:rPr>
            </w:pPr>
            <w:r>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27479A0" w14:textId="77777777" w:rsidR="00EA091D" w:rsidRDefault="00EA091D" w:rsidP="000951A6">
            <w:pPr>
              <w:keepNext/>
              <w:widowControl/>
              <w:autoSpaceDE/>
              <w:adjustRightInd/>
              <w:spacing w:line="276" w:lineRule="auto"/>
              <w:jc w:val="center"/>
              <w:rPr>
                <w:snapToGrid w:val="0"/>
                <w:sz w:val="22"/>
                <w:szCs w:val="22"/>
                <w:lang w:eastAsia="en-US"/>
              </w:rPr>
            </w:pPr>
            <w:r>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96AE7D5" w14:textId="77777777" w:rsidR="00EA091D" w:rsidRDefault="00EA091D" w:rsidP="000951A6">
            <w:pPr>
              <w:keepNext/>
              <w:widowControl/>
              <w:autoSpaceDE/>
              <w:adjustRightInd/>
              <w:spacing w:line="276" w:lineRule="auto"/>
              <w:jc w:val="center"/>
              <w:rPr>
                <w:snapToGrid w:val="0"/>
                <w:sz w:val="22"/>
                <w:szCs w:val="22"/>
                <w:lang w:eastAsia="en-US"/>
              </w:rPr>
            </w:pPr>
            <w:r>
              <w:rPr>
                <w:snapToGrid w:val="0"/>
                <w:sz w:val="22"/>
                <w:szCs w:val="22"/>
                <w:lang w:eastAsia="en-US"/>
              </w:rPr>
              <w:t>Примечания</w:t>
            </w:r>
          </w:p>
        </w:tc>
      </w:tr>
      <w:tr w:rsidR="00EA091D" w14:paraId="52A1839D" w14:textId="77777777" w:rsidTr="000951A6">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DA8FCB5" w14:textId="77777777" w:rsidR="00EA091D" w:rsidRDefault="00EA091D"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F37DBA" w14:textId="77777777" w:rsidR="00EA091D" w:rsidRDefault="00EA091D"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2B1779" w14:textId="77777777" w:rsidR="00EA091D" w:rsidRDefault="00EA091D"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303AB4" w14:textId="77777777" w:rsidR="00EA091D" w:rsidRDefault="00EA091D"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B48B247" w14:textId="77777777" w:rsidR="00EA091D" w:rsidRDefault="00EA091D"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EEC320C" w14:textId="77777777" w:rsidR="00EA091D" w:rsidRDefault="00EA091D"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648D1B3" w14:textId="77777777" w:rsidR="00EA091D" w:rsidRDefault="00EA091D"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r>
      <w:tr w:rsidR="00EA091D" w14:paraId="5BE73F16" w14:textId="77777777" w:rsidTr="000951A6">
        <w:trPr>
          <w:cantSplit/>
        </w:trPr>
        <w:tc>
          <w:tcPr>
            <w:tcW w:w="0" w:type="auto"/>
            <w:tcBorders>
              <w:top w:val="single" w:sz="6" w:space="0" w:color="auto"/>
              <w:left w:val="single" w:sz="6" w:space="0" w:color="auto"/>
              <w:bottom w:val="single" w:sz="6" w:space="0" w:color="auto"/>
              <w:right w:val="single" w:sz="6" w:space="0" w:color="auto"/>
            </w:tcBorders>
          </w:tcPr>
          <w:p w14:paraId="1942F1BC" w14:textId="77777777" w:rsidR="00EA091D" w:rsidRDefault="00EA091D" w:rsidP="001920D7">
            <w:pPr>
              <w:widowControl/>
              <w:numPr>
                <w:ilvl w:val="0"/>
                <w:numId w:val="49"/>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84068A7" w14:textId="77777777" w:rsidR="00EA091D"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9FBA0B8" w14:textId="77777777" w:rsidR="00EA091D"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5516259" w14:textId="77777777" w:rsidR="00EA091D"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E36D050" w14:textId="77777777" w:rsidR="00EA091D"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2810E" w14:textId="77777777" w:rsidR="00EA091D"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77DB074" w14:textId="77777777" w:rsidR="00EA091D" w:rsidRDefault="00EA091D" w:rsidP="000951A6">
            <w:pPr>
              <w:widowControl/>
              <w:autoSpaceDE/>
              <w:adjustRightInd/>
              <w:spacing w:before="40" w:after="40" w:line="276" w:lineRule="auto"/>
              <w:ind w:left="57" w:right="57"/>
              <w:rPr>
                <w:snapToGrid w:val="0"/>
                <w:sz w:val="22"/>
                <w:szCs w:val="22"/>
                <w:lang w:eastAsia="en-US"/>
              </w:rPr>
            </w:pPr>
          </w:p>
        </w:tc>
      </w:tr>
      <w:tr w:rsidR="00EA091D" w14:paraId="3B551BCD" w14:textId="77777777" w:rsidTr="000951A6">
        <w:trPr>
          <w:cantSplit/>
        </w:trPr>
        <w:tc>
          <w:tcPr>
            <w:tcW w:w="0" w:type="auto"/>
            <w:tcBorders>
              <w:top w:val="single" w:sz="6" w:space="0" w:color="auto"/>
              <w:left w:val="single" w:sz="6" w:space="0" w:color="auto"/>
              <w:bottom w:val="single" w:sz="6" w:space="0" w:color="auto"/>
              <w:right w:val="single" w:sz="6" w:space="0" w:color="auto"/>
            </w:tcBorders>
          </w:tcPr>
          <w:p w14:paraId="516C0CE0" w14:textId="77777777" w:rsidR="00EA091D" w:rsidRDefault="00EA091D" w:rsidP="001920D7">
            <w:pPr>
              <w:widowControl/>
              <w:numPr>
                <w:ilvl w:val="0"/>
                <w:numId w:val="49"/>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936DE11" w14:textId="77777777" w:rsidR="00EA091D"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8F21336" w14:textId="77777777" w:rsidR="00EA091D"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9D7BAB6" w14:textId="77777777" w:rsidR="00EA091D"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422A584" w14:textId="77777777" w:rsidR="00EA091D"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034AB24" w14:textId="77777777" w:rsidR="00EA091D"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F967D63" w14:textId="77777777" w:rsidR="00EA091D" w:rsidRDefault="00EA091D" w:rsidP="000951A6">
            <w:pPr>
              <w:widowControl/>
              <w:autoSpaceDE/>
              <w:adjustRightInd/>
              <w:spacing w:before="40" w:after="40" w:line="276" w:lineRule="auto"/>
              <w:ind w:left="57" w:right="57"/>
              <w:rPr>
                <w:snapToGrid w:val="0"/>
                <w:sz w:val="22"/>
                <w:szCs w:val="22"/>
                <w:lang w:eastAsia="en-US"/>
              </w:rPr>
            </w:pPr>
          </w:p>
        </w:tc>
      </w:tr>
      <w:tr w:rsidR="00EA091D" w14:paraId="25E29CF4" w14:textId="77777777" w:rsidTr="000951A6">
        <w:trPr>
          <w:cantSplit/>
        </w:trPr>
        <w:tc>
          <w:tcPr>
            <w:tcW w:w="0" w:type="auto"/>
            <w:tcBorders>
              <w:top w:val="single" w:sz="6" w:space="0" w:color="auto"/>
              <w:left w:val="single" w:sz="6" w:space="0" w:color="auto"/>
              <w:bottom w:val="single" w:sz="6" w:space="0" w:color="auto"/>
              <w:right w:val="single" w:sz="6" w:space="0" w:color="auto"/>
            </w:tcBorders>
          </w:tcPr>
          <w:p w14:paraId="4B186356" w14:textId="77777777" w:rsidR="00EA091D" w:rsidRDefault="00EA091D" w:rsidP="001920D7">
            <w:pPr>
              <w:widowControl/>
              <w:numPr>
                <w:ilvl w:val="0"/>
                <w:numId w:val="49"/>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1A7A83F" w14:textId="77777777" w:rsidR="00EA091D"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E2FBD" w14:textId="77777777" w:rsidR="00EA091D"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7AA17A4" w14:textId="77777777" w:rsidR="00EA091D"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359B37A" w14:textId="77777777" w:rsidR="00EA091D"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34716B0" w14:textId="77777777" w:rsidR="00EA091D"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93E4B7C" w14:textId="77777777" w:rsidR="00EA091D" w:rsidRDefault="00EA091D" w:rsidP="000951A6">
            <w:pPr>
              <w:widowControl/>
              <w:autoSpaceDE/>
              <w:adjustRightInd/>
              <w:spacing w:before="40" w:after="40" w:line="276" w:lineRule="auto"/>
              <w:ind w:left="57" w:right="57"/>
              <w:rPr>
                <w:snapToGrid w:val="0"/>
                <w:sz w:val="22"/>
                <w:szCs w:val="22"/>
                <w:lang w:eastAsia="en-US"/>
              </w:rPr>
            </w:pPr>
          </w:p>
        </w:tc>
      </w:tr>
      <w:tr w:rsidR="00EA091D" w14:paraId="661C1028" w14:textId="77777777" w:rsidTr="000951A6">
        <w:trPr>
          <w:cantSplit/>
        </w:trPr>
        <w:tc>
          <w:tcPr>
            <w:tcW w:w="0" w:type="auto"/>
            <w:tcBorders>
              <w:top w:val="single" w:sz="6" w:space="0" w:color="auto"/>
              <w:left w:val="single" w:sz="6" w:space="0" w:color="auto"/>
              <w:bottom w:val="single" w:sz="6" w:space="0" w:color="auto"/>
              <w:right w:val="single" w:sz="6" w:space="0" w:color="auto"/>
            </w:tcBorders>
            <w:hideMark/>
          </w:tcPr>
          <w:p w14:paraId="01AC0C5E" w14:textId="77777777" w:rsidR="00EA091D" w:rsidRDefault="00EA091D" w:rsidP="000951A6">
            <w:pPr>
              <w:widowControl/>
              <w:autoSpaceDE/>
              <w:adjustRightInd/>
              <w:spacing w:before="40" w:after="40" w:line="276" w:lineRule="auto"/>
              <w:ind w:left="57" w:right="57"/>
              <w:rPr>
                <w:snapToGrid w:val="0"/>
                <w:sz w:val="22"/>
                <w:szCs w:val="22"/>
                <w:lang w:eastAsia="en-US"/>
              </w:rPr>
            </w:pPr>
            <w:r>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40632FD1" w14:textId="77777777" w:rsidR="00EA091D"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82E2B36" w14:textId="77777777" w:rsidR="00EA091D"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E3C8FA1" w14:textId="77777777" w:rsidR="00EA091D"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45F0B99" w14:textId="77777777" w:rsidR="00EA091D"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D4CCCF0" w14:textId="77777777" w:rsidR="00EA091D" w:rsidRDefault="00EA091D"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65F03A7" w14:textId="77777777" w:rsidR="00EA091D" w:rsidRDefault="00EA091D" w:rsidP="000951A6">
            <w:pPr>
              <w:widowControl/>
              <w:autoSpaceDE/>
              <w:adjustRightInd/>
              <w:spacing w:before="40" w:after="40" w:line="276" w:lineRule="auto"/>
              <w:ind w:left="57" w:right="57"/>
              <w:rPr>
                <w:snapToGrid w:val="0"/>
                <w:sz w:val="22"/>
                <w:szCs w:val="22"/>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14:paraId="23B3763B" w14:textId="77777777" w:rsidTr="000951A6">
        <w:tc>
          <w:tcPr>
            <w:tcW w:w="4644" w:type="dxa"/>
          </w:tcPr>
          <w:p w14:paraId="5DA4BD59" w14:textId="77777777" w:rsidR="00EA091D" w:rsidRDefault="00EA091D" w:rsidP="000951A6">
            <w:pPr>
              <w:jc w:val="right"/>
              <w:rPr>
                <w:sz w:val="26"/>
                <w:szCs w:val="26"/>
                <w:lang w:eastAsia="en-US"/>
              </w:rPr>
            </w:pPr>
          </w:p>
          <w:p w14:paraId="1400F1FA" w14:textId="77777777" w:rsidR="00EA091D" w:rsidRDefault="00EA091D" w:rsidP="000951A6">
            <w:pPr>
              <w:jc w:val="right"/>
              <w:rPr>
                <w:sz w:val="26"/>
                <w:szCs w:val="26"/>
                <w:lang w:eastAsia="en-US"/>
              </w:rPr>
            </w:pPr>
            <w:r>
              <w:rPr>
                <w:sz w:val="26"/>
                <w:szCs w:val="26"/>
                <w:lang w:eastAsia="en-US"/>
              </w:rPr>
              <w:t>__________________________________</w:t>
            </w:r>
          </w:p>
          <w:p w14:paraId="034FB3DA" w14:textId="77777777" w:rsidR="00EA091D" w:rsidRDefault="00EA091D" w:rsidP="000951A6">
            <w:pPr>
              <w:tabs>
                <w:tab w:val="left" w:pos="34"/>
              </w:tabs>
              <w:jc w:val="center"/>
              <w:rPr>
                <w:sz w:val="26"/>
                <w:szCs w:val="26"/>
                <w:vertAlign w:val="superscript"/>
                <w:lang w:eastAsia="en-US"/>
              </w:rPr>
            </w:pPr>
            <w:r>
              <w:rPr>
                <w:sz w:val="26"/>
                <w:szCs w:val="26"/>
                <w:vertAlign w:val="superscript"/>
                <w:lang w:eastAsia="en-US"/>
              </w:rPr>
              <w:t>(подпись, М.П.)</w:t>
            </w:r>
          </w:p>
        </w:tc>
      </w:tr>
      <w:tr w:rsidR="00EA091D" w14:paraId="69344D11" w14:textId="77777777" w:rsidTr="000951A6">
        <w:tc>
          <w:tcPr>
            <w:tcW w:w="4644" w:type="dxa"/>
            <w:hideMark/>
          </w:tcPr>
          <w:p w14:paraId="36CB8C94" w14:textId="77777777" w:rsidR="00EA091D" w:rsidRDefault="00EA091D" w:rsidP="000951A6">
            <w:pPr>
              <w:jc w:val="right"/>
              <w:rPr>
                <w:sz w:val="26"/>
                <w:szCs w:val="26"/>
                <w:lang w:eastAsia="en-US"/>
              </w:rPr>
            </w:pPr>
            <w:r>
              <w:rPr>
                <w:sz w:val="26"/>
                <w:szCs w:val="26"/>
                <w:lang w:eastAsia="en-US"/>
              </w:rPr>
              <w:t>__________________________________</w:t>
            </w:r>
          </w:p>
          <w:p w14:paraId="39DCDDC3" w14:textId="77777777" w:rsidR="00EA091D" w:rsidRDefault="00EA091D" w:rsidP="000951A6">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167D6D1B" w14:textId="77777777" w:rsidR="00EA091D" w:rsidRDefault="00EA091D" w:rsidP="00EA091D">
      <w:pPr>
        <w:pBdr>
          <w:bottom w:val="single" w:sz="4" w:space="1" w:color="auto"/>
        </w:pBdr>
        <w:shd w:val="clear" w:color="auto" w:fill="E0E0E0"/>
        <w:ind w:right="23"/>
        <w:jc w:val="center"/>
        <w:rPr>
          <w:b/>
          <w:color w:val="000000"/>
          <w:spacing w:val="36"/>
        </w:rPr>
      </w:pPr>
      <w:r>
        <w:rPr>
          <w:b/>
          <w:color w:val="000000"/>
          <w:spacing w:val="36"/>
        </w:rPr>
        <w:t>конец формы</w:t>
      </w:r>
    </w:p>
    <w:p w14:paraId="64CF55CF" w14:textId="77777777" w:rsidR="00EA091D" w:rsidRDefault="00EA091D" w:rsidP="00EA091D">
      <w:pPr>
        <w:widowControl/>
        <w:autoSpaceDE/>
        <w:autoSpaceDN/>
        <w:adjustRightInd/>
        <w:rPr>
          <w:b/>
          <w:color w:val="000000"/>
          <w:spacing w:val="36"/>
        </w:rPr>
        <w:sectPr w:rsidR="00EA091D">
          <w:pgSz w:w="11906" w:h="16838"/>
          <w:pgMar w:top="1134" w:right="707" w:bottom="1134" w:left="1701" w:header="708" w:footer="708" w:gutter="0"/>
          <w:cols w:space="720"/>
        </w:sectPr>
      </w:pPr>
    </w:p>
    <w:p w14:paraId="011BDE77" w14:textId="5F067CD4" w:rsidR="00EA091D" w:rsidRDefault="00EA091D" w:rsidP="00EA091D">
      <w:pPr>
        <w:spacing w:before="60" w:after="60"/>
        <w:jc w:val="both"/>
        <w:outlineLvl w:val="1"/>
        <w:rPr>
          <w:b/>
        </w:rPr>
      </w:pPr>
      <w:bookmarkStart w:id="451" w:name="_Toc73367879"/>
      <w:r>
        <w:rPr>
          <w:b/>
        </w:rPr>
        <w:lastRenderedPageBreak/>
        <w:t>10.</w:t>
      </w:r>
      <w:r w:rsidR="00B77FCF">
        <w:rPr>
          <w:b/>
        </w:rPr>
        <w:t>9</w:t>
      </w:r>
      <w:r>
        <w:rPr>
          <w:b/>
        </w:rPr>
        <w:t>.2 Инструкции по заполнению</w:t>
      </w:r>
      <w:bookmarkEnd w:id="451"/>
    </w:p>
    <w:p w14:paraId="25321CCD" w14:textId="65D8FB63" w:rsidR="00EA091D" w:rsidRDefault="00EA091D" w:rsidP="00EA091D">
      <w:pPr>
        <w:spacing w:before="60" w:after="60"/>
        <w:jc w:val="both"/>
      </w:pPr>
      <w:r>
        <w:t>10.</w:t>
      </w:r>
      <w:r w:rsidR="00B77FCF">
        <w:t>9</w:t>
      </w:r>
      <w:r>
        <w:t>.2.1 Участник закупки приводит номер и дату письма о подаче оферты, приложением к которому является данная справка.</w:t>
      </w:r>
    </w:p>
    <w:p w14:paraId="0E87A657" w14:textId="2B4A7567" w:rsidR="00EA091D" w:rsidRDefault="00EA091D" w:rsidP="00EA091D">
      <w:pPr>
        <w:jc w:val="both"/>
      </w:pPr>
      <w:r>
        <w:t>10.</w:t>
      </w:r>
      <w:r w:rsidR="00B77FCF">
        <w:t>9</w:t>
      </w:r>
      <w:r>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50509A0" w14:textId="0DF77D79" w:rsidR="00EA091D" w:rsidRDefault="00EA091D" w:rsidP="00EA091D">
      <w:pPr>
        <w:spacing w:before="60" w:after="60"/>
        <w:jc w:val="both"/>
      </w:pPr>
      <w:r>
        <w:t>10.</w:t>
      </w:r>
      <w:r w:rsidR="00B77FCF">
        <w:t>9</w:t>
      </w:r>
      <w:r>
        <w:t>.2.3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D4EE8D3" w14:textId="77777777" w:rsidR="00EA091D" w:rsidRDefault="00EA091D" w:rsidP="00EA091D">
      <w:pPr>
        <w:widowControl/>
        <w:autoSpaceDE/>
        <w:autoSpaceDN/>
        <w:adjustRightInd/>
        <w:rPr>
          <w:snapToGrid w:val="0"/>
        </w:rPr>
        <w:sectPr w:rsidR="00EA091D">
          <w:pgSz w:w="11906" w:h="16838"/>
          <w:pgMar w:top="1134" w:right="707" w:bottom="1134" w:left="1701" w:header="708" w:footer="708" w:gutter="0"/>
          <w:cols w:space="720"/>
        </w:sectPr>
      </w:pPr>
    </w:p>
    <w:p w14:paraId="4746B07E" w14:textId="6CCE9B7E" w:rsidR="00EA091D" w:rsidRPr="00843DD1" w:rsidRDefault="00EA091D" w:rsidP="00843DD1">
      <w:pPr>
        <w:pStyle w:val="af8"/>
        <w:numPr>
          <w:ilvl w:val="1"/>
          <w:numId w:val="43"/>
        </w:numPr>
        <w:spacing w:before="120" w:after="60"/>
        <w:outlineLvl w:val="0"/>
        <w:rPr>
          <w:b/>
        </w:rPr>
      </w:pPr>
      <w:bookmarkStart w:id="452" w:name="_Toc73367880"/>
      <w:r w:rsidRPr="00843DD1">
        <w:rPr>
          <w:b/>
        </w:rPr>
        <w:lastRenderedPageBreak/>
        <w:t xml:space="preserve">Справка о кадровых ресурсах (форма </w:t>
      </w:r>
      <w:r w:rsidR="00B77FCF" w:rsidRPr="00843DD1">
        <w:rPr>
          <w:b/>
        </w:rPr>
        <w:t>9</w:t>
      </w:r>
      <w:r w:rsidRPr="00843DD1">
        <w:rPr>
          <w:b/>
        </w:rPr>
        <w:t>)</w:t>
      </w:r>
      <w:bookmarkEnd w:id="452"/>
    </w:p>
    <w:p w14:paraId="7DEDBF0E" w14:textId="7EC40BFE" w:rsidR="00EA091D" w:rsidRDefault="00EA091D" w:rsidP="00EA091D">
      <w:pPr>
        <w:spacing w:before="60" w:after="60"/>
        <w:jc w:val="both"/>
        <w:outlineLvl w:val="1"/>
      </w:pPr>
      <w:bookmarkStart w:id="453" w:name="_Toc73367881"/>
      <w:r>
        <w:t>10.1</w:t>
      </w:r>
      <w:r w:rsidR="00843DD1">
        <w:t>0</w:t>
      </w:r>
      <w:r>
        <w:t>.1 .Форма Справки о кадровых ресурсах</w:t>
      </w:r>
      <w:bookmarkEnd w:id="453"/>
    </w:p>
    <w:p w14:paraId="24C76630" w14:textId="77777777" w:rsidR="00EA091D" w:rsidRDefault="00EA091D" w:rsidP="00EA091D">
      <w:pPr>
        <w:pBdr>
          <w:top w:val="single" w:sz="4" w:space="1" w:color="auto"/>
        </w:pBdr>
        <w:shd w:val="clear" w:color="auto" w:fill="E0E0E0"/>
        <w:ind w:right="21"/>
        <w:jc w:val="center"/>
        <w:rPr>
          <w:b/>
          <w:color w:val="000000"/>
          <w:spacing w:val="36"/>
        </w:rPr>
      </w:pPr>
      <w:r>
        <w:rPr>
          <w:b/>
          <w:color w:val="000000"/>
          <w:spacing w:val="36"/>
        </w:rPr>
        <w:t>начало формы</w:t>
      </w:r>
    </w:p>
    <w:p w14:paraId="10A7FAB6" w14:textId="77777777" w:rsidR="00EA091D" w:rsidRDefault="00EA091D" w:rsidP="00EA091D">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1749BF3C" w14:textId="77777777" w:rsidR="00EA091D" w:rsidRDefault="00EA091D" w:rsidP="00EA091D">
      <w:pPr>
        <w:spacing w:before="240" w:after="120"/>
        <w:jc w:val="center"/>
        <w:rPr>
          <w:b/>
        </w:rPr>
      </w:pPr>
      <w:r>
        <w:rPr>
          <w:b/>
        </w:rPr>
        <w:t>Справка о кадровых ресурсах</w:t>
      </w:r>
    </w:p>
    <w:p w14:paraId="033A0D3C" w14:textId="77777777" w:rsidR="00EA091D" w:rsidRDefault="00EA091D" w:rsidP="00EA091D">
      <w:pPr>
        <w:spacing w:before="120" w:after="120"/>
        <w:jc w:val="both"/>
        <w:rPr>
          <w:color w:val="000000"/>
        </w:rPr>
      </w:pPr>
      <w:r>
        <w:rPr>
          <w:color w:val="000000"/>
        </w:rPr>
        <w:t xml:space="preserve">Участник закупки: __________________________________ </w:t>
      </w:r>
      <w:r>
        <w:rPr>
          <w:i/>
          <w:snapToGrid w:val="0"/>
        </w:rPr>
        <w:t>(заполняется участником закупки)</w:t>
      </w:r>
    </w:p>
    <w:p w14:paraId="651A5F42" w14:textId="77777777" w:rsidR="00EA091D" w:rsidRDefault="00EA091D" w:rsidP="00EA091D">
      <w:pPr>
        <w:spacing w:before="120"/>
        <w:rPr>
          <w:sz w:val="22"/>
          <w:szCs w:val="22"/>
        </w:rPr>
      </w:pPr>
      <w:r>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EA091D" w14:paraId="46191887" w14:textId="77777777" w:rsidTr="000951A6">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C5441D" w14:textId="77777777" w:rsidR="00EA091D" w:rsidRDefault="00EA091D" w:rsidP="000951A6">
            <w:pPr>
              <w:keepNext/>
              <w:widowControl/>
              <w:autoSpaceDE/>
              <w:adjustRightInd/>
              <w:spacing w:line="276" w:lineRule="auto"/>
              <w:jc w:val="center"/>
              <w:rPr>
                <w:snapToGrid w:val="0"/>
                <w:sz w:val="22"/>
                <w:szCs w:val="22"/>
                <w:lang w:eastAsia="en-US"/>
              </w:rPr>
            </w:pPr>
            <w:r>
              <w:rPr>
                <w:snapToGrid w:val="0"/>
                <w:sz w:val="22"/>
                <w:szCs w:val="22"/>
                <w:lang w:eastAsia="en-US"/>
              </w:rPr>
              <w:t>№</w:t>
            </w:r>
            <w:r>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D2F4EA" w14:textId="77777777" w:rsidR="00EA091D" w:rsidRDefault="00EA091D" w:rsidP="000951A6">
            <w:pPr>
              <w:keepNext/>
              <w:widowControl/>
              <w:autoSpaceDE/>
              <w:adjustRightInd/>
              <w:spacing w:line="276" w:lineRule="auto"/>
              <w:jc w:val="center"/>
              <w:rPr>
                <w:snapToGrid w:val="0"/>
                <w:sz w:val="22"/>
                <w:szCs w:val="22"/>
                <w:lang w:eastAsia="en-US"/>
              </w:rPr>
            </w:pPr>
            <w:r>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10A6974" w14:textId="77777777" w:rsidR="00EA091D" w:rsidRDefault="00EA091D" w:rsidP="000951A6">
            <w:pPr>
              <w:keepNext/>
              <w:widowControl/>
              <w:autoSpaceDE/>
              <w:adjustRightInd/>
              <w:spacing w:line="276" w:lineRule="auto"/>
              <w:jc w:val="center"/>
              <w:rPr>
                <w:snapToGrid w:val="0"/>
                <w:sz w:val="22"/>
                <w:szCs w:val="22"/>
                <w:lang w:eastAsia="en-US"/>
              </w:rPr>
            </w:pPr>
            <w:r>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77C8D0A" w14:textId="77777777" w:rsidR="00EA091D" w:rsidRDefault="00EA091D" w:rsidP="000951A6">
            <w:pPr>
              <w:keepNext/>
              <w:widowControl/>
              <w:autoSpaceDE/>
              <w:adjustRightInd/>
              <w:spacing w:line="276" w:lineRule="auto"/>
              <w:jc w:val="center"/>
              <w:rPr>
                <w:snapToGrid w:val="0"/>
                <w:sz w:val="22"/>
                <w:szCs w:val="22"/>
                <w:lang w:eastAsia="en-US"/>
              </w:rPr>
            </w:pPr>
            <w:r>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3B82E3" w14:textId="77777777" w:rsidR="00EA091D" w:rsidRDefault="00EA091D" w:rsidP="000951A6">
            <w:pPr>
              <w:keepNext/>
              <w:widowControl/>
              <w:autoSpaceDE/>
              <w:adjustRightInd/>
              <w:spacing w:line="276" w:lineRule="auto"/>
              <w:jc w:val="center"/>
              <w:rPr>
                <w:snapToGrid w:val="0"/>
                <w:sz w:val="22"/>
                <w:szCs w:val="22"/>
                <w:lang w:eastAsia="en-US"/>
              </w:rPr>
            </w:pPr>
            <w:r>
              <w:rPr>
                <w:snapToGrid w:val="0"/>
                <w:sz w:val="22"/>
                <w:szCs w:val="22"/>
                <w:lang w:eastAsia="en-US"/>
              </w:rPr>
              <w:t>Стаж работы в данной или аналогичной должности, лет</w:t>
            </w:r>
          </w:p>
        </w:tc>
      </w:tr>
      <w:tr w:rsidR="00EA091D" w14:paraId="597F75C9"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4BCED99F" w14:textId="77777777" w:rsidR="00EA091D" w:rsidRDefault="00EA091D" w:rsidP="000951A6">
            <w:pPr>
              <w:widowControl/>
              <w:autoSpaceDE/>
              <w:adjustRightInd/>
              <w:spacing w:line="276" w:lineRule="auto"/>
              <w:ind w:left="57" w:right="57"/>
              <w:rPr>
                <w:snapToGrid w:val="0"/>
                <w:lang w:eastAsia="en-US"/>
              </w:rPr>
            </w:pPr>
            <w:r>
              <w:rPr>
                <w:snapToGrid w:val="0"/>
                <w:lang w:eastAsia="en-US"/>
              </w:rPr>
              <w:t xml:space="preserve">Руководящее звено </w:t>
            </w:r>
            <w:r>
              <w:rPr>
                <w:snapToGrid w:val="0"/>
                <w:color w:val="548DD4" w:themeColor="text2" w:themeTint="99"/>
                <w:lang w:eastAsia="en-US"/>
              </w:rPr>
              <w:t>[</w:t>
            </w:r>
            <w:r>
              <w:rPr>
                <w:i/>
                <w:snapToGrid w:val="0"/>
                <w:color w:val="548DD4" w:themeColor="text2" w:themeTint="99"/>
                <w:lang w:eastAsia="en-US"/>
              </w:rPr>
              <w:t>руководитель и его заместители, главный бухгалтер, главный экономист, главный юрист</w:t>
            </w:r>
            <w:r>
              <w:rPr>
                <w:snapToGrid w:val="0"/>
                <w:color w:val="548DD4" w:themeColor="text2" w:themeTint="99"/>
                <w:lang w:eastAsia="en-US"/>
              </w:rPr>
              <w:t>]</w:t>
            </w:r>
          </w:p>
        </w:tc>
      </w:tr>
      <w:tr w:rsidR="00EA091D" w14:paraId="5E898EDF" w14:textId="77777777" w:rsidTr="000951A6">
        <w:tc>
          <w:tcPr>
            <w:tcW w:w="567" w:type="dxa"/>
            <w:tcBorders>
              <w:top w:val="single" w:sz="6" w:space="0" w:color="auto"/>
              <w:left w:val="single" w:sz="6" w:space="0" w:color="auto"/>
              <w:bottom w:val="single" w:sz="6" w:space="0" w:color="auto"/>
              <w:right w:val="single" w:sz="6" w:space="0" w:color="auto"/>
            </w:tcBorders>
          </w:tcPr>
          <w:p w14:paraId="09D695BC" w14:textId="77777777" w:rsidR="00EA091D"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83B0E7D" w14:textId="77777777" w:rsidR="00EA091D"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A785EF" w14:textId="77777777" w:rsidR="00EA091D"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1CA0854" w14:textId="77777777" w:rsidR="00EA091D"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EAE4492" w14:textId="77777777" w:rsidR="00EA091D" w:rsidRDefault="00EA091D" w:rsidP="000951A6">
            <w:pPr>
              <w:widowControl/>
              <w:autoSpaceDE/>
              <w:adjustRightInd/>
              <w:spacing w:line="276" w:lineRule="auto"/>
              <w:ind w:left="57" w:right="57"/>
              <w:rPr>
                <w:snapToGrid w:val="0"/>
                <w:lang w:eastAsia="en-US"/>
              </w:rPr>
            </w:pPr>
          </w:p>
        </w:tc>
      </w:tr>
      <w:tr w:rsidR="00EA091D" w14:paraId="43DCEDEA" w14:textId="77777777" w:rsidTr="000951A6">
        <w:tc>
          <w:tcPr>
            <w:tcW w:w="567" w:type="dxa"/>
            <w:tcBorders>
              <w:top w:val="single" w:sz="6" w:space="0" w:color="auto"/>
              <w:left w:val="single" w:sz="6" w:space="0" w:color="auto"/>
              <w:bottom w:val="single" w:sz="6" w:space="0" w:color="auto"/>
              <w:right w:val="single" w:sz="6" w:space="0" w:color="auto"/>
            </w:tcBorders>
          </w:tcPr>
          <w:p w14:paraId="5E3AE830" w14:textId="77777777" w:rsidR="00EA091D"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4EA57DA" w14:textId="77777777" w:rsidR="00EA091D"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D38F493" w14:textId="77777777" w:rsidR="00EA091D"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D0B95F4" w14:textId="77777777" w:rsidR="00EA091D"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0847082" w14:textId="77777777" w:rsidR="00EA091D" w:rsidRDefault="00EA091D" w:rsidP="000951A6">
            <w:pPr>
              <w:widowControl/>
              <w:autoSpaceDE/>
              <w:adjustRightInd/>
              <w:spacing w:line="276" w:lineRule="auto"/>
              <w:ind w:left="57" w:right="57"/>
              <w:rPr>
                <w:snapToGrid w:val="0"/>
                <w:lang w:eastAsia="en-US"/>
              </w:rPr>
            </w:pPr>
          </w:p>
        </w:tc>
      </w:tr>
      <w:tr w:rsidR="00EA091D" w14:paraId="7E4F672D" w14:textId="77777777" w:rsidTr="000951A6">
        <w:tc>
          <w:tcPr>
            <w:tcW w:w="567" w:type="dxa"/>
            <w:tcBorders>
              <w:top w:val="single" w:sz="6" w:space="0" w:color="auto"/>
              <w:left w:val="single" w:sz="6" w:space="0" w:color="auto"/>
              <w:bottom w:val="single" w:sz="6" w:space="0" w:color="auto"/>
              <w:right w:val="single" w:sz="6" w:space="0" w:color="auto"/>
            </w:tcBorders>
          </w:tcPr>
          <w:p w14:paraId="0D9FF6D0" w14:textId="77777777" w:rsidR="00EA091D"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CC4402" w14:textId="77777777" w:rsidR="00EA091D"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359CE47" w14:textId="77777777" w:rsidR="00EA091D"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74B538F" w14:textId="77777777" w:rsidR="00EA091D"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FD15FA7" w14:textId="77777777" w:rsidR="00EA091D" w:rsidRDefault="00EA091D" w:rsidP="000951A6">
            <w:pPr>
              <w:widowControl/>
              <w:autoSpaceDE/>
              <w:adjustRightInd/>
              <w:spacing w:line="276" w:lineRule="auto"/>
              <w:ind w:left="57" w:right="57"/>
              <w:rPr>
                <w:snapToGrid w:val="0"/>
                <w:lang w:eastAsia="en-US"/>
              </w:rPr>
            </w:pPr>
          </w:p>
        </w:tc>
      </w:tr>
      <w:tr w:rsidR="00EA091D" w14:paraId="6603772C"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47361D90" w14:textId="77777777" w:rsidR="00EA091D" w:rsidRDefault="00EA091D" w:rsidP="000951A6">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218ECAA" w14:textId="77777777" w:rsidR="00EA091D"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13BF6F3" w14:textId="77777777" w:rsidR="00EA091D"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47D7CCE" w14:textId="77777777" w:rsidR="00EA091D"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D29C1FB" w14:textId="77777777" w:rsidR="00EA091D" w:rsidRDefault="00EA091D" w:rsidP="000951A6">
            <w:pPr>
              <w:widowControl/>
              <w:autoSpaceDE/>
              <w:adjustRightInd/>
              <w:spacing w:line="276" w:lineRule="auto"/>
              <w:ind w:left="57" w:right="57"/>
              <w:rPr>
                <w:snapToGrid w:val="0"/>
                <w:lang w:eastAsia="en-US"/>
              </w:rPr>
            </w:pPr>
          </w:p>
        </w:tc>
      </w:tr>
      <w:tr w:rsidR="00EA091D" w14:paraId="4980F3AE"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DFFCDA5" w14:textId="77777777" w:rsidR="00EA091D" w:rsidRDefault="00EA091D" w:rsidP="000951A6">
            <w:pPr>
              <w:widowControl/>
              <w:autoSpaceDE/>
              <w:adjustRightInd/>
              <w:spacing w:line="276" w:lineRule="auto"/>
              <w:ind w:left="57" w:right="57"/>
              <w:rPr>
                <w:snapToGrid w:val="0"/>
                <w:lang w:eastAsia="en-US"/>
              </w:rPr>
            </w:pPr>
            <w:r>
              <w:rPr>
                <w:snapToGrid w:val="0"/>
                <w:lang w:eastAsia="en-US"/>
              </w:rPr>
              <w:t xml:space="preserve">Специалисты </w:t>
            </w:r>
            <w:r>
              <w:rPr>
                <w:snapToGrid w:val="0"/>
                <w:color w:val="548DD4" w:themeColor="text2" w:themeTint="99"/>
                <w:lang w:eastAsia="en-US"/>
              </w:rPr>
              <w:t>[</w:t>
            </w:r>
            <w:r>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Pr>
                <w:snapToGrid w:val="0"/>
                <w:color w:val="548DD4" w:themeColor="text2" w:themeTint="99"/>
                <w:lang w:eastAsia="en-US"/>
              </w:rPr>
              <w:t>]</w:t>
            </w:r>
          </w:p>
        </w:tc>
      </w:tr>
      <w:tr w:rsidR="00EA091D" w14:paraId="1C6F5E55" w14:textId="77777777" w:rsidTr="000951A6">
        <w:tc>
          <w:tcPr>
            <w:tcW w:w="567" w:type="dxa"/>
            <w:tcBorders>
              <w:top w:val="single" w:sz="6" w:space="0" w:color="auto"/>
              <w:left w:val="single" w:sz="6" w:space="0" w:color="auto"/>
              <w:bottom w:val="single" w:sz="6" w:space="0" w:color="auto"/>
              <w:right w:val="single" w:sz="6" w:space="0" w:color="auto"/>
            </w:tcBorders>
          </w:tcPr>
          <w:p w14:paraId="731131A6" w14:textId="77777777" w:rsidR="00EA091D"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5AAAC88" w14:textId="77777777" w:rsidR="00EA091D"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FA9C7BB" w14:textId="77777777" w:rsidR="00EA091D"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F60212F" w14:textId="77777777" w:rsidR="00EA091D"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5E5D028" w14:textId="77777777" w:rsidR="00EA091D" w:rsidRDefault="00EA091D" w:rsidP="000951A6">
            <w:pPr>
              <w:widowControl/>
              <w:autoSpaceDE/>
              <w:adjustRightInd/>
              <w:spacing w:line="276" w:lineRule="auto"/>
              <w:ind w:left="57" w:right="57"/>
              <w:rPr>
                <w:snapToGrid w:val="0"/>
                <w:lang w:eastAsia="en-US"/>
              </w:rPr>
            </w:pPr>
          </w:p>
        </w:tc>
      </w:tr>
      <w:tr w:rsidR="00EA091D" w14:paraId="7B4C2506" w14:textId="77777777" w:rsidTr="000951A6">
        <w:tc>
          <w:tcPr>
            <w:tcW w:w="567" w:type="dxa"/>
            <w:tcBorders>
              <w:top w:val="single" w:sz="6" w:space="0" w:color="auto"/>
              <w:left w:val="single" w:sz="6" w:space="0" w:color="auto"/>
              <w:bottom w:val="single" w:sz="6" w:space="0" w:color="auto"/>
              <w:right w:val="single" w:sz="6" w:space="0" w:color="auto"/>
            </w:tcBorders>
          </w:tcPr>
          <w:p w14:paraId="7782A783" w14:textId="77777777" w:rsidR="00EA091D"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A61351D" w14:textId="77777777" w:rsidR="00EA091D"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E3F825C" w14:textId="77777777" w:rsidR="00EA091D"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578E1AE" w14:textId="77777777" w:rsidR="00EA091D"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976BD62" w14:textId="77777777" w:rsidR="00EA091D" w:rsidRDefault="00EA091D" w:rsidP="000951A6">
            <w:pPr>
              <w:widowControl/>
              <w:autoSpaceDE/>
              <w:adjustRightInd/>
              <w:spacing w:line="276" w:lineRule="auto"/>
              <w:ind w:left="57" w:right="57"/>
              <w:rPr>
                <w:snapToGrid w:val="0"/>
                <w:lang w:eastAsia="en-US"/>
              </w:rPr>
            </w:pPr>
          </w:p>
        </w:tc>
      </w:tr>
      <w:tr w:rsidR="00EA091D" w14:paraId="57134100" w14:textId="77777777" w:rsidTr="000951A6">
        <w:tc>
          <w:tcPr>
            <w:tcW w:w="567" w:type="dxa"/>
            <w:tcBorders>
              <w:top w:val="single" w:sz="6" w:space="0" w:color="auto"/>
              <w:left w:val="single" w:sz="6" w:space="0" w:color="auto"/>
              <w:bottom w:val="single" w:sz="6" w:space="0" w:color="auto"/>
              <w:right w:val="single" w:sz="6" w:space="0" w:color="auto"/>
            </w:tcBorders>
          </w:tcPr>
          <w:p w14:paraId="333561E0" w14:textId="77777777" w:rsidR="00EA091D"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F88A3F" w14:textId="77777777" w:rsidR="00EA091D"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6DC4B62" w14:textId="77777777" w:rsidR="00EA091D"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4C6CA" w14:textId="77777777" w:rsidR="00EA091D"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58B2B91" w14:textId="77777777" w:rsidR="00EA091D" w:rsidRDefault="00EA091D" w:rsidP="000951A6">
            <w:pPr>
              <w:widowControl/>
              <w:autoSpaceDE/>
              <w:adjustRightInd/>
              <w:spacing w:line="276" w:lineRule="auto"/>
              <w:ind w:left="57" w:right="57"/>
              <w:rPr>
                <w:snapToGrid w:val="0"/>
                <w:lang w:eastAsia="en-US"/>
              </w:rPr>
            </w:pPr>
          </w:p>
        </w:tc>
      </w:tr>
      <w:tr w:rsidR="00EA091D" w14:paraId="44B97771"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18B18959" w14:textId="77777777" w:rsidR="00EA091D" w:rsidRDefault="00EA091D" w:rsidP="000951A6">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DEEE7D5" w14:textId="77777777" w:rsidR="00EA091D"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140C1AE" w14:textId="77777777" w:rsidR="00EA091D"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C52E7E2" w14:textId="77777777" w:rsidR="00EA091D"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396A15F" w14:textId="77777777" w:rsidR="00EA091D" w:rsidRDefault="00EA091D" w:rsidP="000951A6">
            <w:pPr>
              <w:widowControl/>
              <w:autoSpaceDE/>
              <w:adjustRightInd/>
              <w:spacing w:line="276" w:lineRule="auto"/>
              <w:ind w:left="57" w:right="57"/>
              <w:rPr>
                <w:snapToGrid w:val="0"/>
                <w:lang w:eastAsia="en-US"/>
              </w:rPr>
            </w:pPr>
          </w:p>
        </w:tc>
      </w:tr>
      <w:tr w:rsidR="00EA091D" w14:paraId="0A039C3B"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A27F58B" w14:textId="77777777" w:rsidR="00EA091D" w:rsidRDefault="00EA091D" w:rsidP="000951A6">
            <w:pPr>
              <w:widowControl/>
              <w:autoSpaceDE/>
              <w:adjustRightInd/>
              <w:spacing w:line="276" w:lineRule="auto"/>
              <w:ind w:left="57" w:right="57"/>
              <w:rPr>
                <w:snapToGrid w:val="0"/>
                <w:lang w:eastAsia="en-US"/>
              </w:rPr>
            </w:pPr>
            <w:r>
              <w:rPr>
                <w:snapToGrid w:val="0"/>
                <w:lang w:eastAsia="en-US"/>
              </w:rPr>
              <w:t xml:space="preserve">Прочий персонал </w:t>
            </w:r>
            <w:r>
              <w:rPr>
                <w:snapToGrid w:val="0"/>
                <w:color w:val="548DD4" w:themeColor="text2" w:themeTint="99"/>
                <w:lang w:eastAsia="en-US"/>
              </w:rPr>
              <w:t>[</w:t>
            </w:r>
            <w:r>
              <w:rPr>
                <w:i/>
                <w:snapToGrid w:val="0"/>
                <w:color w:val="548DD4" w:themeColor="text2" w:themeTint="99"/>
                <w:lang w:eastAsia="en-US"/>
              </w:rPr>
              <w:t>в том числе экспедиторы, водители, грузчики, охранники и т.д.</w:t>
            </w:r>
            <w:r>
              <w:rPr>
                <w:snapToGrid w:val="0"/>
                <w:color w:val="548DD4" w:themeColor="text2" w:themeTint="99"/>
                <w:lang w:eastAsia="en-US"/>
              </w:rPr>
              <w:t>]</w:t>
            </w:r>
          </w:p>
        </w:tc>
      </w:tr>
      <w:tr w:rsidR="00EA091D" w14:paraId="2AA7A042" w14:textId="77777777" w:rsidTr="000951A6">
        <w:tc>
          <w:tcPr>
            <w:tcW w:w="567" w:type="dxa"/>
            <w:tcBorders>
              <w:top w:val="single" w:sz="6" w:space="0" w:color="auto"/>
              <w:left w:val="single" w:sz="6" w:space="0" w:color="auto"/>
              <w:bottom w:val="single" w:sz="6" w:space="0" w:color="auto"/>
              <w:right w:val="single" w:sz="6" w:space="0" w:color="auto"/>
            </w:tcBorders>
          </w:tcPr>
          <w:p w14:paraId="478D48E4" w14:textId="77777777" w:rsidR="00EA091D"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2323B48" w14:textId="77777777" w:rsidR="00EA091D"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18F493" w14:textId="77777777" w:rsidR="00EA091D" w:rsidRDefault="00EA091D" w:rsidP="000951A6">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46B86D0" w14:textId="77777777" w:rsidR="00EA091D"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3C1FCA7B" w14:textId="77777777" w:rsidR="00EA091D" w:rsidRDefault="00EA091D" w:rsidP="000951A6">
            <w:pPr>
              <w:widowControl/>
              <w:autoSpaceDE/>
              <w:adjustRightInd/>
              <w:spacing w:line="276" w:lineRule="auto"/>
              <w:ind w:left="57" w:right="57"/>
              <w:jc w:val="center"/>
              <w:rPr>
                <w:snapToGrid w:val="0"/>
                <w:lang w:eastAsia="en-US"/>
              </w:rPr>
            </w:pPr>
          </w:p>
        </w:tc>
      </w:tr>
      <w:tr w:rsidR="00EA091D" w14:paraId="00892411" w14:textId="77777777" w:rsidTr="000951A6">
        <w:tc>
          <w:tcPr>
            <w:tcW w:w="567" w:type="dxa"/>
            <w:tcBorders>
              <w:top w:val="single" w:sz="6" w:space="0" w:color="auto"/>
              <w:left w:val="single" w:sz="6" w:space="0" w:color="auto"/>
              <w:bottom w:val="single" w:sz="6" w:space="0" w:color="auto"/>
              <w:right w:val="single" w:sz="6" w:space="0" w:color="auto"/>
            </w:tcBorders>
          </w:tcPr>
          <w:p w14:paraId="7BBBDA11" w14:textId="77777777" w:rsidR="00EA091D"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0A9B310" w14:textId="77777777" w:rsidR="00EA091D"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9475470" w14:textId="77777777" w:rsidR="00EA091D" w:rsidRDefault="00EA091D" w:rsidP="000951A6">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07F2E9F" w14:textId="77777777" w:rsidR="00EA091D"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A2C4CC0" w14:textId="77777777" w:rsidR="00EA091D" w:rsidRDefault="00EA091D" w:rsidP="000951A6">
            <w:pPr>
              <w:widowControl/>
              <w:autoSpaceDE/>
              <w:adjustRightInd/>
              <w:spacing w:line="276" w:lineRule="auto"/>
              <w:ind w:left="57" w:right="57"/>
              <w:jc w:val="center"/>
              <w:rPr>
                <w:snapToGrid w:val="0"/>
                <w:lang w:eastAsia="en-US"/>
              </w:rPr>
            </w:pPr>
          </w:p>
        </w:tc>
      </w:tr>
      <w:tr w:rsidR="00EA091D" w14:paraId="2F370EC2" w14:textId="77777777" w:rsidTr="000951A6">
        <w:tc>
          <w:tcPr>
            <w:tcW w:w="567" w:type="dxa"/>
            <w:tcBorders>
              <w:top w:val="single" w:sz="6" w:space="0" w:color="auto"/>
              <w:left w:val="single" w:sz="6" w:space="0" w:color="auto"/>
              <w:bottom w:val="single" w:sz="6" w:space="0" w:color="auto"/>
              <w:right w:val="single" w:sz="6" w:space="0" w:color="auto"/>
            </w:tcBorders>
          </w:tcPr>
          <w:p w14:paraId="283955A4" w14:textId="77777777" w:rsidR="00EA091D"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A972BEA" w14:textId="77777777" w:rsidR="00EA091D"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47C8799" w14:textId="77777777" w:rsidR="00EA091D" w:rsidRDefault="00EA091D" w:rsidP="000951A6">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86ADF62" w14:textId="77777777" w:rsidR="00EA091D" w:rsidRDefault="00EA091D" w:rsidP="000951A6">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47089488" w14:textId="77777777" w:rsidR="00EA091D" w:rsidRDefault="00EA091D" w:rsidP="000951A6">
            <w:pPr>
              <w:widowControl/>
              <w:autoSpaceDE/>
              <w:adjustRightInd/>
              <w:spacing w:line="276" w:lineRule="auto"/>
              <w:ind w:left="57" w:right="57"/>
              <w:jc w:val="center"/>
              <w:rPr>
                <w:snapToGrid w:val="0"/>
                <w:sz w:val="26"/>
                <w:szCs w:val="26"/>
                <w:lang w:eastAsia="en-US"/>
              </w:rPr>
            </w:pPr>
          </w:p>
        </w:tc>
      </w:tr>
      <w:tr w:rsidR="00EA091D" w14:paraId="4D17855F"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6E3DEAC9" w14:textId="77777777" w:rsidR="00EA091D" w:rsidRDefault="00EA091D" w:rsidP="000951A6">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86517B4" w14:textId="77777777" w:rsidR="00EA091D"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94B49CE" w14:textId="77777777" w:rsidR="00EA091D" w:rsidRDefault="00EA091D" w:rsidP="000951A6">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185B2F84" w14:textId="77777777" w:rsidR="00EA091D" w:rsidRDefault="00EA091D" w:rsidP="000951A6">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7D3A9FF5" w14:textId="77777777" w:rsidR="00EA091D" w:rsidRDefault="00EA091D" w:rsidP="000951A6">
            <w:pPr>
              <w:widowControl/>
              <w:autoSpaceDE/>
              <w:adjustRightInd/>
              <w:spacing w:line="276" w:lineRule="auto"/>
              <w:ind w:left="57" w:right="57"/>
              <w:jc w:val="center"/>
              <w:rPr>
                <w:snapToGrid w:val="0"/>
                <w:sz w:val="26"/>
                <w:szCs w:val="26"/>
                <w:lang w:eastAsia="en-US"/>
              </w:rPr>
            </w:pPr>
          </w:p>
        </w:tc>
      </w:tr>
    </w:tbl>
    <w:p w14:paraId="1A6461A9" w14:textId="77777777" w:rsidR="00EA091D" w:rsidRDefault="00EA091D" w:rsidP="00EA091D">
      <w:pPr>
        <w:spacing w:before="120"/>
        <w:rPr>
          <w:b/>
          <w:sz w:val="22"/>
          <w:szCs w:val="22"/>
        </w:rPr>
      </w:pPr>
      <w:r>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EA091D" w14:paraId="3767C0F3" w14:textId="77777777" w:rsidTr="000951A6">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034333" w14:textId="77777777" w:rsidR="00EA091D" w:rsidRDefault="00EA091D" w:rsidP="000951A6">
            <w:pPr>
              <w:keepNext/>
              <w:widowControl/>
              <w:autoSpaceDE/>
              <w:adjustRightInd/>
              <w:spacing w:before="40" w:after="40" w:line="276" w:lineRule="auto"/>
              <w:ind w:left="57" w:right="57"/>
              <w:jc w:val="center"/>
              <w:rPr>
                <w:snapToGrid w:val="0"/>
                <w:color w:val="000000"/>
                <w:lang w:eastAsia="en-US"/>
              </w:rPr>
            </w:pPr>
            <w:r>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35B4D9" w14:textId="77777777" w:rsidR="00EA091D" w:rsidRDefault="00EA091D" w:rsidP="000951A6">
            <w:pPr>
              <w:keepNext/>
              <w:widowControl/>
              <w:autoSpaceDE/>
              <w:adjustRightInd/>
              <w:spacing w:before="40" w:after="40" w:line="276" w:lineRule="auto"/>
              <w:ind w:left="57" w:right="57"/>
              <w:jc w:val="center"/>
              <w:rPr>
                <w:snapToGrid w:val="0"/>
                <w:color w:val="000000"/>
                <w:lang w:eastAsia="en-US"/>
              </w:rPr>
            </w:pPr>
            <w:r>
              <w:rPr>
                <w:snapToGrid w:val="0"/>
                <w:color w:val="000000"/>
                <w:lang w:eastAsia="en-US"/>
              </w:rPr>
              <w:t>Штатная численность, чел.</w:t>
            </w:r>
          </w:p>
        </w:tc>
      </w:tr>
      <w:tr w:rsidR="00EA091D" w14:paraId="3333344C" w14:textId="77777777" w:rsidTr="000951A6">
        <w:tc>
          <w:tcPr>
            <w:tcW w:w="4770" w:type="dxa"/>
            <w:tcBorders>
              <w:top w:val="single" w:sz="4" w:space="0" w:color="auto"/>
              <w:left w:val="single" w:sz="4" w:space="0" w:color="auto"/>
              <w:bottom w:val="single" w:sz="4" w:space="0" w:color="auto"/>
              <w:right w:val="single" w:sz="4" w:space="0" w:color="auto"/>
            </w:tcBorders>
            <w:hideMark/>
          </w:tcPr>
          <w:p w14:paraId="2261F522" w14:textId="77777777" w:rsidR="00EA091D" w:rsidRDefault="00EA091D" w:rsidP="000951A6">
            <w:pPr>
              <w:widowControl/>
              <w:autoSpaceDE/>
              <w:adjustRightInd/>
              <w:spacing w:before="40" w:after="40" w:line="276" w:lineRule="auto"/>
              <w:ind w:left="57" w:right="57"/>
              <w:rPr>
                <w:snapToGrid w:val="0"/>
                <w:color w:val="000000"/>
                <w:lang w:eastAsia="en-US"/>
              </w:rPr>
            </w:pPr>
            <w:r>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305DE70" w14:textId="77777777" w:rsidR="00EA091D" w:rsidRDefault="00EA091D" w:rsidP="000951A6">
            <w:pPr>
              <w:widowControl/>
              <w:autoSpaceDE/>
              <w:adjustRightInd/>
              <w:spacing w:before="40" w:after="40" w:line="276" w:lineRule="auto"/>
              <w:ind w:left="57" w:right="57"/>
              <w:rPr>
                <w:snapToGrid w:val="0"/>
                <w:color w:val="000000"/>
                <w:lang w:eastAsia="en-US"/>
              </w:rPr>
            </w:pPr>
          </w:p>
        </w:tc>
      </w:tr>
      <w:tr w:rsidR="00EA091D" w14:paraId="079F877E" w14:textId="77777777" w:rsidTr="000951A6">
        <w:tc>
          <w:tcPr>
            <w:tcW w:w="4770" w:type="dxa"/>
            <w:tcBorders>
              <w:top w:val="single" w:sz="4" w:space="0" w:color="auto"/>
              <w:left w:val="single" w:sz="4" w:space="0" w:color="auto"/>
              <w:bottom w:val="single" w:sz="4" w:space="0" w:color="auto"/>
              <w:right w:val="single" w:sz="4" w:space="0" w:color="auto"/>
            </w:tcBorders>
            <w:hideMark/>
          </w:tcPr>
          <w:p w14:paraId="4E6A17A2" w14:textId="77777777" w:rsidR="00EA091D" w:rsidRDefault="00EA091D" w:rsidP="000951A6">
            <w:pPr>
              <w:widowControl/>
              <w:autoSpaceDE/>
              <w:adjustRightInd/>
              <w:spacing w:before="40" w:after="40" w:line="276" w:lineRule="auto"/>
              <w:ind w:left="57" w:right="57"/>
              <w:rPr>
                <w:snapToGrid w:val="0"/>
                <w:color w:val="000000"/>
                <w:lang w:eastAsia="en-US"/>
              </w:rPr>
            </w:pPr>
            <w:r>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57197B64" w14:textId="77777777" w:rsidR="00EA091D" w:rsidRDefault="00EA091D" w:rsidP="000951A6">
            <w:pPr>
              <w:widowControl/>
              <w:autoSpaceDE/>
              <w:adjustRightInd/>
              <w:spacing w:before="40" w:after="40" w:line="276" w:lineRule="auto"/>
              <w:ind w:left="57" w:right="57"/>
              <w:rPr>
                <w:snapToGrid w:val="0"/>
                <w:color w:val="000000"/>
                <w:lang w:eastAsia="en-US"/>
              </w:rPr>
            </w:pPr>
          </w:p>
        </w:tc>
      </w:tr>
      <w:tr w:rsidR="00EA091D" w14:paraId="490323BA" w14:textId="77777777" w:rsidTr="000951A6">
        <w:tc>
          <w:tcPr>
            <w:tcW w:w="4770" w:type="dxa"/>
            <w:tcBorders>
              <w:top w:val="single" w:sz="4" w:space="0" w:color="auto"/>
              <w:left w:val="single" w:sz="4" w:space="0" w:color="auto"/>
              <w:bottom w:val="single" w:sz="4" w:space="0" w:color="auto"/>
              <w:right w:val="single" w:sz="4" w:space="0" w:color="auto"/>
            </w:tcBorders>
            <w:hideMark/>
          </w:tcPr>
          <w:p w14:paraId="0E1DB04A" w14:textId="77777777" w:rsidR="00EA091D" w:rsidRDefault="00EA091D" w:rsidP="000951A6">
            <w:pPr>
              <w:widowControl/>
              <w:autoSpaceDE/>
              <w:adjustRightInd/>
              <w:spacing w:before="40" w:after="40" w:line="276" w:lineRule="auto"/>
              <w:ind w:left="57" w:right="57"/>
              <w:rPr>
                <w:snapToGrid w:val="0"/>
                <w:color w:val="000000"/>
                <w:lang w:eastAsia="en-US"/>
              </w:rPr>
            </w:pPr>
            <w:r>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400AD40" w14:textId="77777777" w:rsidR="00EA091D" w:rsidRDefault="00EA091D" w:rsidP="000951A6">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14:paraId="43844F8D" w14:textId="77777777" w:rsidTr="000951A6">
        <w:tc>
          <w:tcPr>
            <w:tcW w:w="4644" w:type="dxa"/>
          </w:tcPr>
          <w:p w14:paraId="187E683F" w14:textId="77777777" w:rsidR="00EA091D" w:rsidRDefault="00EA091D" w:rsidP="000951A6">
            <w:pPr>
              <w:jc w:val="right"/>
              <w:rPr>
                <w:sz w:val="26"/>
                <w:szCs w:val="26"/>
                <w:lang w:eastAsia="en-US"/>
              </w:rPr>
            </w:pPr>
          </w:p>
          <w:p w14:paraId="4471EBEA" w14:textId="77777777" w:rsidR="00EA091D" w:rsidRDefault="00EA091D" w:rsidP="000951A6">
            <w:pPr>
              <w:jc w:val="right"/>
              <w:rPr>
                <w:sz w:val="26"/>
                <w:szCs w:val="26"/>
                <w:lang w:eastAsia="en-US"/>
              </w:rPr>
            </w:pPr>
            <w:r>
              <w:rPr>
                <w:sz w:val="26"/>
                <w:szCs w:val="26"/>
                <w:lang w:eastAsia="en-US"/>
              </w:rPr>
              <w:t>__________________________________</w:t>
            </w:r>
          </w:p>
          <w:p w14:paraId="61743E3B" w14:textId="77777777" w:rsidR="00EA091D" w:rsidRDefault="00EA091D" w:rsidP="000951A6">
            <w:pPr>
              <w:tabs>
                <w:tab w:val="left" w:pos="34"/>
              </w:tabs>
              <w:jc w:val="center"/>
              <w:rPr>
                <w:sz w:val="26"/>
                <w:szCs w:val="26"/>
                <w:vertAlign w:val="superscript"/>
                <w:lang w:eastAsia="en-US"/>
              </w:rPr>
            </w:pPr>
            <w:r>
              <w:rPr>
                <w:sz w:val="26"/>
                <w:szCs w:val="26"/>
                <w:vertAlign w:val="superscript"/>
                <w:lang w:eastAsia="en-US"/>
              </w:rPr>
              <w:t>(подпись, М.П.)</w:t>
            </w:r>
          </w:p>
        </w:tc>
      </w:tr>
      <w:tr w:rsidR="00EA091D" w14:paraId="763881A9" w14:textId="77777777" w:rsidTr="000951A6">
        <w:tc>
          <w:tcPr>
            <w:tcW w:w="4644" w:type="dxa"/>
            <w:hideMark/>
          </w:tcPr>
          <w:p w14:paraId="45ECA033" w14:textId="77777777" w:rsidR="00EA091D" w:rsidRDefault="00EA091D" w:rsidP="000951A6">
            <w:pPr>
              <w:jc w:val="right"/>
              <w:rPr>
                <w:sz w:val="26"/>
                <w:szCs w:val="26"/>
                <w:lang w:eastAsia="en-US"/>
              </w:rPr>
            </w:pPr>
            <w:r>
              <w:rPr>
                <w:sz w:val="26"/>
                <w:szCs w:val="26"/>
                <w:lang w:eastAsia="en-US"/>
              </w:rPr>
              <w:t>_________________________________</w:t>
            </w:r>
            <w:r>
              <w:rPr>
                <w:sz w:val="26"/>
                <w:szCs w:val="26"/>
                <w:lang w:eastAsia="en-US"/>
              </w:rPr>
              <w:lastRenderedPageBreak/>
              <w:t>_</w:t>
            </w:r>
          </w:p>
          <w:p w14:paraId="21CAA569" w14:textId="77777777" w:rsidR="00EA091D" w:rsidRDefault="00EA091D" w:rsidP="000951A6">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70D32C66" w14:textId="77777777" w:rsidR="00EA091D" w:rsidRDefault="00EA091D" w:rsidP="00EA091D">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705B3692" w14:textId="77777777" w:rsidR="00EA091D" w:rsidRDefault="00EA091D" w:rsidP="00EA091D">
      <w:pPr>
        <w:widowControl/>
        <w:autoSpaceDE/>
        <w:adjustRightInd/>
        <w:spacing w:after="200" w:line="276" w:lineRule="auto"/>
        <w:rPr>
          <w:b/>
          <w:color w:val="000000"/>
          <w:spacing w:val="36"/>
        </w:rPr>
      </w:pPr>
    </w:p>
    <w:p w14:paraId="76496011" w14:textId="77777777" w:rsidR="00EA091D" w:rsidRDefault="00EA091D" w:rsidP="00EA091D">
      <w:pPr>
        <w:spacing w:before="60" w:after="60"/>
        <w:jc w:val="both"/>
        <w:outlineLvl w:val="1"/>
        <w:rPr>
          <w:b/>
        </w:rPr>
      </w:pPr>
    </w:p>
    <w:p w14:paraId="77F77511" w14:textId="08799FB2" w:rsidR="00EA091D" w:rsidRDefault="00EA091D" w:rsidP="00EA091D">
      <w:pPr>
        <w:spacing w:before="60" w:after="60"/>
        <w:jc w:val="both"/>
        <w:outlineLvl w:val="1"/>
        <w:rPr>
          <w:b/>
        </w:rPr>
      </w:pPr>
      <w:bookmarkStart w:id="454" w:name="_Toc73367882"/>
      <w:r>
        <w:rPr>
          <w:b/>
        </w:rPr>
        <w:t>10.1</w:t>
      </w:r>
      <w:r w:rsidR="00843DD1">
        <w:rPr>
          <w:b/>
        </w:rPr>
        <w:t>0</w:t>
      </w:r>
      <w:r>
        <w:rPr>
          <w:b/>
        </w:rPr>
        <w:t>.2 Инструкции по заполнению</w:t>
      </w:r>
      <w:bookmarkEnd w:id="454"/>
    </w:p>
    <w:p w14:paraId="6B5307FB" w14:textId="616D25AC" w:rsidR="00EA091D" w:rsidRDefault="00EA091D" w:rsidP="00EA091D">
      <w:pPr>
        <w:spacing w:before="60" w:after="60"/>
        <w:jc w:val="both"/>
      </w:pPr>
      <w:r>
        <w:t>10.1</w:t>
      </w:r>
      <w:r w:rsidR="00843DD1">
        <w:t>0</w:t>
      </w:r>
      <w:r>
        <w:t>.2.1 Участник закупки приводит номер и дату письма о подаче оферты, приложением к которому является данная справка.</w:t>
      </w:r>
    </w:p>
    <w:p w14:paraId="6B661D4B" w14:textId="66D815CA" w:rsidR="00EA091D" w:rsidRDefault="00EA091D" w:rsidP="00EA091D">
      <w:pPr>
        <w:jc w:val="both"/>
      </w:pPr>
      <w:r>
        <w:t>10.1</w:t>
      </w:r>
      <w:r w:rsidR="00843DD1">
        <w:t>0</w:t>
      </w:r>
      <w:r>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7EC2DA" w14:textId="560C93A4" w:rsidR="00EA091D" w:rsidRDefault="00EA091D" w:rsidP="00EA091D">
      <w:pPr>
        <w:spacing w:before="60" w:after="60"/>
        <w:jc w:val="both"/>
      </w:pPr>
      <w:r>
        <w:t>10.1</w:t>
      </w:r>
      <w:r w:rsidR="00843DD1">
        <w:t>0</w:t>
      </w:r>
      <w:r>
        <w:t>.2.3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650601BB" w14:textId="0C273497" w:rsidR="00EA091D" w:rsidRDefault="00EA091D" w:rsidP="00EA091D">
      <w:pPr>
        <w:spacing w:before="60" w:after="60"/>
        <w:jc w:val="both"/>
      </w:pPr>
      <w:r>
        <w:t>10.1</w:t>
      </w:r>
      <w:r w:rsidR="00843DD1">
        <w:t>0</w:t>
      </w:r>
      <w:r>
        <w:t>.2.4 В таблице 2 данной справки указывается, в общем, штатная численность всех специалистов, находящихся в штате участника закупки.</w:t>
      </w:r>
    </w:p>
    <w:p w14:paraId="327D4949" w14:textId="7BF2194D" w:rsidR="00EA091D" w:rsidRDefault="00EA091D" w:rsidP="00EA091D">
      <w:pPr>
        <w:spacing w:before="60" w:after="60"/>
        <w:jc w:val="both"/>
      </w:pPr>
      <w:r>
        <w:t>10.1</w:t>
      </w:r>
      <w:r w:rsidR="00843DD1">
        <w:t>0</w:t>
      </w:r>
      <w:r>
        <w:t>.2.5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B715402" w14:textId="77777777" w:rsidR="00EA091D" w:rsidRDefault="00EA091D" w:rsidP="00EA091D">
      <w:pPr>
        <w:widowControl/>
        <w:autoSpaceDE/>
        <w:autoSpaceDN/>
        <w:adjustRightInd/>
        <w:rPr>
          <w:snapToGrid w:val="0"/>
        </w:rPr>
        <w:sectPr w:rsidR="00EA091D">
          <w:pgSz w:w="11906" w:h="16838"/>
          <w:pgMar w:top="1134" w:right="707" w:bottom="1134" w:left="1701" w:header="708" w:footer="708" w:gutter="0"/>
          <w:cols w:space="720"/>
        </w:sectPr>
      </w:pPr>
    </w:p>
    <w:p w14:paraId="15B08614" w14:textId="21B24EEE" w:rsidR="00EA091D" w:rsidRPr="00843DD1" w:rsidRDefault="00EA091D" w:rsidP="00843DD1">
      <w:pPr>
        <w:pStyle w:val="af8"/>
        <w:numPr>
          <w:ilvl w:val="1"/>
          <w:numId w:val="43"/>
        </w:numPr>
        <w:spacing w:before="120" w:after="60"/>
        <w:jc w:val="both"/>
        <w:outlineLvl w:val="0"/>
        <w:rPr>
          <w:b/>
        </w:rPr>
      </w:pPr>
      <w:bookmarkStart w:id="455" w:name="_Toc73367883"/>
      <w:r w:rsidRPr="00843DD1">
        <w:rPr>
          <w:b/>
        </w:rPr>
        <w:lastRenderedPageBreak/>
        <w:t>Опись документов, содержащихся в заявке на участие в закупке (форма 1</w:t>
      </w:r>
      <w:r w:rsidR="00843DD1" w:rsidRPr="00843DD1">
        <w:rPr>
          <w:b/>
        </w:rPr>
        <w:t>0</w:t>
      </w:r>
      <w:r w:rsidRPr="00843DD1">
        <w:rPr>
          <w:b/>
        </w:rPr>
        <w:t>)</w:t>
      </w:r>
      <w:bookmarkEnd w:id="455"/>
    </w:p>
    <w:p w14:paraId="30146D55" w14:textId="50959988" w:rsidR="00EA091D" w:rsidRDefault="00EA091D" w:rsidP="00EA091D">
      <w:pPr>
        <w:spacing w:before="60" w:after="60"/>
        <w:jc w:val="both"/>
        <w:outlineLvl w:val="1"/>
      </w:pPr>
      <w:bookmarkStart w:id="456" w:name="_Toc73367884"/>
      <w:r>
        <w:t>10.1</w:t>
      </w:r>
      <w:r w:rsidR="00843DD1">
        <w:t>1</w:t>
      </w:r>
      <w:r>
        <w:t>.1 Форма описи документов, содержащихся в заявке на участие в закупке</w:t>
      </w:r>
      <w:bookmarkEnd w:id="456"/>
    </w:p>
    <w:p w14:paraId="1AB314F9" w14:textId="77777777" w:rsidR="00EA091D" w:rsidRDefault="00EA091D" w:rsidP="00EA091D">
      <w:pPr>
        <w:pBdr>
          <w:top w:val="single" w:sz="4" w:space="1" w:color="auto"/>
        </w:pBdr>
        <w:shd w:val="clear" w:color="auto" w:fill="E0E0E0"/>
        <w:ind w:right="21"/>
        <w:jc w:val="center"/>
        <w:rPr>
          <w:b/>
          <w:color w:val="000000"/>
          <w:spacing w:val="36"/>
        </w:rPr>
      </w:pPr>
      <w:r>
        <w:rPr>
          <w:b/>
          <w:color w:val="000000"/>
          <w:spacing w:val="36"/>
        </w:rPr>
        <w:t>начало формы</w:t>
      </w:r>
    </w:p>
    <w:p w14:paraId="633845AF" w14:textId="77777777" w:rsidR="00EA091D" w:rsidRDefault="00EA091D" w:rsidP="00EA091D">
      <w:pPr>
        <w:rPr>
          <w:color w:val="000000"/>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00D63161" w14:textId="77777777" w:rsidR="00EA091D" w:rsidRDefault="00EA091D" w:rsidP="00EA091D">
      <w:pPr>
        <w:spacing w:before="240" w:after="120"/>
        <w:jc w:val="center"/>
        <w:rPr>
          <w:b/>
        </w:rPr>
      </w:pPr>
      <w:r>
        <w:rPr>
          <w:b/>
        </w:rPr>
        <w:t>Опись документов, содержащихся в заявке на участие в закупке</w:t>
      </w:r>
    </w:p>
    <w:p w14:paraId="343111CF" w14:textId="77777777" w:rsidR="00EA091D" w:rsidRDefault="00EA091D" w:rsidP="00EA091D">
      <w:pPr>
        <w:spacing w:after="120"/>
        <w:jc w:val="both"/>
        <w:rPr>
          <w:sz w:val="26"/>
          <w:szCs w:val="26"/>
        </w:rPr>
      </w:pPr>
      <w:r>
        <w:t xml:space="preserve">Участник закупки: __________________ </w:t>
      </w:r>
      <w:r>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EA091D" w14:paraId="1CBAA81B"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84F52F" w14:textId="77777777" w:rsidR="00EA091D" w:rsidRDefault="00EA091D" w:rsidP="000951A6">
            <w:pPr>
              <w:snapToGrid w:val="0"/>
              <w:spacing w:line="276" w:lineRule="auto"/>
              <w:jc w:val="center"/>
              <w:rPr>
                <w:sz w:val="22"/>
                <w:szCs w:val="22"/>
                <w:lang w:eastAsia="en-US"/>
              </w:rPr>
            </w:pPr>
            <w:r>
              <w:rPr>
                <w:sz w:val="22"/>
                <w:szCs w:val="22"/>
                <w:lang w:eastAsia="en-US"/>
              </w:rPr>
              <w:t>№</w:t>
            </w:r>
            <w:r>
              <w:rPr>
                <w:sz w:val="22"/>
                <w:szCs w:val="22"/>
                <w:lang w:val="en-US" w:eastAsia="en-US"/>
              </w:rPr>
              <w:t xml:space="preserve"> </w:t>
            </w:r>
            <w:r>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BF0040" w14:textId="77777777" w:rsidR="00EA091D" w:rsidRDefault="00EA091D" w:rsidP="000951A6">
            <w:pPr>
              <w:snapToGrid w:val="0"/>
              <w:spacing w:line="276" w:lineRule="auto"/>
              <w:jc w:val="center"/>
              <w:rPr>
                <w:sz w:val="22"/>
                <w:szCs w:val="22"/>
                <w:lang w:eastAsia="en-US"/>
              </w:rPr>
            </w:pPr>
            <w:r>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97643" w14:textId="77777777" w:rsidR="00EA091D" w:rsidRDefault="00EA091D" w:rsidP="000951A6">
            <w:pPr>
              <w:snapToGrid w:val="0"/>
              <w:spacing w:line="276" w:lineRule="auto"/>
              <w:jc w:val="center"/>
              <w:rPr>
                <w:sz w:val="22"/>
                <w:szCs w:val="22"/>
                <w:lang w:eastAsia="en-US"/>
              </w:rPr>
            </w:pPr>
            <w:r>
              <w:rPr>
                <w:sz w:val="22"/>
                <w:szCs w:val="22"/>
                <w:lang w:eastAsia="en-US"/>
              </w:rPr>
              <w:t>Информация о представленных документах (да/нет)</w:t>
            </w:r>
          </w:p>
        </w:tc>
      </w:tr>
      <w:tr w:rsidR="00EA091D" w14:paraId="630893D7"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CFDD63" w14:textId="77777777" w:rsidR="00EA091D" w:rsidRDefault="00EA091D" w:rsidP="000951A6">
            <w:pPr>
              <w:snapToGrid w:val="0"/>
              <w:spacing w:line="276" w:lineRule="auto"/>
              <w:jc w:val="center"/>
              <w:rPr>
                <w:i/>
                <w:sz w:val="18"/>
                <w:szCs w:val="18"/>
                <w:lang w:eastAsia="en-US"/>
              </w:rPr>
            </w:pPr>
            <w:r>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6D070B" w14:textId="77777777" w:rsidR="00EA091D" w:rsidRDefault="00EA091D" w:rsidP="000951A6">
            <w:pPr>
              <w:snapToGrid w:val="0"/>
              <w:spacing w:line="276" w:lineRule="auto"/>
              <w:jc w:val="center"/>
              <w:rPr>
                <w:i/>
                <w:sz w:val="18"/>
                <w:szCs w:val="18"/>
                <w:lang w:eastAsia="en-US"/>
              </w:rPr>
            </w:pPr>
            <w:r>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B3EFF1" w14:textId="77777777" w:rsidR="00EA091D" w:rsidRDefault="00EA091D" w:rsidP="000951A6">
            <w:pPr>
              <w:snapToGrid w:val="0"/>
              <w:spacing w:line="276" w:lineRule="auto"/>
              <w:jc w:val="center"/>
              <w:rPr>
                <w:i/>
                <w:sz w:val="18"/>
                <w:szCs w:val="18"/>
                <w:lang w:eastAsia="en-US"/>
              </w:rPr>
            </w:pPr>
            <w:r>
              <w:rPr>
                <w:i/>
                <w:sz w:val="18"/>
                <w:szCs w:val="18"/>
                <w:lang w:eastAsia="en-US"/>
              </w:rPr>
              <w:t>3</w:t>
            </w:r>
          </w:p>
        </w:tc>
      </w:tr>
      <w:tr w:rsidR="00EA091D" w14:paraId="090B51B7" w14:textId="77777777" w:rsidTr="000951A6">
        <w:tc>
          <w:tcPr>
            <w:tcW w:w="675" w:type="dxa"/>
            <w:tcBorders>
              <w:top w:val="single" w:sz="4" w:space="0" w:color="auto"/>
              <w:left w:val="single" w:sz="4" w:space="0" w:color="auto"/>
              <w:bottom w:val="single" w:sz="4" w:space="0" w:color="auto"/>
              <w:right w:val="single" w:sz="4" w:space="0" w:color="auto"/>
            </w:tcBorders>
          </w:tcPr>
          <w:p w14:paraId="5B1C8E26"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718628FC" w14:textId="77777777" w:rsidR="00EA091D"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42DF3BF1" w14:textId="77777777" w:rsidR="00EA091D" w:rsidRDefault="00EA091D" w:rsidP="000951A6">
            <w:pPr>
              <w:widowControl/>
              <w:autoSpaceDE/>
              <w:autoSpaceDN/>
              <w:adjustRightInd/>
              <w:spacing w:line="276" w:lineRule="auto"/>
              <w:rPr>
                <w:rFonts w:asciiTheme="minorHAnsi" w:eastAsiaTheme="minorHAnsi" w:hAnsiTheme="minorHAnsi" w:cstheme="minorBidi"/>
                <w:sz w:val="20"/>
                <w:szCs w:val="20"/>
              </w:rPr>
            </w:pPr>
          </w:p>
        </w:tc>
      </w:tr>
      <w:tr w:rsidR="00EA091D" w14:paraId="51ECF07F" w14:textId="77777777" w:rsidTr="000951A6">
        <w:tc>
          <w:tcPr>
            <w:tcW w:w="675" w:type="dxa"/>
            <w:tcBorders>
              <w:top w:val="single" w:sz="4" w:space="0" w:color="auto"/>
              <w:left w:val="single" w:sz="4" w:space="0" w:color="auto"/>
              <w:bottom w:val="single" w:sz="4" w:space="0" w:color="auto"/>
              <w:right w:val="single" w:sz="4" w:space="0" w:color="auto"/>
            </w:tcBorders>
          </w:tcPr>
          <w:p w14:paraId="124A7FB2"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F119B91" w14:textId="77777777" w:rsidR="00EA091D"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189E396" w14:textId="77777777" w:rsidR="00EA091D" w:rsidRDefault="00EA091D" w:rsidP="000951A6">
            <w:pPr>
              <w:snapToGrid w:val="0"/>
              <w:spacing w:line="276" w:lineRule="auto"/>
              <w:rPr>
                <w:lang w:eastAsia="en-US"/>
              </w:rPr>
            </w:pPr>
          </w:p>
        </w:tc>
      </w:tr>
      <w:tr w:rsidR="00EA091D" w14:paraId="30831952" w14:textId="77777777" w:rsidTr="000951A6">
        <w:tc>
          <w:tcPr>
            <w:tcW w:w="675" w:type="dxa"/>
            <w:tcBorders>
              <w:top w:val="single" w:sz="4" w:space="0" w:color="auto"/>
              <w:left w:val="single" w:sz="4" w:space="0" w:color="auto"/>
              <w:bottom w:val="single" w:sz="4" w:space="0" w:color="auto"/>
              <w:right w:val="single" w:sz="4" w:space="0" w:color="auto"/>
            </w:tcBorders>
          </w:tcPr>
          <w:p w14:paraId="09D30D7C"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0B8FD42" w14:textId="77777777" w:rsidR="00EA091D"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3D86AB9" w14:textId="77777777" w:rsidR="00EA091D" w:rsidRDefault="00EA091D" w:rsidP="000951A6">
            <w:pPr>
              <w:snapToGrid w:val="0"/>
              <w:spacing w:line="276" w:lineRule="auto"/>
              <w:rPr>
                <w:lang w:eastAsia="en-US"/>
              </w:rPr>
            </w:pPr>
          </w:p>
        </w:tc>
      </w:tr>
      <w:tr w:rsidR="00EA091D" w14:paraId="32BC348D" w14:textId="77777777" w:rsidTr="000951A6">
        <w:tc>
          <w:tcPr>
            <w:tcW w:w="675" w:type="dxa"/>
            <w:tcBorders>
              <w:top w:val="single" w:sz="4" w:space="0" w:color="auto"/>
              <w:left w:val="single" w:sz="4" w:space="0" w:color="auto"/>
              <w:bottom w:val="single" w:sz="4" w:space="0" w:color="auto"/>
              <w:right w:val="single" w:sz="4" w:space="0" w:color="auto"/>
            </w:tcBorders>
          </w:tcPr>
          <w:p w14:paraId="306F2320"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2A34F47" w14:textId="77777777" w:rsidR="00EA091D"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E2529AA" w14:textId="77777777" w:rsidR="00EA091D" w:rsidRDefault="00EA091D" w:rsidP="000951A6">
            <w:pPr>
              <w:snapToGrid w:val="0"/>
              <w:spacing w:line="276" w:lineRule="auto"/>
              <w:rPr>
                <w:lang w:eastAsia="en-US"/>
              </w:rPr>
            </w:pPr>
          </w:p>
        </w:tc>
      </w:tr>
      <w:tr w:rsidR="00EA091D" w14:paraId="1879848E" w14:textId="77777777" w:rsidTr="000951A6">
        <w:tc>
          <w:tcPr>
            <w:tcW w:w="675" w:type="dxa"/>
            <w:tcBorders>
              <w:top w:val="single" w:sz="4" w:space="0" w:color="auto"/>
              <w:left w:val="single" w:sz="4" w:space="0" w:color="auto"/>
              <w:bottom w:val="single" w:sz="4" w:space="0" w:color="auto"/>
              <w:right w:val="single" w:sz="4" w:space="0" w:color="auto"/>
            </w:tcBorders>
          </w:tcPr>
          <w:p w14:paraId="7938DE3C"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B29BE9" w14:textId="77777777" w:rsidR="00EA091D"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013F3B8" w14:textId="77777777" w:rsidR="00EA091D" w:rsidRDefault="00EA091D" w:rsidP="000951A6">
            <w:pPr>
              <w:snapToGrid w:val="0"/>
              <w:spacing w:line="276" w:lineRule="auto"/>
              <w:rPr>
                <w:lang w:eastAsia="en-US"/>
              </w:rPr>
            </w:pPr>
          </w:p>
        </w:tc>
      </w:tr>
      <w:tr w:rsidR="00EA091D" w14:paraId="00CB211B" w14:textId="77777777" w:rsidTr="000951A6">
        <w:tc>
          <w:tcPr>
            <w:tcW w:w="675" w:type="dxa"/>
            <w:tcBorders>
              <w:top w:val="single" w:sz="4" w:space="0" w:color="auto"/>
              <w:left w:val="single" w:sz="4" w:space="0" w:color="auto"/>
              <w:bottom w:val="single" w:sz="4" w:space="0" w:color="auto"/>
              <w:right w:val="single" w:sz="4" w:space="0" w:color="auto"/>
            </w:tcBorders>
          </w:tcPr>
          <w:p w14:paraId="08DF0399"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E99B4B4" w14:textId="77777777" w:rsidR="00EA091D"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9B646E9" w14:textId="77777777" w:rsidR="00EA091D" w:rsidRDefault="00EA091D" w:rsidP="000951A6">
            <w:pPr>
              <w:snapToGrid w:val="0"/>
              <w:spacing w:line="276" w:lineRule="auto"/>
              <w:rPr>
                <w:lang w:eastAsia="en-US"/>
              </w:rPr>
            </w:pPr>
          </w:p>
        </w:tc>
      </w:tr>
      <w:tr w:rsidR="00EA091D" w14:paraId="34FE787A" w14:textId="77777777" w:rsidTr="000951A6">
        <w:tc>
          <w:tcPr>
            <w:tcW w:w="675" w:type="dxa"/>
            <w:tcBorders>
              <w:top w:val="single" w:sz="4" w:space="0" w:color="auto"/>
              <w:left w:val="single" w:sz="4" w:space="0" w:color="auto"/>
              <w:bottom w:val="single" w:sz="4" w:space="0" w:color="auto"/>
              <w:right w:val="single" w:sz="4" w:space="0" w:color="auto"/>
            </w:tcBorders>
          </w:tcPr>
          <w:p w14:paraId="0BC1AEBA"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058C59A" w14:textId="77777777" w:rsidR="00EA091D"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8A1747C" w14:textId="77777777" w:rsidR="00EA091D" w:rsidRDefault="00EA091D" w:rsidP="000951A6">
            <w:pPr>
              <w:snapToGrid w:val="0"/>
              <w:spacing w:line="276" w:lineRule="auto"/>
              <w:rPr>
                <w:lang w:eastAsia="en-US"/>
              </w:rPr>
            </w:pPr>
          </w:p>
        </w:tc>
      </w:tr>
      <w:tr w:rsidR="00EA091D" w14:paraId="46AB0173" w14:textId="77777777" w:rsidTr="000951A6">
        <w:tc>
          <w:tcPr>
            <w:tcW w:w="675" w:type="dxa"/>
            <w:tcBorders>
              <w:top w:val="single" w:sz="4" w:space="0" w:color="auto"/>
              <w:left w:val="single" w:sz="4" w:space="0" w:color="auto"/>
              <w:bottom w:val="single" w:sz="4" w:space="0" w:color="auto"/>
              <w:right w:val="single" w:sz="4" w:space="0" w:color="auto"/>
            </w:tcBorders>
          </w:tcPr>
          <w:p w14:paraId="21609DBA"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28FA9A6" w14:textId="77777777" w:rsidR="00EA091D"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C6C028F" w14:textId="77777777" w:rsidR="00EA091D" w:rsidRDefault="00EA091D" w:rsidP="000951A6">
            <w:pPr>
              <w:snapToGrid w:val="0"/>
              <w:spacing w:line="276" w:lineRule="auto"/>
              <w:rPr>
                <w:lang w:eastAsia="en-US"/>
              </w:rPr>
            </w:pPr>
          </w:p>
        </w:tc>
      </w:tr>
      <w:tr w:rsidR="00EA091D" w14:paraId="58F20C81" w14:textId="77777777" w:rsidTr="000951A6">
        <w:tc>
          <w:tcPr>
            <w:tcW w:w="675" w:type="dxa"/>
            <w:tcBorders>
              <w:top w:val="single" w:sz="4" w:space="0" w:color="auto"/>
              <w:left w:val="single" w:sz="4" w:space="0" w:color="auto"/>
              <w:bottom w:val="single" w:sz="4" w:space="0" w:color="auto"/>
              <w:right w:val="single" w:sz="4" w:space="0" w:color="auto"/>
            </w:tcBorders>
          </w:tcPr>
          <w:p w14:paraId="296384A3"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9E439ED" w14:textId="77777777" w:rsidR="00EA091D"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8F3BB2" w14:textId="77777777" w:rsidR="00EA091D" w:rsidRDefault="00EA091D" w:rsidP="000951A6">
            <w:pPr>
              <w:snapToGrid w:val="0"/>
              <w:spacing w:line="276" w:lineRule="auto"/>
              <w:rPr>
                <w:lang w:eastAsia="en-US"/>
              </w:rPr>
            </w:pPr>
          </w:p>
        </w:tc>
      </w:tr>
      <w:tr w:rsidR="00EA091D" w14:paraId="19BF8AB4" w14:textId="77777777" w:rsidTr="000951A6">
        <w:tc>
          <w:tcPr>
            <w:tcW w:w="675" w:type="dxa"/>
            <w:tcBorders>
              <w:top w:val="single" w:sz="4" w:space="0" w:color="auto"/>
              <w:left w:val="single" w:sz="4" w:space="0" w:color="auto"/>
              <w:bottom w:val="single" w:sz="4" w:space="0" w:color="auto"/>
              <w:right w:val="single" w:sz="4" w:space="0" w:color="auto"/>
            </w:tcBorders>
          </w:tcPr>
          <w:p w14:paraId="58D69FFB"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CC44856" w14:textId="77777777" w:rsidR="00EA091D"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17D126" w14:textId="77777777" w:rsidR="00EA091D" w:rsidRDefault="00EA091D" w:rsidP="000951A6">
            <w:pPr>
              <w:snapToGrid w:val="0"/>
              <w:spacing w:line="276" w:lineRule="auto"/>
              <w:rPr>
                <w:lang w:eastAsia="en-US"/>
              </w:rPr>
            </w:pPr>
          </w:p>
        </w:tc>
      </w:tr>
      <w:tr w:rsidR="00EA091D" w14:paraId="4BBAF068" w14:textId="77777777" w:rsidTr="000951A6">
        <w:tc>
          <w:tcPr>
            <w:tcW w:w="675" w:type="dxa"/>
            <w:tcBorders>
              <w:top w:val="single" w:sz="4" w:space="0" w:color="auto"/>
              <w:left w:val="single" w:sz="4" w:space="0" w:color="auto"/>
              <w:bottom w:val="single" w:sz="4" w:space="0" w:color="auto"/>
              <w:right w:val="single" w:sz="4" w:space="0" w:color="auto"/>
            </w:tcBorders>
          </w:tcPr>
          <w:p w14:paraId="6438E472"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5A0C712" w14:textId="77777777" w:rsidR="00EA091D"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401FFB1" w14:textId="77777777" w:rsidR="00EA091D" w:rsidRDefault="00EA091D" w:rsidP="000951A6">
            <w:pPr>
              <w:snapToGrid w:val="0"/>
              <w:spacing w:line="276" w:lineRule="auto"/>
              <w:rPr>
                <w:lang w:eastAsia="en-US"/>
              </w:rPr>
            </w:pPr>
          </w:p>
        </w:tc>
      </w:tr>
      <w:tr w:rsidR="00EA091D" w14:paraId="0FB308D8" w14:textId="77777777" w:rsidTr="000951A6">
        <w:tc>
          <w:tcPr>
            <w:tcW w:w="675" w:type="dxa"/>
            <w:tcBorders>
              <w:top w:val="single" w:sz="4" w:space="0" w:color="auto"/>
              <w:left w:val="single" w:sz="4" w:space="0" w:color="auto"/>
              <w:bottom w:val="single" w:sz="4" w:space="0" w:color="auto"/>
              <w:right w:val="single" w:sz="4" w:space="0" w:color="auto"/>
            </w:tcBorders>
          </w:tcPr>
          <w:p w14:paraId="5DA5AE14"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142F79" w14:textId="77777777" w:rsidR="00EA091D"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96E189C" w14:textId="77777777" w:rsidR="00EA091D" w:rsidRDefault="00EA091D" w:rsidP="000951A6">
            <w:pPr>
              <w:snapToGrid w:val="0"/>
              <w:spacing w:line="276" w:lineRule="auto"/>
              <w:rPr>
                <w:lang w:eastAsia="en-US"/>
              </w:rPr>
            </w:pPr>
          </w:p>
        </w:tc>
      </w:tr>
      <w:tr w:rsidR="00EA091D" w14:paraId="056604D0" w14:textId="77777777" w:rsidTr="000951A6">
        <w:tc>
          <w:tcPr>
            <w:tcW w:w="675" w:type="dxa"/>
            <w:tcBorders>
              <w:top w:val="single" w:sz="4" w:space="0" w:color="auto"/>
              <w:left w:val="single" w:sz="4" w:space="0" w:color="auto"/>
              <w:bottom w:val="single" w:sz="4" w:space="0" w:color="auto"/>
              <w:right w:val="single" w:sz="4" w:space="0" w:color="auto"/>
            </w:tcBorders>
          </w:tcPr>
          <w:p w14:paraId="6266F6CC"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316D005" w14:textId="77777777" w:rsidR="00EA091D"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371679" w14:textId="77777777" w:rsidR="00EA091D" w:rsidRDefault="00EA091D" w:rsidP="000951A6">
            <w:pPr>
              <w:snapToGrid w:val="0"/>
              <w:spacing w:line="276" w:lineRule="auto"/>
              <w:rPr>
                <w:lang w:eastAsia="en-US"/>
              </w:rPr>
            </w:pPr>
          </w:p>
        </w:tc>
      </w:tr>
      <w:tr w:rsidR="00EA091D" w14:paraId="1DF1FD7D" w14:textId="77777777" w:rsidTr="000951A6">
        <w:tc>
          <w:tcPr>
            <w:tcW w:w="675" w:type="dxa"/>
            <w:tcBorders>
              <w:top w:val="single" w:sz="4" w:space="0" w:color="auto"/>
              <w:left w:val="single" w:sz="4" w:space="0" w:color="auto"/>
              <w:bottom w:val="single" w:sz="4" w:space="0" w:color="auto"/>
              <w:right w:val="single" w:sz="4" w:space="0" w:color="auto"/>
            </w:tcBorders>
          </w:tcPr>
          <w:p w14:paraId="35D365C5"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9F417FA" w14:textId="77777777" w:rsidR="00EA091D"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488A63" w14:textId="77777777" w:rsidR="00EA091D" w:rsidRDefault="00EA091D" w:rsidP="000951A6">
            <w:pPr>
              <w:snapToGrid w:val="0"/>
              <w:spacing w:line="276" w:lineRule="auto"/>
              <w:rPr>
                <w:lang w:eastAsia="en-US"/>
              </w:rPr>
            </w:pPr>
          </w:p>
        </w:tc>
      </w:tr>
      <w:tr w:rsidR="00EA091D" w14:paraId="6DCD9268" w14:textId="77777777" w:rsidTr="000951A6">
        <w:tc>
          <w:tcPr>
            <w:tcW w:w="675" w:type="dxa"/>
            <w:tcBorders>
              <w:top w:val="single" w:sz="4" w:space="0" w:color="auto"/>
              <w:left w:val="single" w:sz="4" w:space="0" w:color="auto"/>
              <w:bottom w:val="single" w:sz="4" w:space="0" w:color="auto"/>
              <w:right w:val="single" w:sz="4" w:space="0" w:color="auto"/>
            </w:tcBorders>
          </w:tcPr>
          <w:p w14:paraId="67967242"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1AA439E" w14:textId="77777777" w:rsidR="00EA091D"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BF0BE9E" w14:textId="77777777" w:rsidR="00EA091D" w:rsidRDefault="00EA091D" w:rsidP="000951A6">
            <w:pPr>
              <w:snapToGrid w:val="0"/>
              <w:spacing w:line="276" w:lineRule="auto"/>
              <w:rPr>
                <w:lang w:eastAsia="en-US"/>
              </w:rPr>
            </w:pPr>
          </w:p>
        </w:tc>
      </w:tr>
      <w:tr w:rsidR="00EA091D" w14:paraId="2EB8B5DB" w14:textId="77777777" w:rsidTr="000951A6">
        <w:tc>
          <w:tcPr>
            <w:tcW w:w="675" w:type="dxa"/>
            <w:tcBorders>
              <w:top w:val="single" w:sz="4" w:space="0" w:color="auto"/>
              <w:left w:val="single" w:sz="4" w:space="0" w:color="auto"/>
              <w:bottom w:val="single" w:sz="4" w:space="0" w:color="auto"/>
              <w:right w:val="single" w:sz="4" w:space="0" w:color="auto"/>
            </w:tcBorders>
          </w:tcPr>
          <w:p w14:paraId="027685EA"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7FC054D" w14:textId="77777777" w:rsidR="00EA091D"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6423A8" w14:textId="77777777" w:rsidR="00EA091D" w:rsidRDefault="00EA091D" w:rsidP="000951A6">
            <w:pPr>
              <w:snapToGrid w:val="0"/>
              <w:spacing w:line="276" w:lineRule="auto"/>
              <w:rPr>
                <w:lang w:eastAsia="en-US"/>
              </w:rPr>
            </w:pPr>
          </w:p>
        </w:tc>
      </w:tr>
      <w:tr w:rsidR="00EA091D" w14:paraId="67B7C603" w14:textId="77777777" w:rsidTr="000951A6">
        <w:tc>
          <w:tcPr>
            <w:tcW w:w="675" w:type="dxa"/>
            <w:tcBorders>
              <w:top w:val="single" w:sz="4" w:space="0" w:color="auto"/>
              <w:left w:val="single" w:sz="4" w:space="0" w:color="auto"/>
              <w:bottom w:val="single" w:sz="4" w:space="0" w:color="auto"/>
              <w:right w:val="single" w:sz="4" w:space="0" w:color="auto"/>
            </w:tcBorders>
          </w:tcPr>
          <w:p w14:paraId="7F255385"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60201A9" w14:textId="77777777" w:rsidR="00EA091D"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606A369" w14:textId="77777777" w:rsidR="00EA091D" w:rsidRDefault="00EA091D" w:rsidP="000951A6">
            <w:pPr>
              <w:snapToGrid w:val="0"/>
              <w:spacing w:line="276" w:lineRule="auto"/>
              <w:rPr>
                <w:lang w:eastAsia="en-US"/>
              </w:rPr>
            </w:pPr>
          </w:p>
        </w:tc>
      </w:tr>
      <w:tr w:rsidR="00EA091D" w14:paraId="15EDCF1E" w14:textId="77777777" w:rsidTr="000951A6">
        <w:tc>
          <w:tcPr>
            <w:tcW w:w="675" w:type="dxa"/>
            <w:tcBorders>
              <w:top w:val="single" w:sz="4" w:space="0" w:color="auto"/>
              <w:left w:val="single" w:sz="4" w:space="0" w:color="auto"/>
              <w:bottom w:val="single" w:sz="4" w:space="0" w:color="auto"/>
              <w:right w:val="single" w:sz="4" w:space="0" w:color="auto"/>
            </w:tcBorders>
          </w:tcPr>
          <w:p w14:paraId="10345D40"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3EA12E7" w14:textId="77777777" w:rsidR="00EA091D"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5E3F9AB" w14:textId="77777777" w:rsidR="00EA091D" w:rsidRDefault="00EA091D" w:rsidP="000951A6">
            <w:pPr>
              <w:snapToGrid w:val="0"/>
              <w:spacing w:line="276" w:lineRule="auto"/>
              <w:rPr>
                <w:lang w:eastAsia="en-US"/>
              </w:rPr>
            </w:pPr>
          </w:p>
        </w:tc>
      </w:tr>
      <w:tr w:rsidR="00EA091D" w14:paraId="2B73D3B6" w14:textId="77777777" w:rsidTr="000951A6">
        <w:tc>
          <w:tcPr>
            <w:tcW w:w="675" w:type="dxa"/>
            <w:tcBorders>
              <w:top w:val="single" w:sz="4" w:space="0" w:color="auto"/>
              <w:left w:val="single" w:sz="4" w:space="0" w:color="auto"/>
              <w:bottom w:val="single" w:sz="4" w:space="0" w:color="auto"/>
              <w:right w:val="single" w:sz="4" w:space="0" w:color="auto"/>
            </w:tcBorders>
          </w:tcPr>
          <w:p w14:paraId="5F2F7C00"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B4FE7E" w14:textId="77777777" w:rsidR="00EA091D"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993F03B" w14:textId="77777777" w:rsidR="00EA091D" w:rsidRDefault="00EA091D" w:rsidP="000951A6">
            <w:pPr>
              <w:snapToGrid w:val="0"/>
              <w:spacing w:line="276" w:lineRule="auto"/>
              <w:rPr>
                <w:lang w:eastAsia="en-US"/>
              </w:rPr>
            </w:pPr>
          </w:p>
        </w:tc>
      </w:tr>
      <w:tr w:rsidR="00EA091D" w14:paraId="659A1D22" w14:textId="77777777" w:rsidTr="000951A6">
        <w:tc>
          <w:tcPr>
            <w:tcW w:w="675" w:type="dxa"/>
            <w:tcBorders>
              <w:top w:val="single" w:sz="4" w:space="0" w:color="auto"/>
              <w:left w:val="single" w:sz="4" w:space="0" w:color="auto"/>
              <w:bottom w:val="single" w:sz="4" w:space="0" w:color="auto"/>
              <w:right w:val="single" w:sz="4" w:space="0" w:color="auto"/>
            </w:tcBorders>
          </w:tcPr>
          <w:p w14:paraId="158DC383"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A923C9F" w14:textId="77777777" w:rsidR="00EA091D"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72C9D44" w14:textId="77777777" w:rsidR="00EA091D" w:rsidRDefault="00EA091D" w:rsidP="000951A6">
            <w:pPr>
              <w:snapToGrid w:val="0"/>
              <w:spacing w:line="276" w:lineRule="auto"/>
              <w:rPr>
                <w:lang w:eastAsia="en-US"/>
              </w:rPr>
            </w:pPr>
          </w:p>
        </w:tc>
      </w:tr>
      <w:tr w:rsidR="00EA091D" w14:paraId="2046DF69" w14:textId="77777777" w:rsidTr="000951A6">
        <w:tc>
          <w:tcPr>
            <w:tcW w:w="675" w:type="dxa"/>
            <w:tcBorders>
              <w:top w:val="single" w:sz="4" w:space="0" w:color="auto"/>
              <w:left w:val="single" w:sz="4" w:space="0" w:color="auto"/>
              <w:bottom w:val="single" w:sz="4" w:space="0" w:color="auto"/>
              <w:right w:val="single" w:sz="4" w:space="0" w:color="auto"/>
            </w:tcBorders>
          </w:tcPr>
          <w:p w14:paraId="645C7C9D"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B257604" w14:textId="77777777" w:rsidR="00EA091D"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72D4F44" w14:textId="77777777" w:rsidR="00EA091D" w:rsidRDefault="00EA091D" w:rsidP="000951A6">
            <w:pPr>
              <w:snapToGrid w:val="0"/>
              <w:spacing w:line="276" w:lineRule="auto"/>
              <w:rPr>
                <w:lang w:eastAsia="en-US"/>
              </w:rPr>
            </w:pPr>
          </w:p>
        </w:tc>
      </w:tr>
      <w:tr w:rsidR="00EA091D" w14:paraId="26808D2B" w14:textId="77777777" w:rsidTr="000951A6">
        <w:tc>
          <w:tcPr>
            <w:tcW w:w="675" w:type="dxa"/>
            <w:tcBorders>
              <w:top w:val="single" w:sz="4" w:space="0" w:color="auto"/>
              <w:left w:val="single" w:sz="4" w:space="0" w:color="auto"/>
              <w:bottom w:val="single" w:sz="4" w:space="0" w:color="auto"/>
              <w:right w:val="single" w:sz="4" w:space="0" w:color="auto"/>
            </w:tcBorders>
          </w:tcPr>
          <w:p w14:paraId="59F594C9"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D59D476" w14:textId="77777777" w:rsidR="00EA091D"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388CDB" w14:textId="77777777" w:rsidR="00EA091D" w:rsidRDefault="00EA091D" w:rsidP="000951A6">
            <w:pPr>
              <w:snapToGrid w:val="0"/>
              <w:spacing w:line="276" w:lineRule="auto"/>
              <w:rPr>
                <w:lang w:eastAsia="en-US"/>
              </w:rPr>
            </w:pPr>
          </w:p>
        </w:tc>
      </w:tr>
      <w:tr w:rsidR="00EA091D" w14:paraId="73DDAA62" w14:textId="77777777" w:rsidTr="000951A6">
        <w:tc>
          <w:tcPr>
            <w:tcW w:w="675" w:type="dxa"/>
            <w:tcBorders>
              <w:top w:val="single" w:sz="4" w:space="0" w:color="auto"/>
              <w:left w:val="single" w:sz="4" w:space="0" w:color="auto"/>
              <w:bottom w:val="single" w:sz="4" w:space="0" w:color="auto"/>
              <w:right w:val="single" w:sz="4" w:space="0" w:color="auto"/>
            </w:tcBorders>
          </w:tcPr>
          <w:p w14:paraId="2CB47BC5"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2FD038B" w14:textId="77777777" w:rsidR="00EA091D"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7DB034" w14:textId="77777777" w:rsidR="00EA091D" w:rsidRDefault="00EA091D" w:rsidP="000951A6">
            <w:pPr>
              <w:snapToGrid w:val="0"/>
              <w:spacing w:line="276" w:lineRule="auto"/>
              <w:rPr>
                <w:lang w:eastAsia="en-US"/>
              </w:rPr>
            </w:pPr>
          </w:p>
        </w:tc>
      </w:tr>
      <w:tr w:rsidR="00EA091D" w14:paraId="45CB83E6" w14:textId="77777777" w:rsidTr="000951A6">
        <w:tc>
          <w:tcPr>
            <w:tcW w:w="675" w:type="dxa"/>
            <w:tcBorders>
              <w:top w:val="single" w:sz="4" w:space="0" w:color="auto"/>
              <w:left w:val="single" w:sz="4" w:space="0" w:color="auto"/>
              <w:bottom w:val="single" w:sz="4" w:space="0" w:color="auto"/>
              <w:right w:val="single" w:sz="4" w:space="0" w:color="auto"/>
            </w:tcBorders>
          </w:tcPr>
          <w:p w14:paraId="19DE563C"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9EED2E" w14:textId="77777777" w:rsidR="00EA091D"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8FDA5B9" w14:textId="77777777" w:rsidR="00EA091D" w:rsidRDefault="00EA091D" w:rsidP="000951A6">
            <w:pPr>
              <w:snapToGrid w:val="0"/>
              <w:spacing w:line="276" w:lineRule="auto"/>
              <w:rPr>
                <w:lang w:eastAsia="en-US"/>
              </w:rPr>
            </w:pPr>
          </w:p>
        </w:tc>
      </w:tr>
      <w:tr w:rsidR="00EA091D" w14:paraId="107630C9" w14:textId="77777777" w:rsidTr="000951A6">
        <w:tc>
          <w:tcPr>
            <w:tcW w:w="675" w:type="dxa"/>
            <w:tcBorders>
              <w:top w:val="single" w:sz="4" w:space="0" w:color="auto"/>
              <w:left w:val="single" w:sz="4" w:space="0" w:color="auto"/>
              <w:bottom w:val="single" w:sz="4" w:space="0" w:color="auto"/>
              <w:right w:val="single" w:sz="4" w:space="0" w:color="auto"/>
            </w:tcBorders>
          </w:tcPr>
          <w:p w14:paraId="2B8FDDC1" w14:textId="77777777" w:rsidR="00EA091D"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93B0EBA" w14:textId="77777777" w:rsidR="00EA091D"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9B0D8B2" w14:textId="77777777" w:rsidR="00EA091D" w:rsidRDefault="00EA091D" w:rsidP="000951A6">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14:paraId="18DC1E05" w14:textId="77777777" w:rsidTr="000951A6">
        <w:tc>
          <w:tcPr>
            <w:tcW w:w="4644" w:type="dxa"/>
          </w:tcPr>
          <w:p w14:paraId="213A35E9" w14:textId="77777777" w:rsidR="00EA091D" w:rsidRDefault="00EA091D" w:rsidP="000951A6">
            <w:pPr>
              <w:jc w:val="right"/>
              <w:rPr>
                <w:sz w:val="26"/>
                <w:szCs w:val="26"/>
                <w:lang w:eastAsia="en-US"/>
              </w:rPr>
            </w:pPr>
          </w:p>
          <w:p w14:paraId="5132E989" w14:textId="77777777" w:rsidR="00EA091D" w:rsidRDefault="00EA091D" w:rsidP="000951A6">
            <w:pPr>
              <w:jc w:val="right"/>
              <w:rPr>
                <w:sz w:val="26"/>
                <w:szCs w:val="26"/>
                <w:lang w:eastAsia="en-US"/>
              </w:rPr>
            </w:pPr>
            <w:r>
              <w:rPr>
                <w:sz w:val="26"/>
                <w:szCs w:val="26"/>
                <w:lang w:eastAsia="en-US"/>
              </w:rPr>
              <w:t>__________________________________</w:t>
            </w:r>
          </w:p>
          <w:p w14:paraId="293607F5" w14:textId="77777777" w:rsidR="00EA091D" w:rsidRDefault="00EA091D" w:rsidP="000951A6">
            <w:pPr>
              <w:tabs>
                <w:tab w:val="left" w:pos="34"/>
              </w:tabs>
              <w:jc w:val="center"/>
              <w:rPr>
                <w:sz w:val="26"/>
                <w:szCs w:val="26"/>
                <w:vertAlign w:val="superscript"/>
                <w:lang w:eastAsia="en-US"/>
              </w:rPr>
            </w:pPr>
            <w:r>
              <w:rPr>
                <w:sz w:val="26"/>
                <w:szCs w:val="26"/>
                <w:vertAlign w:val="superscript"/>
                <w:lang w:eastAsia="en-US"/>
              </w:rPr>
              <w:t>(подпись, М.П.)</w:t>
            </w:r>
          </w:p>
        </w:tc>
      </w:tr>
      <w:tr w:rsidR="00EA091D" w14:paraId="3AE79CB3" w14:textId="77777777" w:rsidTr="000951A6">
        <w:tc>
          <w:tcPr>
            <w:tcW w:w="4644" w:type="dxa"/>
            <w:hideMark/>
          </w:tcPr>
          <w:p w14:paraId="4F785B64" w14:textId="77777777" w:rsidR="00EA091D" w:rsidRDefault="00EA091D" w:rsidP="000951A6">
            <w:pPr>
              <w:jc w:val="right"/>
              <w:rPr>
                <w:sz w:val="26"/>
                <w:szCs w:val="26"/>
                <w:lang w:eastAsia="en-US"/>
              </w:rPr>
            </w:pPr>
            <w:r>
              <w:rPr>
                <w:sz w:val="26"/>
                <w:szCs w:val="26"/>
                <w:lang w:eastAsia="en-US"/>
              </w:rPr>
              <w:t>__________________________________</w:t>
            </w:r>
          </w:p>
          <w:p w14:paraId="5756E04C" w14:textId="77777777" w:rsidR="00EA091D" w:rsidRDefault="00EA091D" w:rsidP="000951A6">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627357BE" w14:textId="77777777" w:rsidR="00EA091D" w:rsidRDefault="00EA091D" w:rsidP="00EA091D">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7DF9F042" w14:textId="77777777" w:rsidR="00EA091D" w:rsidRDefault="00EA091D" w:rsidP="00EA091D">
      <w:pPr>
        <w:widowControl/>
        <w:autoSpaceDE/>
        <w:autoSpaceDN/>
        <w:adjustRightInd/>
        <w:rPr>
          <w:b/>
          <w:color w:val="000000"/>
          <w:spacing w:val="36"/>
        </w:rPr>
        <w:sectPr w:rsidR="00EA091D">
          <w:pgSz w:w="11906" w:h="16838"/>
          <w:pgMar w:top="1134" w:right="707" w:bottom="1134" w:left="1701" w:header="708" w:footer="708" w:gutter="0"/>
          <w:cols w:space="720"/>
        </w:sectPr>
      </w:pPr>
    </w:p>
    <w:p w14:paraId="788304D1" w14:textId="41FEC1F3" w:rsidR="00EA091D" w:rsidRDefault="00EA091D" w:rsidP="00EA091D">
      <w:pPr>
        <w:spacing w:before="60" w:after="60"/>
        <w:jc w:val="both"/>
        <w:outlineLvl w:val="1"/>
        <w:rPr>
          <w:b/>
        </w:rPr>
      </w:pPr>
      <w:bookmarkStart w:id="457" w:name="_Toc73367885"/>
      <w:r>
        <w:rPr>
          <w:b/>
        </w:rPr>
        <w:lastRenderedPageBreak/>
        <w:t>10.1</w:t>
      </w:r>
      <w:r w:rsidR="00843DD1">
        <w:rPr>
          <w:b/>
        </w:rPr>
        <w:t>1</w:t>
      </w:r>
      <w:r>
        <w:rPr>
          <w:b/>
        </w:rPr>
        <w:t>.2 Инструкции по заполнению</w:t>
      </w:r>
      <w:bookmarkEnd w:id="457"/>
    </w:p>
    <w:p w14:paraId="555CB50B" w14:textId="2F413CB4" w:rsidR="00EA091D" w:rsidRDefault="00EA091D" w:rsidP="00EA091D">
      <w:pPr>
        <w:spacing w:before="60" w:after="60"/>
        <w:jc w:val="both"/>
      </w:pPr>
      <w:r>
        <w:t>10.1</w:t>
      </w:r>
      <w:r w:rsidR="00843DD1">
        <w:t>1</w:t>
      </w:r>
      <w:r>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09A4F38" w14:textId="66D6E976" w:rsidR="00EA091D" w:rsidRDefault="00EA091D" w:rsidP="00EA091D">
      <w:pPr>
        <w:jc w:val="both"/>
      </w:pPr>
      <w:r>
        <w:t>10.1</w:t>
      </w:r>
      <w:r w:rsidR="00843DD1">
        <w:t>1</w:t>
      </w:r>
      <w:r>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ADE0A96" w14:textId="3F593198" w:rsidR="00EA091D" w:rsidRDefault="00EA091D" w:rsidP="00EA091D">
      <w:pPr>
        <w:spacing w:before="60" w:after="60"/>
        <w:jc w:val="both"/>
      </w:pPr>
      <w:r>
        <w:t>10.1</w:t>
      </w:r>
      <w:r w:rsidR="00843DD1">
        <w:t>1</w:t>
      </w:r>
      <w:r>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5348DDE7" w14:textId="6831AF10" w:rsidR="00EA091D" w:rsidRDefault="00EA091D" w:rsidP="00EA091D">
      <w:pPr>
        <w:spacing w:before="60" w:after="60"/>
        <w:jc w:val="both"/>
      </w:pPr>
      <w:r>
        <w:t>10.1</w:t>
      </w:r>
      <w:r w:rsidR="00843DD1">
        <w:t>1</w:t>
      </w:r>
      <w:r>
        <w:t>.2.4 Если какой-либо из документов отсутствует – должно быть приложено письменное обоснование отсутствия справки или документа.</w:t>
      </w:r>
    </w:p>
    <w:p w14:paraId="2D75D6B6" w14:textId="77777777" w:rsidR="00EA091D" w:rsidRDefault="00EA091D" w:rsidP="00EA091D">
      <w:pPr>
        <w:widowControl/>
        <w:autoSpaceDE/>
        <w:autoSpaceDN/>
        <w:adjustRightInd/>
        <w:rPr>
          <w:snapToGrid w:val="0"/>
          <w:sz w:val="26"/>
          <w:szCs w:val="26"/>
        </w:rPr>
        <w:sectPr w:rsidR="00EA091D">
          <w:pgSz w:w="11906" w:h="16838"/>
          <w:pgMar w:top="1134" w:right="707" w:bottom="1134" w:left="1701" w:header="708" w:footer="708" w:gutter="0"/>
          <w:cols w:space="720"/>
        </w:sectPr>
      </w:pPr>
    </w:p>
    <w:p w14:paraId="1CBADE42" w14:textId="66DFDA77" w:rsidR="00EA091D" w:rsidRPr="00843DD1" w:rsidRDefault="00EA091D" w:rsidP="00843DD1">
      <w:pPr>
        <w:pStyle w:val="af8"/>
        <w:numPr>
          <w:ilvl w:val="1"/>
          <w:numId w:val="43"/>
        </w:numPr>
        <w:spacing w:before="120" w:after="60"/>
        <w:jc w:val="both"/>
        <w:outlineLvl w:val="0"/>
        <w:rPr>
          <w:b/>
        </w:rPr>
      </w:pPr>
      <w:bookmarkStart w:id="458" w:name="_Toc73367886"/>
      <w:r w:rsidRPr="00843DD1">
        <w:rPr>
          <w:b/>
          <w:lang w:eastAsia="en-US"/>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843DD1">
        <w:rPr>
          <w:b/>
        </w:rPr>
        <w:t>(форма 1</w:t>
      </w:r>
      <w:r w:rsidR="00843DD1" w:rsidRPr="00843DD1">
        <w:rPr>
          <w:b/>
        </w:rPr>
        <w:t>1</w:t>
      </w:r>
      <w:r w:rsidRPr="00843DD1">
        <w:rPr>
          <w:b/>
        </w:rPr>
        <w:t>)</w:t>
      </w:r>
      <w:bookmarkEnd w:id="458"/>
    </w:p>
    <w:p w14:paraId="47ED5129" w14:textId="37F686C2" w:rsidR="00EA091D" w:rsidRDefault="00EA091D" w:rsidP="00EA091D">
      <w:pPr>
        <w:spacing w:before="60" w:after="60"/>
        <w:jc w:val="both"/>
        <w:outlineLvl w:val="1"/>
      </w:pPr>
      <w:bookmarkStart w:id="459" w:name="_Toc73367887"/>
      <w:r>
        <w:t>10.1</w:t>
      </w:r>
      <w:r w:rsidR="00843DD1">
        <w:t>2</w:t>
      </w:r>
      <w:r>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59"/>
    </w:p>
    <w:p w14:paraId="764F5ACC" w14:textId="77777777" w:rsidR="00EA091D" w:rsidRDefault="00EA091D" w:rsidP="00EA091D">
      <w:pPr>
        <w:pBdr>
          <w:top w:val="single" w:sz="4" w:space="1" w:color="auto"/>
        </w:pBdr>
        <w:shd w:val="clear" w:color="auto" w:fill="E0E0E0"/>
        <w:ind w:right="21"/>
        <w:jc w:val="center"/>
        <w:rPr>
          <w:b/>
          <w:color w:val="000000"/>
          <w:spacing w:val="36"/>
        </w:rPr>
      </w:pPr>
      <w:r>
        <w:rPr>
          <w:b/>
          <w:color w:val="000000"/>
          <w:spacing w:val="36"/>
        </w:rPr>
        <w:t>начало формы</w:t>
      </w:r>
    </w:p>
    <w:p w14:paraId="5D5B3A32" w14:textId="77777777" w:rsidR="00EA091D" w:rsidRDefault="00EA091D" w:rsidP="00EA091D">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14:paraId="647A6872"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FD47432" w14:textId="77777777" w:rsidR="00EA091D" w:rsidRDefault="00EA091D" w:rsidP="000951A6">
            <w:pPr>
              <w:spacing w:before="60" w:after="60" w:line="276" w:lineRule="auto"/>
              <w:jc w:val="center"/>
              <w:outlineLvl w:val="0"/>
              <w:rPr>
                <w:b/>
                <w:iCs/>
                <w:snapToGrid w:val="0"/>
                <w:color w:val="943634"/>
                <w:lang w:eastAsia="en-US"/>
              </w:rPr>
            </w:pPr>
            <w:r>
              <w:rPr>
                <w:sz w:val="26"/>
                <w:szCs w:val="26"/>
              </w:rPr>
              <w:br w:type="page"/>
            </w:r>
            <w:bookmarkStart w:id="460" w:name="_Toc73367888"/>
            <w:r>
              <w:rPr>
                <w:b/>
                <w:iCs/>
                <w:snapToGrid w:val="0"/>
                <w:color w:val="943634"/>
                <w:lang w:eastAsia="en-US"/>
              </w:rPr>
              <w:t>БЛАНК УЧАСТНИКА ЗАКУПКИ</w:t>
            </w:r>
            <w:bookmarkEnd w:id="460"/>
          </w:p>
        </w:tc>
      </w:tr>
    </w:tbl>
    <w:p w14:paraId="4705C5CA" w14:textId="77777777" w:rsidR="00EA091D" w:rsidRDefault="00EA091D" w:rsidP="00EA091D">
      <w:pPr>
        <w:spacing w:before="240" w:after="120"/>
        <w:jc w:val="center"/>
        <w:rPr>
          <w:bCs/>
          <w:sz w:val="28"/>
          <w:szCs w:val="28"/>
        </w:rPr>
      </w:pPr>
      <w:r>
        <w:rPr>
          <w:bCs/>
          <w:sz w:val="28"/>
          <w:szCs w:val="28"/>
        </w:rPr>
        <w:t>ГАРАНТИЙНОЕ ПИСЬМО</w:t>
      </w:r>
    </w:p>
    <w:p w14:paraId="4381B132" w14:textId="77777777" w:rsidR="00EA091D" w:rsidRDefault="00EA091D" w:rsidP="00EA091D">
      <w:pPr>
        <w:spacing w:after="120"/>
        <w:jc w:val="center"/>
        <w:rPr>
          <w:b/>
          <w:sz w:val="20"/>
        </w:rPr>
      </w:pPr>
      <w:r>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EA091D" w14:paraId="3CE70C08" w14:textId="77777777" w:rsidTr="000951A6">
        <w:tc>
          <w:tcPr>
            <w:tcW w:w="3437" w:type="dxa"/>
            <w:vAlign w:val="center"/>
            <w:hideMark/>
          </w:tcPr>
          <w:p w14:paraId="6177AAB2" w14:textId="77777777" w:rsidR="00EA091D" w:rsidRDefault="00EA091D" w:rsidP="000951A6">
            <w:pPr>
              <w:spacing w:before="240" w:after="120" w:line="276" w:lineRule="auto"/>
              <w:rPr>
                <w:sz w:val="26"/>
                <w:szCs w:val="26"/>
                <w:lang w:eastAsia="en-US"/>
              </w:rPr>
            </w:pPr>
            <w:r>
              <w:rPr>
                <w:sz w:val="26"/>
                <w:szCs w:val="26"/>
                <w:lang w:eastAsia="en-US"/>
              </w:rPr>
              <w:t>№_________</w:t>
            </w:r>
          </w:p>
        </w:tc>
        <w:tc>
          <w:tcPr>
            <w:tcW w:w="2767" w:type="dxa"/>
            <w:vAlign w:val="center"/>
          </w:tcPr>
          <w:p w14:paraId="46DC5F35" w14:textId="77777777" w:rsidR="00EA091D" w:rsidRDefault="00EA091D" w:rsidP="000951A6">
            <w:pPr>
              <w:spacing w:line="276" w:lineRule="auto"/>
              <w:jc w:val="center"/>
              <w:rPr>
                <w:sz w:val="26"/>
                <w:szCs w:val="26"/>
                <w:lang w:val="en-US" w:eastAsia="en-US"/>
              </w:rPr>
            </w:pPr>
          </w:p>
        </w:tc>
        <w:tc>
          <w:tcPr>
            <w:tcW w:w="3969" w:type="dxa"/>
            <w:vAlign w:val="center"/>
            <w:hideMark/>
          </w:tcPr>
          <w:p w14:paraId="0F3D475A" w14:textId="77777777" w:rsidR="00EA091D" w:rsidRDefault="00EA091D" w:rsidP="000951A6">
            <w:pPr>
              <w:spacing w:line="276" w:lineRule="auto"/>
              <w:jc w:val="right"/>
              <w:rPr>
                <w:sz w:val="26"/>
                <w:szCs w:val="26"/>
                <w:lang w:eastAsia="en-US"/>
              </w:rPr>
            </w:pPr>
            <w:r>
              <w:rPr>
                <w:sz w:val="26"/>
                <w:szCs w:val="26"/>
                <w:lang w:eastAsia="en-US"/>
              </w:rPr>
              <w:t>«__» __________ 202_ г.</w:t>
            </w:r>
          </w:p>
        </w:tc>
      </w:tr>
    </w:tbl>
    <w:p w14:paraId="06C55B90" w14:textId="77777777" w:rsidR="00EA091D" w:rsidRDefault="00EA091D" w:rsidP="00EA091D">
      <w:pPr>
        <w:ind w:firstLine="708"/>
        <w:jc w:val="both"/>
      </w:pPr>
    </w:p>
    <w:p w14:paraId="5C564FD2" w14:textId="77777777" w:rsidR="00EA091D" w:rsidRDefault="00EA091D" w:rsidP="00EA091D">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Pr>
          <w:color w:val="548DD4" w:themeColor="text2" w:themeTint="99"/>
        </w:rPr>
        <w:t>_____</w:t>
      </w:r>
      <w: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6410114" w14:textId="77777777" w:rsidR="00EA091D" w:rsidRDefault="00EA091D" w:rsidP="00EA091D">
      <w:pPr>
        <w:ind w:firstLine="708"/>
        <w:jc w:val="both"/>
      </w:pPr>
      <w:r>
        <w:t xml:space="preserve">Документы и сведения, предоставленные </w:t>
      </w:r>
      <w:r>
        <w:rPr>
          <w:color w:val="4F81BD" w:themeColor="accent1"/>
        </w:rPr>
        <w:t xml:space="preserve">______________ </w:t>
      </w:r>
      <w:r>
        <w:rPr>
          <w:i/>
          <w:color w:val="4F81BD" w:themeColor="accent1"/>
        </w:rPr>
        <w:t>(указывается наименование участника закупки)</w:t>
      </w:r>
      <w: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36D35BA5" w14:textId="77777777" w:rsidR="00EA091D" w:rsidRDefault="00EA091D" w:rsidP="00EA091D">
      <w:pPr>
        <w:ind w:firstLine="708"/>
        <w:jc w:val="both"/>
      </w:pPr>
    </w:p>
    <w:p w14:paraId="656F9AB0" w14:textId="77777777" w:rsidR="00EA091D" w:rsidRDefault="00EA091D" w:rsidP="00EA091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EA091D" w14:paraId="2F2DD39C" w14:textId="77777777" w:rsidTr="000951A6">
        <w:tc>
          <w:tcPr>
            <w:tcW w:w="4644" w:type="dxa"/>
            <w:hideMark/>
          </w:tcPr>
          <w:p w14:paraId="058E324D" w14:textId="77777777" w:rsidR="00EA091D" w:rsidRDefault="00EA091D" w:rsidP="000951A6">
            <w:pPr>
              <w:jc w:val="right"/>
              <w:rPr>
                <w:sz w:val="26"/>
                <w:szCs w:val="26"/>
                <w:lang w:eastAsia="en-US"/>
              </w:rPr>
            </w:pPr>
            <w:r>
              <w:rPr>
                <w:sz w:val="26"/>
                <w:szCs w:val="26"/>
                <w:lang w:eastAsia="en-US"/>
              </w:rPr>
              <w:t>__________________________________</w:t>
            </w:r>
          </w:p>
          <w:p w14:paraId="3B2C57B7" w14:textId="77777777" w:rsidR="00EA091D" w:rsidRDefault="00EA091D" w:rsidP="000951A6">
            <w:pPr>
              <w:tabs>
                <w:tab w:val="left" w:pos="34"/>
              </w:tabs>
              <w:jc w:val="center"/>
              <w:rPr>
                <w:sz w:val="26"/>
                <w:szCs w:val="26"/>
                <w:vertAlign w:val="superscript"/>
                <w:lang w:eastAsia="en-US"/>
              </w:rPr>
            </w:pPr>
            <w:r>
              <w:rPr>
                <w:sz w:val="26"/>
                <w:szCs w:val="26"/>
                <w:vertAlign w:val="superscript"/>
                <w:lang w:eastAsia="en-US"/>
              </w:rPr>
              <w:t>(подпись, М.П.)</w:t>
            </w:r>
          </w:p>
        </w:tc>
      </w:tr>
      <w:tr w:rsidR="00EA091D" w14:paraId="4D235D18" w14:textId="77777777" w:rsidTr="000951A6">
        <w:tc>
          <w:tcPr>
            <w:tcW w:w="4644" w:type="dxa"/>
            <w:hideMark/>
          </w:tcPr>
          <w:p w14:paraId="0C1BD022" w14:textId="77777777" w:rsidR="00EA091D" w:rsidRDefault="00EA091D" w:rsidP="000951A6">
            <w:pPr>
              <w:jc w:val="right"/>
              <w:rPr>
                <w:sz w:val="26"/>
                <w:szCs w:val="26"/>
                <w:lang w:eastAsia="en-US"/>
              </w:rPr>
            </w:pPr>
            <w:r>
              <w:rPr>
                <w:sz w:val="26"/>
                <w:szCs w:val="26"/>
                <w:lang w:eastAsia="en-US"/>
              </w:rPr>
              <w:t>__________________________________</w:t>
            </w:r>
          </w:p>
          <w:p w14:paraId="220C4E44" w14:textId="77777777" w:rsidR="00EA091D" w:rsidRDefault="00EA091D" w:rsidP="000951A6">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60B74C1E" w14:textId="77777777" w:rsidR="00EA091D" w:rsidRDefault="00EA091D" w:rsidP="00EA091D">
      <w:pPr>
        <w:jc w:val="right"/>
        <w:rPr>
          <w:sz w:val="26"/>
          <w:szCs w:val="26"/>
        </w:rPr>
      </w:pPr>
    </w:p>
    <w:p w14:paraId="72EFF20A" w14:textId="77777777" w:rsidR="00EA091D" w:rsidRDefault="00EA091D" w:rsidP="00EA091D">
      <w:pPr>
        <w:jc w:val="right"/>
        <w:rPr>
          <w:sz w:val="26"/>
          <w:szCs w:val="26"/>
        </w:rPr>
      </w:pPr>
    </w:p>
    <w:p w14:paraId="7A254CFC" w14:textId="77777777" w:rsidR="00EA091D" w:rsidRDefault="00EA091D" w:rsidP="00EA091D">
      <w:pPr>
        <w:pBdr>
          <w:bottom w:val="single" w:sz="4" w:space="1" w:color="auto"/>
        </w:pBdr>
        <w:shd w:val="clear" w:color="auto" w:fill="E0E0E0"/>
        <w:ind w:right="21"/>
        <w:jc w:val="center"/>
        <w:rPr>
          <w:b/>
          <w:color w:val="000000"/>
          <w:spacing w:val="36"/>
        </w:rPr>
      </w:pPr>
      <w:r>
        <w:rPr>
          <w:b/>
          <w:color w:val="000000"/>
          <w:spacing w:val="36"/>
        </w:rPr>
        <w:t>конец формы</w:t>
      </w:r>
    </w:p>
    <w:p w14:paraId="04075A5C" w14:textId="77777777" w:rsidR="00EA091D" w:rsidRDefault="00EA091D" w:rsidP="00EA091D">
      <w:pPr>
        <w:ind w:firstLine="708"/>
        <w:jc w:val="both"/>
      </w:pPr>
    </w:p>
    <w:p w14:paraId="292223CF" w14:textId="77777777" w:rsidR="00EA091D" w:rsidRDefault="00EA091D" w:rsidP="00EA091D">
      <w:pPr>
        <w:widowControl/>
        <w:autoSpaceDE/>
        <w:adjustRightInd/>
        <w:spacing w:after="200" w:line="276" w:lineRule="auto"/>
        <w:rPr>
          <w:snapToGrid w:val="0"/>
        </w:rPr>
      </w:pPr>
      <w:r>
        <w:rPr>
          <w:snapToGrid w:val="0"/>
        </w:rPr>
        <w:br w:type="page"/>
      </w:r>
    </w:p>
    <w:p w14:paraId="1DC4925F" w14:textId="1A974C9B" w:rsidR="00EA091D" w:rsidRDefault="00EA091D" w:rsidP="00EA091D">
      <w:pPr>
        <w:widowControl/>
        <w:autoSpaceDE/>
        <w:adjustRightInd/>
        <w:spacing w:line="276" w:lineRule="auto"/>
        <w:rPr>
          <w:b/>
          <w:snapToGrid w:val="0"/>
        </w:rPr>
      </w:pPr>
      <w:r>
        <w:rPr>
          <w:b/>
          <w:snapToGrid w:val="0"/>
        </w:rPr>
        <w:lastRenderedPageBreak/>
        <w:t>10.1</w:t>
      </w:r>
      <w:r w:rsidR="00843DD1">
        <w:rPr>
          <w:b/>
          <w:snapToGrid w:val="0"/>
        </w:rPr>
        <w:t>2</w:t>
      </w:r>
      <w:r>
        <w:rPr>
          <w:b/>
          <w:snapToGrid w:val="0"/>
        </w:rPr>
        <w:t>.2 Инструкции по заполнению</w:t>
      </w:r>
    </w:p>
    <w:p w14:paraId="192FF5A5" w14:textId="151BAC62" w:rsidR="00EA091D" w:rsidRDefault="00EA091D" w:rsidP="00EA091D">
      <w:pPr>
        <w:widowControl/>
        <w:autoSpaceDE/>
        <w:adjustRightInd/>
        <w:spacing w:line="276" w:lineRule="auto"/>
        <w:jc w:val="both"/>
        <w:rPr>
          <w:snapToGrid w:val="0"/>
        </w:rPr>
      </w:pPr>
      <w:r>
        <w:rPr>
          <w:snapToGrid w:val="0"/>
        </w:rPr>
        <w:t>10.1</w:t>
      </w:r>
      <w:r w:rsidR="00843DD1">
        <w:rPr>
          <w:snapToGrid w:val="0"/>
        </w:rPr>
        <w:t>2</w:t>
      </w:r>
      <w:r>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EF7815" w14:textId="5AE08320" w:rsidR="00EA091D" w:rsidRDefault="00EA091D" w:rsidP="00EA091D">
      <w:pPr>
        <w:widowControl/>
        <w:autoSpaceDE/>
        <w:adjustRightInd/>
        <w:spacing w:line="276" w:lineRule="auto"/>
        <w:jc w:val="both"/>
        <w:rPr>
          <w:snapToGrid w:val="0"/>
        </w:rPr>
      </w:pPr>
      <w:r>
        <w:rPr>
          <w:snapToGrid w:val="0"/>
        </w:rPr>
        <w:t>10.1</w:t>
      </w:r>
      <w:r w:rsidR="00843DD1">
        <w:rPr>
          <w:snapToGrid w:val="0"/>
        </w:rPr>
        <w:t>2</w:t>
      </w:r>
      <w:r>
        <w:rPr>
          <w:snapToGrid w:val="0"/>
        </w:rPr>
        <w:t>.2.2 Участник указывает дату и номер гарантийного письма в соответствии с письмом о подаче оферты.</w:t>
      </w:r>
    </w:p>
    <w:p w14:paraId="00DE9FDD" w14:textId="6725F159" w:rsidR="00EA091D" w:rsidRDefault="00EA091D" w:rsidP="00EA091D">
      <w:pPr>
        <w:widowControl/>
        <w:autoSpaceDE/>
        <w:adjustRightInd/>
        <w:spacing w:line="276" w:lineRule="auto"/>
        <w:jc w:val="both"/>
        <w:rPr>
          <w:snapToGrid w:val="0"/>
        </w:rPr>
      </w:pPr>
      <w:r>
        <w:rPr>
          <w:snapToGrid w:val="0"/>
        </w:rPr>
        <w:t>10.1</w:t>
      </w:r>
      <w:r w:rsidR="00843DD1">
        <w:rPr>
          <w:snapToGrid w:val="0"/>
        </w:rPr>
        <w:t>2</w:t>
      </w:r>
      <w:r>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7A799C7" w14:textId="2978E41A" w:rsidR="00EA091D" w:rsidRDefault="00EA091D" w:rsidP="00EA091D">
      <w:pPr>
        <w:widowControl/>
        <w:autoSpaceDE/>
        <w:adjustRightInd/>
        <w:spacing w:after="200" w:line="276" w:lineRule="auto"/>
        <w:rPr>
          <w:snapToGrid w:val="0"/>
        </w:rPr>
        <w:sectPr w:rsidR="00EA091D">
          <w:pgSz w:w="11906" w:h="16838"/>
          <w:pgMar w:top="1134" w:right="709" w:bottom="1134" w:left="1701" w:header="709" w:footer="709" w:gutter="0"/>
          <w:cols w:space="720"/>
        </w:sectPr>
      </w:pPr>
      <w:r>
        <w:rPr>
          <w:snapToGrid w:val="0"/>
        </w:rPr>
        <w:t>10.1</w:t>
      </w:r>
      <w:r w:rsidR="00843DD1">
        <w:rPr>
          <w:snapToGrid w:val="0"/>
        </w:rPr>
        <w:t>2</w:t>
      </w:r>
      <w:r>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3C365D8" w14:textId="44329E2F" w:rsidR="00EA091D" w:rsidRPr="00843DD1" w:rsidRDefault="00EA091D" w:rsidP="00843DD1">
      <w:pPr>
        <w:pStyle w:val="af8"/>
        <w:numPr>
          <w:ilvl w:val="1"/>
          <w:numId w:val="43"/>
        </w:numPr>
        <w:spacing w:before="120" w:after="60"/>
        <w:jc w:val="both"/>
        <w:outlineLvl w:val="0"/>
        <w:rPr>
          <w:b/>
        </w:rPr>
      </w:pPr>
      <w:bookmarkStart w:id="461" w:name="_Toc73367889"/>
      <w:r w:rsidRPr="00843DD1">
        <w:rPr>
          <w:b/>
          <w:lang w:eastAsia="en-US"/>
        </w:rPr>
        <w:lastRenderedPageBreak/>
        <w:t>Справка о цепочке собственников компании</w:t>
      </w:r>
      <w:r w:rsidRPr="00843DD1">
        <w:rPr>
          <w:b/>
        </w:rPr>
        <w:t xml:space="preserve"> (форма 1</w:t>
      </w:r>
      <w:r w:rsidR="00843DD1" w:rsidRPr="00843DD1">
        <w:rPr>
          <w:b/>
        </w:rPr>
        <w:t>2</w:t>
      </w:r>
      <w:r w:rsidRPr="00843DD1">
        <w:rPr>
          <w:b/>
        </w:rPr>
        <w:t>)</w:t>
      </w:r>
      <w:bookmarkEnd w:id="461"/>
    </w:p>
    <w:p w14:paraId="2A271345" w14:textId="2F41803A" w:rsidR="00EA091D" w:rsidRPr="00297AA2" w:rsidRDefault="00EA091D" w:rsidP="00EA091D">
      <w:pPr>
        <w:spacing w:before="60" w:after="60"/>
        <w:jc w:val="both"/>
        <w:outlineLvl w:val="1"/>
      </w:pPr>
      <w:bookmarkStart w:id="462" w:name="_Toc72830246"/>
      <w:bookmarkStart w:id="463" w:name="_Toc73367890"/>
      <w:r>
        <w:t>10.1</w:t>
      </w:r>
      <w:r w:rsidR="00843DD1">
        <w:t>3</w:t>
      </w:r>
      <w:r w:rsidRPr="00297AA2">
        <w:t>.1 Форма справки о цепочке собственников компании</w:t>
      </w:r>
      <w:bookmarkEnd w:id="462"/>
      <w:r w:rsidRPr="007D096D">
        <w:rPr>
          <w:rStyle w:val="aff7"/>
          <w:highlight w:val="yellow"/>
        </w:rPr>
        <w:footnoteReference w:id="5"/>
      </w:r>
      <w:bookmarkEnd w:id="463"/>
    </w:p>
    <w:p w14:paraId="381B0506" w14:textId="77777777" w:rsidR="00EA091D" w:rsidRPr="00297AA2" w:rsidRDefault="00EA091D" w:rsidP="00EA091D">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9C918A" w14:textId="77777777" w:rsidR="00EA091D" w:rsidRDefault="00EA091D" w:rsidP="00EA091D">
      <w:pPr>
        <w:tabs>
          <w:tab w:val="center" w:pos="4677"/>
          <w:tab w:val="right" w:pos="9355"/>
        </w:tabs>
        <w:spacing w:before="120"/>
        <w:jc w:val="center"/>
        <w:rPr>
          <w:b/>
          <w:lang w:eastAsia="en-US"/>
        </w:rPr>
      </w:pPr>
    </w:p>
    <w:p w14:paraId="34885D96" w14:textId="77777777" w:rsidR="00EA091D" w:rsidRPr="00312E2B" w:rsidRDefault="00EA091D" w:rsidP="00EA091D">
      <w:pPr>
        <w:tabs>
          <w:tab w:val="center" w:pos="4677"/>
          <w:tab w:val="right" w:pos="9355"/>
        </w:tabs>
        <w:spacing w:before="120"/>
        <w:jc w:val="center"/>
        <w:rPr>
          <w:b/>
        </w:rPr>
      </w:pPr>
      <w:r w:rsidRPr="00312E2B">
        <w:rPr>
          <w:b/>
        </w:rPr>
        <w:t>Форма по раскрытию информации в отношении всей цепочки собственников,</w:t>
      </w:r>
    </w:p>
    <w:p w14:paraId="6E7B001B" w14:textId="77777777" w:rsidR="00EA091D" w:rsidRPr="00312E2B" w:rsidRDefault="00EA091D" w:rsidP="00EA091D">
      <w:pPr>
        <w:tabs>
          <w:tab w:val="center" w:pos="4677"/>
          <w:tab w:val="right" w:pos="9355"/>
        </w:tabs>
        <w:spacing w:before="120"/>
        <w:jc w:val="center"/>
        <w:rPr>
          <w:b/>
        </w:rPr>
      </w:pPr>
      <w:r w:rsidRPr="00312E2B">
        <w:rPr>
          <w:b/>
        </w:rPr>
        <w:t>включая бенефициаров (в том числе, конечных)</w:t>
      </w:r>
    </w:p>
    <w:p w14:paraId="7FC009FC" w14:textId="77777777" w:rsidR="00EA091D" w:rsidRPr="00312E2B" w:rsidRDefault="00EA091D" w:rsidP="00EA091D">
      <w:pPr>
        <w:tabs>
          <w:tab w:val="center" w:pos="4677"/>
          <w:tab w:val="right" w:pos="9355"/>
        </w:tabs>
        <w:spacing w:before="120"/>
        <w:jc w:val="center"/>
        <w:rPr>
          <w:i/>
        </w:rPr>
      </w:pPr>
      <w:r w:rsidRPr="000D0250">
        <w:rPr>
          <w:i/>
          <w:highlight w:val="yellow"/>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EA091D" w:rsidRPr="00297AA2" w14:paraId="504C0741" w14:textId="77777777" w:rsidTr="000951A6">
        <w:tc>
          <w:tcPr>
            <w:tcW w:w="15134" w:type="dxa"/>
            <w:vAlign w:val="center"/>
            <w:hideMark/>
          </w:tcPr>
          <w:p w14:paraId="054C0442" w14:textId="77777777" w:rsidR="00EA091D" w:rsidRPr="00297AA2" w:rsidRDefault="00EA091D" w:rsidP="000951A6">
            <w:pPr>
              <w:spacing w:after="60"/>
              <w:jc w:val="right"/>
              <w:rPr>
                <w:lang w:eastAsia="en-US"/>
              </w:rPr>
            </w:pPr>
            <w:r w:rsidRPr="00297AA2">
              <w:rPr>
                <w:lang w:eastAsia="en-US"/>
              </w:rPr>
              <w:t xml:space="preserve">«__» __________ </w:t>
            </w:r>
            <w:r>
              <w:rPr>
                <w:lang w:eastAsia="en-US"/>
              </w:rPr>
              <w:t>202_</w:t>
            </w:r>
            <w:r w:rsidRPr="00297AA2">
              <w:rPr>
                <w:lang w:eastAsia="en-US"/>
              </w:rPr>
              <w:t>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EA091D" w:rsidRPr="00297AA2" w14:paraId="5C5637BC" w14:textId="77777777" w:rsidTr="000951A6">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FBF3A0F" w14:textId="77777777" w:rsidR="00EA091D" w:rsidRPr="00297AA2" w:rsidRDefault="00EA091D" w:rsidP="000951A6">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36230513" w14:textId="77777777" w:rsidR="00EA091D" w:rsidRPr="00297AA2" w:rsidRDefault="00EA091D" w:rsidP="000951A6">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78868982" w14:textId="77777777" w:rsidR="00EA091D" w:rsidRPr="00297AA2" w:rsidRDefault="00EA091D" w:rsidP="000951A6">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EA091D" w:rsidRPr="00297AA2" w14:paraId="14303D90" w14:textId="77777777" w:rsidTr="000951A6">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2A51CB5" w14:textId="77777777" w:rsidR="00EA091D" w:rsidRPr="00297AA2" w:rsidRDefault="00EA091D" w:rsidP="000951A6">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434B3DCB" w14:textId="77777777" w:rsidR="00EA091D" w:rsidRPr="00297AA2" w:rsidRDefault="00EA091D" w:rsidP="000951A6">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388E8045" w14:textId="77777777" w:rsidR="00EA091D" w:rsidRPr="00297AA2" w:rsidRDefault="00EA091D" w:rsidP="000951A6">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DDBA3A5" w14:textId="77777777" w:rsidR="00EA091D" w:rsidRPr="00297AA2" w:rsidRDefault="00EA091D" w:rsidP="000951A6">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E21BCD7" w14:textId="77777777" w:rsidR="00EA091D" w:rsidRPr="00297AA2" w:rsidRDefault="00EA091D" w:rsidP="000951A6">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F568461" w14:textId="77777777" w:rsidR="00EA091D" w:rsidRPr="00297AA2" w:rsidRDefault="00EA091D" w:rsidP="000951A6">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5217C3D" w14:textId="77777777" w:rsidR="00EA091D" w:rsidRPr="00297AA2" w:rsidRDefault="00EA091D" w:rsidP="000951A6">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50A82BDE" w14:textId="77777777" w:rsidR="00EA091D" w:rsidRPr="00297AA2" w:rsidRDefault="00EA091D" w:rsidP="000951A6">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5EA7B937" w14:textId="77777777" w:rsidR="00EA091D" w:rsidRPr="00297AA2" w:rsidRDefault="00EA091D" w:rsidP="000951A6">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63795D74" w14:textId="77777777" w:rsidR="00EA091D" w:rsidRPr="00297AA2" w:rsidRDefault="00EA091D" w:rsidP="000951A6">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2030940" w14:textId="77777777" w:rsidR="00EA091D" w:rsidRPr="00297AA2" w:rsidRDefault="00EA091D" w:rsidP="000951A6">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0986BB7D" w14:textId="77777777" w:rsidR="00EA091D" w:rsidRPr="00297AA2" w:rsidRDefault="00EA091D" w:rsidP="000951A6">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10D358B8" w14:textId="77777777" w:rsidR="00EA091D" w:rsidRPr="00297AA2" w:rsidRDefault="00EA091D" w:rsidP="000951A6">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16FF4810" w14:textId="77777777" w:rsidR="00EA091D" w:rsidRPr="00297AA2" w:rsidRDefault="00EA091D" w:rsidP="000951A6">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A7C50A6" w14:textId="77777777" w:rsidR="00EA091D" w:rsidRPr="00297AA2" w:rsidRDefault="00EA091D" w:rsidP="000951A6">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E2ECB0A" w14:textId="77777777" w:rsidR="00EA091D" w:rsidRPr="00297AA2" w:rsidRDefault="00EA091D" w:rsidP="000951A6">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EA091D" w:rsidRPr="00297AA2" w14:paraId="3F0BABCD" w14:textId="77777777" w:rsidTr="000951A6">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9B68BC4" w14:textId="77777777" w:rsidR="00EA091D" w:rsidRPr="00297AA2" w:rsidRDefault="00EA091D" w:rsidP="000951A6">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0B1C9880" w14:textId="77777777" w:rsidR="00EA091D" w:rsidRPr="00297AA2" w:rsidRDefault="00EA091D" w:rsidP="000951A6">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6313261D" w14:textId="77777777" w:rsidR="00EA091D" w:rsidRPr="00297AA2" w:rsidRDefault="00EA091D" w:rsidP="000951A6">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0AA088A" w14:textId="77777777" w:rsidR="00EA091D" w:rsidRPr="00297AA2" w:rsidRDefault="00EA091D" w:rsidP="000951A6">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6168673" w14:textId="77777777" w:rsidR="00EA091D" w:rsidRPr="00297AA2" w:rsidRDefault="00EA091D" w:rsidP="000951A6">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930CE67" w14:textId="77777777" w:rsidR="00EA091D" w:rsidRPr="00297AA2" w:rsidRDefault="00EA091D" w:rsidP="000951A6">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06B4373" w14:textId="77777777" w:rsidR="00EA091D" w:rsidRPr="00297AA2" w:rsidRDefault="00EA091D" w:rsidP="000951A6">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7E075A2E" w14:textId="77777777" w:rsidR="00EA091D" w:rsidRPr="00297AA2" w:rsidRDefault="00EA091D" w:rsidP="000951A6">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7B1B9AE2" w14:textId="77777777" w:rsidR="00EA091D" w:rsidRPr="00297AA2" w:rsidRDefault="00EA091D" w:rsidP="000951A6">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6D11B9D3" w14:textId="77777777" w:rsidR="00EA091D" w:rsidRPr="00297AA2" w:rsidRDefault="00EA091D" w:rsidP="000951A6">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5C12B8E1" w14:textId="77777777" w:rsidR="00EA091D" w:rsidRPr="00297AA2" w:rsidRDefault="00EA091D" w:rsidP="000951A6">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554B78DD" w14:textId="77777777" w:rsidR="00EA091D" w:rsidRPr="00297AA2" w:rsidRDefault="00EA091D" w:rsidP="000951A6">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4B688A0E" w14:textId="77777777" w:rsidR="00EA091D" w:rsidRPr="00297AA2" w:rsidRDefault="00EA091D" w:rsidP="000951A6">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048517C7" w14:textId="77777777" w:rsidR="00EA091D" w:rsidRPr="00297AA2" w:rsidRDefault="00EA091D" w:rsidP="000951A6">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0EDD4DC" w14:textId="77777777" w:rsidR="00EA091D" w:rsidRPr="00297AA2" w:rsidRDefault="00EA091D" w:rsidP="000951A6">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EA091D" w:rsidRPr="00297AA2" w14:paraId="3DD6787F" w14:textId="77777777" w:rsidTr="000951A6">
        <w:trPr>
          <w:trHeight w:val="315"/>
        </w:trPr>
        <w:tc>
          <w:tcPr>
            <w:tcW w:w="583" w:type="dxa"/>
            <w:tcBorders>
              <w:top w:val="nil"/>
              <w:left w:val="single" w:sz="4" w:space="0" w:color="auto"/>
              <w:bottom w:val="single" w:sz="4" w:space="0" w:color="auto"/>
              <w:right w:val="single" w:sz="4" w:space="0" w:color="auto"/>
            </w:tcBorders>
            <w:noWrap/>
            <w:vAlign w:val="bottom"/>
            <w:hideMark/>
          </w:tcPr>
          <w:p w14:paraId="3DCAB3F0" w14:textId="77777777" w:rsidR="00EA091D" w:rsidRPr="00297AA2" w:rsidRDefault="00EA091D" w:rsidP="000951A6">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2465C2AD" w14:textId="77777777" w:rsidR="00EA091D" w:rsidRPr="00297AA2" w:rsidRDefault="00EA091D" w:rsidP="000951A6">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6EEA1B12" w14:textId="77777777" w:rsidR="00EA091D" w:rsidRPr="00297AA2" w:rsidRDefault="00EA091D" w:rsidP="000951A6">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61D7288" w14:textId="77777777" w:rsidR="00EA091D" w:rsidRPr="00297AA2" w:rsidRDefault="00EA091D" w:rsidP="000951A6">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52BFA1F3" w14:textId="77777777" w:rsidR="00EA091D" w:rsidRPr="00297AA2" w:rsidRDefault="00EA091D" w:rsidP="000951A6">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CB4B940" w14:textId="77777777" w:rsidR="00EA091D" w:rsidRPr="00297AA2" w:rsidRDefault="00EA091D" w:rsidP="000951A6">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C339B26" w14:textId="77777777" w:rsidR="00EA091D" w:rsidRPr="00297AA2" w:rsidRDefault="00EA091D" w:rsidP="000951A6">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2D3E4E9" w14:textId="77777777" w:rsidR="00EA091D" w:rsidRPr="00297AA2" w:rsidRDefault="00EA091D" w:rsidP="000951A6">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6018BE5" w14:textId="77777777" w:rsidR="00EA091D" w:rsidRPr="00297AA2" w:rsidRDefault="00EA091D" w:rsidP="000951A6">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460B473" w14:textId="77777777" w:rsidR="00EA091D" w:rsidRPr="00297AA2" w:rsidRDefault="00EA091D" w:rsidP="000951A6">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CF7549A" w14:textId="77777777" w:rsidR="00EA091D" w:rsidRPr="00297AA2" w:rsidRDefault="00EA091D" w:rsidP="000951A6">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77573F6" w14:textId="77777777" w:rsidR="00EA091D" w:rsidRPr="00297AA2" w:rsidRDefault="00EA091D" w:rsidP="000951A6">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0FEE59F2" w14:textId="77777777" w:rsidR="00EA091D" w:rsidRPr="00297AA2" w:rsidRDefault="00EA091D" w:rsidP="000951A6">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45FD4785" w14:textId="77777777" w:rsidR="00EA091D" w:rsidRPr="00297AA2" w:rsidRDefault="00EA091D" w:rsidP="000951A6">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20AD9269" w14:textId="77777777" w:rsidR="00EA091D" w:rsidRPr="00297AA2" w:rsidRDefault="00EA091D" w:rsidP="000951A6">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67D97C5F" w14:textId="77777777" w:rsidR="00EA091D" w:rsidRPr="00312E2B"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312E2B">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D85395B" w14:textId="77777777" w:rsidR="00EA091D" w:rsidRPr="00312E2B"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312E2B">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1AF620AB" w14:textId="77777777" w:rsidR="00EA091D" w:rsidRDefault="00EA091D" w:rsidP="00EA091D">
      <w:pPr>
        <w:widowControl/>
        <w:tabs>
          <w:tab w:val="center" w:pos="4677"/>
          <w:tab w:val="right" w:pos="9355"/>
        </w:tabs>
        <w:autoSpaceDE/>
        <w:adjustRightInd/>
        <w:ind w:left="567"/>
        <w:jc w:val="both"/>
        <w:rPr>
          <w:rFonts w:ascii="Arial" w:hAnsi="Arial" w:cs="Arial"/>
          <w:sz w:val="16"/>
          <w:szCs w:val="16"/>
          <w:highlight w:val="yellow"/>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297AA2" w14:paraId="25F9D688" w14:textId="77777777" w:rsidTr="000951A6">
        <w:trPr>
          <w:jc w:val="right"/>
        </w:trPr>
        <w:tc>
          <w:tcPr>
            <w:tcW w:w="4644" w:type="dxa"/>
            <w:hideMark/>
          </w:tcPr>
          <w:p w14:paraId="6F4FF3F8" w14:textId="77777777" w:rsidR="00EA091D" w:rsidRPr="00297AA2" w:rsidRDefault="00EA091D" w:rsidP="000951A6">
            <w:pPr>
              <w:jc w:val="right"/>
              <w:rPr>
                <w:sz w:val="26"/>
                <w:szCs w:val="26"/>
              </w:rPr>
            </w:pPr>
            <w:r w:rsidRPr="00297AA2">
              <w:rPr>
                <w:sz w:val="26"/>
                <w:szCs w:val="26"/>
              </w:rPr>
              <w:t>_________________________________</w:t>
            </w:r>
          </w:p>
          <w:p w14:paraId="694F659B" w14:textId="77777777" w:rsidR="00EA091D" w:rsidRPr="00297AA2" w:rsidRDefault="00EA091D" w:rsidP="000951A6">
            <w:pPr>
              <w:tabs>
                <w:tab w:val="left" w:pos="34"/>
              </w:tabs>
              <w:jc w:val="center"/>
              <w:rPr>
                <w:sz w:val="26"/>
                <w:szCs w:val="26"/>
                <w:vertAlign w:val="superscript"/>
              </w:rPr>
            </w:pPr>
            <w:r w:rsidRPr="00297AA2">
              <w:rPr>
                <w:sz w:val="26"/>
                <w:szCs w:val="26"/>
                <w:vertAlign w:val="superscript"/>
              </w:rPr>
              <w:t>(подпись, М.П.)</w:t>
            </w:r>
          </w:p>
        </w:tc>
      </w:tr>
      <w:tr w:rsidR="00EA091D" w:rsidRPr="00297AA2" w14:paraId="798E7475" w14:textId="77777777" w:rsidTr="000951A6">
        <w:trPr>
          <w:jc w:val="right"/>
        </w:trPr>
        <w:tc>
          <w:tcPr>
            <w:tcW w:w="4644" w:type="dxa"/>
            <w:hideMark/>
          </w:tcPr>
          <w:p w14:paraId="7CA7F678" w14:textId="77777777" w:rsidR="00EA091D" w:rsidRPr="00297AA2" w:rsidRDefault="00EA091D" w:rsidP="000951A6">
            <w:pPr>
              <w:jc w:val="right"/>
              <w:rPr>
                <w:sz w:val="26"/>
                <w:szCs w:val="26"/>
              </w:rPr>
            </w:pPr>
            <w:r w:rsidRPr="00297AA2">
              <w:rPr>
                <w:sz w:val="26"/>
                <w:szCs w:val="26"/>
              </w:rPr>
              <w:t>_________________________________</w:t>
            </w:r>
          </w:p>
          <w:p w14:paraId="52A75C58" w14:textId="77777777" w:rsidR="00EA091D" w:rsidRPr="00297AA2" w:rsidRDefault="00EA091D" w:rsidP="000951A6">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9169A32" w14:textId="77777777" w:rsidR="00EA091D" w:rsidRDefault="00EA091D" w:rsidP="00EA091D">
      <w:pPr>
        <w:pBdr>
          <w:bottom w:val="single" w:sz="4" w:space="1" w:color="auto"/>
        </w:pBdr>
        <w:shd w:val="clear" w:color="auto" w:fill="E0E0E0"/>
        <w:ind w:right="21"/>
        <w:jc w:val="center"/>
        <w:rPr>
          <w:b/>
          <w:color w:val="000000"/>
          <w:spacing w:val="36"/>
        </w:rPr>
        <w:sectPr w:rsidR="00EA091D" w:rsidSect="00F27CCD">
          <w:pgSz w:w="16838" w:h="11906" w:orient="landscape"/>
          <w:pgMar w:top="993" w:right="1134" w:bottom="707" w:left="1134" w:header="708" w:footer="708" w:gutter="0"/>
          <w:cols w:space="708"/>
          <w:docGrid w:linePitch="360"/>
        </w:sectPr>
      </w:pPr>
      <w:r w:rsidRPr="00297AA2">
        <w:rPr>
          <w:b/>
          <w:color w:val="000000"/>
          <w:spacing w:val="36"/>
        </w:rPr>
        <w:lastRenderedPageBreak/>
        <w:t>конец фор</w:t>
      </w:r>
      <w:r>
        <w:rPr>
          <w:b/>
          <w:color w:val="000000"/>
          <w:spacing w:val="36"/>
        </w:rPr>
        <w:t>м</w:t>
      </w:r>
    </w:p>
    <w:p w14:paraId="23266D5F" w14:textId="2E2D5C70" w:rsidR="00EA091D" w:rsidRPr="00375160" w:rsidRDefault="00EA091D" w:rsidP="00EA091D">
      <w:pPr>
        <w:spacing w:before="60" w:after="60"/>
        <w:jc w:val="both"/>
        <w:outlineLvl w:val="1"/>
        <w:rPr>
          <w:b/>
        </w:rPr>
      </w:pPr>
      <w:bookmarkStart w:id="464" w:name="_Toc72830247"/>
      <w:bookmarkStart w:id="465" w:name="_Toc73367891"/>
      <w:r>
        <w:rPr>
          <w:b/>
        </w:rPr>
        <w:lastRenderedPageBreak/>
        <w:t>10.1</w:t>
      </w:r>
      <w:r w:rsidR="00843DD1">
        <w:rPr>
          <w:b/>
        </w:rPr>
        <w:t>3</w:t>
      </w:r>
      <w:r>
        <w:rPr>
          <w:b/>
        </w:rPr>
        <w:t xml:space="preserve">.2. </w:t>
      </w:r>
      <w:r w:rsidRPr="00375160">
        <w:rPr>
          <w:b/>
        </w:rPr>
        <w:t>Инструкции по заполнению</w:t>
      </w:r>
      <w:bookmarkEnd w:id="464"/>
      <w:bookmarkEnd w:id="465"/>
    </w:p>
    <w:p w14:paraId="143E9CFF" w14:textId="3BA2B7ED" w:rsidR="00EA091D" w:rsidRPr="00297AA2" w:rsidRDefault="00EA091D" w:rsidP="00EA091D">
      <w:pPr>
        <w:widowControl/>
        <w:autoSpaceDE/>
        <w:autoSpaceDN/>
        <w:adjustRightInd/>
        <w:spacing w:before="120"/>
        <w:ind w:firstLine="1"/>
        <w:jc w:val="both"/>
        <w:rPr>
          <w:snapToGrid w:val="0"/>
        </w:rPr>
      </w:pPr>
      <w:r>
        <w:rPr>
          <w:snapToGrid w:val="0"/>
        </w:rPr>
        <w:t>10.1</w:t>
      </w:r>
      <w:r w:rsidR="00843DD1">
        <w:rPr>
          <w:snapToGrid w:val="0"/>
        </w:rPr>
        <w:t>3</w:t>
      </w:r>
      <w:r w:rsidRPr="00297AA2">
        <w:rPr>
          <w:snapToGrid w:val="0"/>
        </w:rPr>
        <w:t xml:space="preserve">.2.1 Форма изменению не подлежит. </w:t>
      </w:r>
      <w:r w:rsidRPr="00B408E3">
        <w:rPr>
          <w:b/>
          <w:snapToGrid w:val="0"/>
          <w:highlight w:val="yellow"/>
        </w:rPr>
        <w:t>Типовой текст под таблицей является неотъемлемой частью Формы 1</w:t>
      </w:r>
      <w:r>
        <w:rPr>
          <w:b/>
          <w:snapToGrid w:val="0"/>
          <w:highlight w:val="yellow"/>
        </w:rPr>
        <w:t>3</w:t>
      </w:r>
      <w:r>
        <w:rPr>
          <w:snapToGrid w:val="0"/>
        </w:rPr>
        <w:t xml:space="preserve">. </w:t>
      </w:r>
      <w:r w:rsidRPr="00297AA2">
        <w:rPr>
          <w:snapToGrid w:val="0"/>
        </w:rPr>
        <w:t>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119A10D" w14:textId="24289AFC" w:rsidR="00EA091D" w:rsidRDefault="00EA091D" w:rsidP="00EA091D">
      <w:pPr>
        <w:widowControl/>
        <w:autoSpaceDE/>
        <w:autoSpaceDN/>
        <w:adjustRightInd/>
        <w:spacing w:before="120"/>
        <w:ind w:firstLine="1"/>
        <w:jc w:val="both"/>
        <w:rPr>
          <w:snapToGrid w:val="0"/>
        </w:rPr>
      </w:pPr>
      <w:r>
        <w:rPr>
          <w:snapToGrid w:val="0"/>
        </w:rPr>
        <w:t>10.1</w:t>
      </w:r>
      <w:r w:rsidR="00843DD1">
        <w:rPr>
          <w:snapToGrid w:val="0"/>
        </w:rPr>
        <w:t>3</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0F445554" w14:textId="4193AF54" w:rsidR="00EA091D" w:rsidRPr="0056378E" w:rsidRDefault="00EA091D" w:rsidP="00EA091D">
      <w:pPr>
        <w:widowControl/>
        <w:autoSpaceDE/>
        <w:autoSpaceDN/>
        <w:adjustRightInd/>
        <w:spacing w:before="120"/>
        <w:ind w:firstLine="1"/>
        <w:jc w:val="both"/>
        <w:rPr>
          <w:snapToGrid w:val="0"/>
          <w:highlight w:val="yellow"/>
        </w:rPr>
      </w:pPr>
      <w:r>
        <w:rPr>
          <w:snapToGrid w:val="0"/>
          <w:highlight w:val="yellow"/>
        </w:rPr>
        <w:t>10.1</w:t>
      </w:r>
      <w:r w:rsidR="00843DD1">
        <w:rPr>
          <w:snapToGrid w:val="0"/>
          <w:highlight w:val="yellow"/>
        </w:rPr>
        <w:t>3</w:t>
      </w:r>
      <w:r w:rsidRPr="0056378E">
        <w:rPr>
          <w:snapToGrid w:val="0"/>
          <w:highlight w:val="yellow"/>
        </w:rPr>
        <w:t xml:space="preserve">.2.3 Для индивидуальных предпринимателей обязательными для заполнения являются столбцы </w:t>
      </w:r>
      <w:r>
        <w:rPr>
          <w:snapToGrid w:val="0"/>
          <w:highlight w:val="yellow"/>
        </w:rPr>
        <w:t>2</w:t>
      </w:r>
      <w:r w:rsidRPr="0056378E">
        <w:rPr>
          <w:snapToGrid w:val="0"/>
          <w:highlight w:val="yellow"/>
        </w:rPr>
        <w:t>-7</w:t>
      </w:r>
      <w:r>
        <w:rPr>
          <w:snapToGrid w:val="0"/>
          <w:highlight w:val="yellow"/>
        </w:rPr>
        <w:t>,12</w:t>
      </w:r>
      <w:r w:rsidRPr="0056378E">
        <w:rPr>
          <w:snapToGrid w:val="0"/>
          <w:highlight w:val="yellow"/>
        </w:rPr>
        <w:t xml:space="preserve"> Форм</w:t>
      </w:r>
      <w:r>
        <w:rPr>
          <w:snapToGrid w:val="0"/>
          <w:highlight w:val="yellow"/>
        </w:rPr>
        <w:t>ы</w:t>
      </w:r>
      <w:r w:rsidRPr="0056378E">
        <w:rPr>
          <w:snapToGrid w:val="0"/>
          <w:highlight w:val="yellow"/>
        </w:rPr>
        <w:t xml:space="preserve"> по раскрытию информации.</w:t>
      </w:r>
    </w:p>
    <w:p w14:paraId="4B8A36AE" w14:textId="51224017" w:rsidR="00EA091D" w:rsidRPr="0056378E" w:rsidRDefault="00EA091D" w:rsidP="00EA091D">
      <w:pPr>
        <w:widowControl/>
        <w:autoSpaceDE/>
        <w:autoSpaceDN/>
        <w:adjustRightInd/>
        <w:spacing w:before="120"/>
        <w:ind w:firstLine="1"/>
        <w:jc w:val="both"/>
        <w:rPr>
          <w:snapToGrid w:val="0"/>
          <w:highlight w:val="yellow"/>
        </w:rPr>
      </w:pPr>
      <w:r>
        <w:rPr>
          <w:snapToGrid w:val="0"/>
          <w:highlight w:val="yellow"/>
        </w:rPr>
        <w:t>10.1</w:t>
      </w:r>
      <w:r w:rsidR="00843DD1">
        <w:rPr>
          <w:snapToGrid w:val="0"/>
          <w:highlight w:val="yellow"/>
        </w:rPr>
        <w:t>3</w:t>
      </w:r>
      <w:r w:rsidRPr="0056378E">
        <w:rPr>
          <w:snapToGrid w:val="0"/>
          <w:highlight w:val="yellow"/>
        </w:rPr>
        <w:t>.2.4 Для физических лиц обязательными для заполнения являются столбцы 2,6,7</w:t>
      </w:r>
      <w:r>
        <w:rPr>
          <w:snapToGrid w:val="0"/>
          <w:highlight w:val="yellow"/>
        </w:rPr>
        <w:t>,12</w:t>
      </w:r>
      <w:r w:rsidRPr="0056378E">
        <w:rPr>
          <w:snapToGrid w:val="0"/>
          <w:highlight w:val="yellow"/>
        </w:rPr>
        <w:t xml:space="preserve"> Форм</w:t>
      </w:r>
      <w:r>
        <w:rPr>
          <w:snapToGrid w:val="0"/>
          <w:highlight w:val="yellow"/>
        </w:rPr>
        <w:t>ы</w:t>
      </w:r>
      <w:r w:rsidRPr="0056378E">
        <w:rPr>
          <w:snapToGrid w:val="0"/>
          <w:highlight w:val="yellow"/>
        </w:rPr>
        <w:t xml:space="preserve"> по раскрытию информации.</w:t>
      </w:r>
    </w:p>
    <w:p w14:paraId="10608FC6" w14:textId="1A4396A1" w:rsidR="00EA091D" w:rsidRPr="00297AA2" w:rsidRDefault="00EA091D" w:rsidP="00EA091D">
      <w:pPr>
        <w:widowControl/>
        <w:autoSpaceDE/>
        <w:autoSpaceDN/>
        <w:adjustRightInd/>
        <w:spacing w:before="120"/>
        <w:ind w:firstLine="1"/>
        <w:jc w:val="both"/>
        <w:rPr>
          <w:snapToGrid w:val="0"/>
        </w:rPr>
      </w:pPr>
      <w:r>
        <w:rPr>
          <w:snapToGrid w:val="0"/>
        </w:rPr>
        <w:t>10.1</w:t>
      </w:r>
      <w:r w:rsidR="00843DD1">
        <w:rPr>
          <w:snapToGrid w:val="0"/>
        </w:rPr>
        <w:t>3</w:t>
      </w:r>
      <w:r w:rsidRPr="00297AA2">
        <w:rPr>
          <w:snapToGrid w:val="0"/>
        </w:rPr>
        <w:t>.2.</w:t>
      </w:r>
      <w:r>
        <w:rPr>
          <w:snapToGrid w:val="0"/>
        </w:rPr>
        <w:t>5</w:t>
      </w:r>
      <w:r w:rsidRPr="00297AA2">
        <w:rPr>
          <w:snapToGrid w:val="0"/>
        </w:rPr>
        <w:t xml:space="preserve"> Документами, подтверждающими сведения о цепочке собственников, в частности, являются:</w:t>
      </w:r>
    </w:p>
    <w:p w14:paraId="63785B3F" w14:textId="77777777" w:rsidR="00EA091D" w:rsidRPr="00297AA2" w:rsidRDefault="00EA091D" w:rsidP="001920D7">
      <w:pPr>
        <w:numPr>
          <w:ilvl w:val="2"/>
          <w:numId w:val="14"/>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1B516232" w14:textId="77777777" w:rsidR="00EA091D" w:rsidRPr="00297AA2" w:rsidRDefault="00EA091D" w:rsidP="001920D7">
      <w:pPr>
        <w:numPr>
          <w:ilvl w:val="2"/>
          <w:numId w:val="15"/>
        </w:numPr>
        <w:ind w:left="0" w:firstLine="1"/>
        <w:jc w:val="both"/>
        <w:rPr>
          <w:lang w:eastAsia="en-US"/>
        </w:rPr>
      </w:pPr>
      <w:r w:rsidRPr="00297AA2">
        <w:rPr>
          <w:lang w:eastAsia="en-US"/>
        </w:rPr>
        <w:t>Выписка из Единого государственного реестра юридических лиц;</w:t>
      </w:r>
    </w:p>
    <w:p w14:paraId="1C30D7A1" w14:textId="77777777" w:rsidR="00EA091D" w:rsidRPr="00297AA2" w:rsidRDefault="00EA091D" w:rsidP="001920D7">
      <w:pPr>
        <w:numPr>
          <w:ilvl w:val="2"/>
          <w:numId w:val="14"/>
        </w:numPr>
        <w:ind w:left="0" w:firstLine="1"/>
        <w:jc w:val="both"/>
        <w:rPr>
          <w:lang w:eastAsia="en-US"/>
        </w:rPr>
      </w:pPr>
      <w:r w:rsidRPr="00297AA2">
        <w:rPr>
          <w:lang w:eastAsia="en-US"/>
        </w:rPr>
        <w:t>В отношении Российских акционерных обществ:</w:t>
      </w:r>
    </w:p>
    <w:p w14:paraId="18CD0F8F" w14:textId="77777777" w:rsidR="00EA091D" w:rsidRPr="00297AA2" w:rsidRDefault="00EA091D" w:rsidP="001920D7">
      <w:pPr>
        <w:numPr>
          <w:ilvl w:val="2"/>
          <w:numId w:val="15"/>
        </w:numPr>
        <w:ind w:left="0" w:firstLine="1"/>
        <w:jc w:val="both"/>
        <w:rPr>
          <w:lang w:eastAsia="en-US"/>
        </w:rPr>
      </w:pPr>
      <w:r w:rsidRPr="00297AA2">
        <w:rPr>
          <w:lang w:eastAsia="en-US"/>
        </w:rPr>
        <w:t>Выписки из реестра акционеров</w:t>
      </w:r>
      <w:r>
        <w:rPr>
          <w:lang w:eastAsia="en-US"/>
        </w:rPr>
        <w:t xml:space="preserve"> </w:t>
      </w:r>
      <w:r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0DDAB326" w14:textId="77777777" w:rsidR="00EA091D" w:rsidRPr="00297AA2" w:rsidRDefault="00EA091D" w:rsidP="001920D7">
      <w:pPr>
        <w:numPr>
          <w:ilvl w:val="2"/>
          <w:numId w:val="15"/>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1A177640" w14:textId="77777777" w:rsidR="00EA091D" w:rsidRPr="00297AA2" w:rsidRDefault="00EA091D" w:rsidP="001920D7">
      <w:pPr>
        <w:numPr>
          <w:ilvl w:val="2"/>
          <w:numId w:val="14"/>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112026A2" w14:textId="77777777" w:rsidR="00EA091D" w:rsidRPr="00297AA2" w:rsidRDefault="00EA091D" w:rsidP="001920D7">
      <w:pPr>
        <w:numPr>
          <w:ilvl w:val="2"/>
          <w:numId w:val="15"/>
        </w:numPr>
        <w:ind w:left="0" w:firstLine="1"/>
        <w:jc w:val="both"/>
        <w:rPr>
          <w:lang w:eastAsia="en-US"/>
        </w:rPr>
      </w:pPr>
      <w:r w:rsidRPr="00297AA2">
        <w:rPr>
          <w:lang w:eastAsia="en-US"/>
        </w:rPr>
        <w:t>Документы об образовании юридического лица;</w:t>
      </w:r>
    </w:p>
    <w:p w14:paraId="1976BCDE" w14:textId="77777777" w:rsidR="00EA091D" w:rsidRPr="00297AA2" w:rsidRDefault="00EA091D" w:rsidP="001920D7">
      <w:pPr>
        <w:numPr>
          <w:ilvl w:val="2"/>
          <w:numId w:val="15"/>
        </w:numPr>
        <w:ind w:left="0" w:firstLine="1"/>
        <w:jc w:val="both"/>
        <w:rPr>
          <w:lang w:eastAsia="en-US"/>
        </w:rPr>
      </w:pPr>
      <w:r w:rsidRPr="00297AA2">
        <w:rPr>
          <w:lang w:eastAsia="en-US"/>
        </w:rPr>
        <w:t>Справка (заверенная печатью организации) о создании организации;</w:t>
      </w:r>
    </w:p>
    <w:p w14:paraId="7B3843F9" w14:textId="77777777" w:rsidR="00EA091D" w:rsidRPr="00297AA2" w:rsidRDefault="00EA091D" w:rsidP="001920D7">
      <w:pPr>
        <w:numPr>
          <w:ilvl w:val="2"/>
          <w:numId w:val="14"/>
        </w:numPr>
        <w:ind w:left="0" w:firstLine="1"/>
        <w:jc w:val="both"/>
        <w:rPr>
          <w:lang w:eastAsia="en-US"/>
        </w:rPr>
      </w:pPr>
      <w:r w:rsidRPr="00297AA2">
        <w:rPr>
          <w:lang w:eastAsia="en-US"/>
        </w:rPr>
        <w:t>В отношении лиц-нерезидентов:</w:t>
      </w:r>
    </w:p>
    <w:p w14:paraId="3894918E" w14:textId="77777777" w:rsidR="00EA091D" w:rsidRPr="00297AA2" w:rsidRDefault="00EA091D" w:rsidP="001920D7">
      <w:pPr>
        <w:numPr>
          <w:ilvl w:val="2"/>
          <w:numId w:val="15"/>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6A0D638" w14:textId="77777777" w:rsidR="00EA091D" w:rsidRPr="00297AA2" w:rsidRDefault="00EA091D" w:rsidP="001920D7">
      <w:pPr>
        <w:numPr>
          <w:ilvl w:val="2"/>
          <w:numId w:val="15"/>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Pr>
          <w:lang w:eastAsia="en-US"/>
        </w:rPr>
        <w:t>в</w:t>
      </w:r>
      <w:r w:rsidRPr="00297AA2">
        <w:rPr>
          <w:lang w:eastAsia="en-US"/>
        </w:rPr>
        <w:t>ыше</w:t>
      </w:r>
      <w:r>
        <w:rPr>
          <w:lang w:eastAsia="en-US"/>
        </w:rPr>
        <w:t>описанных документов.</w:t>
      </w:r>
    </w:p>
    <w:p w14:paraId="5346EFD2" w14:textId="450A9682" w:rsidR="00EA091D" w:rsidRPr="00297AA2" w:rsidRDefault="00EA091D" w:rsidP="00FF75E2">
      <w:pPr>
        <w:pStyle w:val="af8"/>
        <w:numPr>
          <w:ilvl w:val="3"/>
          <w:numId w:val="60"/>
        </w:numPr>
        <w:spacing w:before="120"/>
      </w:pPr>
      <w:r w:rsidRPr="0000051F">
        <w:rPr>
          <w:highlight w:val="yellow"/>
        </w:rPr>
        <w:t>Согласие на обработку персональных данных предоставляется от каждого указанного в справке физического лица.</w:t>
      </w:r>
    </w:p>
    <w:p w14:paraId="636B1E15" w14:textId="77777777" w:rsidR="00EA091D" w:rsidRDefault="00EA091D" w:rsidP="00EA091D"/>
    <w:p w14:paraId="1F6E00D2" w14:textId="77777777" w:rsidR="00EA091D" w:rsidRDefault="00EA091D" w:rsidP="00EA091D">
      <w:pPr>
        <w:widowControl/>
        <w:autoSpaceDE/>
        <w:autoSpaceDN/>
        <w:adjustRightInd/>
        <w:rPr>
          <w:snapToGrid w:val="0"/>
        </w:rPr>
        <w:sectPr w:rsidR="00EA091D">
          <w:pgSz w:w="16838" w:h="11906" w:orient="landscape"/>
          <w:pgMar w:top="993" w:right="1134" w:bottom="707" w:left="1134" w:header="708" w:footer="708" w:gutter="0"/>
          <w:cols w:space="720"/>
        </w:sectPr>
      </w:pPr>
    </w:p>
    <w:p w14:paraId="5A222F0F" w14:textId="19620103" w:rsidR="00EA091D" w:rsidRPr="0000051F" w:rsidRDefault="00EA091D" w:rsidP="0000051F">
      <w:pPr>
        <w:pStyle w:val="af8"/>
        <w:numPr>
          <w:ilvl w:val="1"/>
          <w:numId w:val="43"/>
        </w:numPr>
        <w:spacing w:before="60" w:after="60"/>
        <w:jc w:val="both"/>
        <w:outlineLvl w:val="1"/>
        <w:rPr>
          <w:b/>
        </w:rPr>
      </w:pPr>
      <w:bookmarkStart w:id="466" w:name="_Toc73367892"/>
      <w:r w:rsidRPr="0000051F">
        <w:rPr>
          <w:b/>
        </w:rPr>
        <w:lastRenderedPageBreak/>
        <w:t>Форма согласия на обработку персональных данных (форма 1</w:t>
      </w:r>
      <w:r w:rsidR="0000051F" w:rsidRPr="0000051F">
        <w:rPr>
          <w:b/>
        </w:rPr>
        <w:t>3</w:t>
      </w:r>
      <w:r w:rsidRPr="0000051F">
        <w:rPr>
          <w:b/>
        </w:rPr>
        <w:t>)</w:t>
      </w:r>
      <w:bookmarkEnd w:id="466"/>
    </w:p>
    <w:p w14:paraId="6C744A2F" w14:textId="77777777" w:rsidR="00EA091D" w:rsidRDefault="00EA091D" w:rsidP="00EA091D">
      <w:pPr>
        <w:pBdr>
          <w:top w:val="single" w:sz="4" w:space="1" w:color="auto"/>
        </w:pBdr>
        <w:shd w:val="clear" w:color="auto" w:fill="E0E0E0"/>
        <w:ind w:right="21"/>
        <w:jc w:val="center"/>
        <w:rPr>
          <w:b/>
          <w:color w:val="000000"/>
          <w:spacing w:val="36"/>
        </w:rPr>
      </w:pPr>
      <w:r>
        <w:rPr>
          <w:b/>
          <w:color w:val="000000"/>
          <w:spacing w:val="36"/>
        </w:rPr>
        <w:t>начало формы</w:t>
      </w:r>
    </w:p>
    <w:p w14:paraId="444ED0F4" w14:textId="77777777" w:rsidR="00EA091D" w:rsidRDefault="00EA091D" w:rsidP="00EA091D">
      <w:pPr>
        <w:spacing w:before="240"/>
        <w:rPr>
          <w:color w:val="548DD4" w:themeColor="text2" w:themeTint="99"/>
          <w:sz w:val="22"/>
          <w:szCs w:val="22"/>
        </w:rPr>
      </w:pPr>
      <w:r>
        <w:rPr>
          <w:color w:val="548DD4" w:themeColor="text2" w:themeTint="99"/>
          <w:sz w:val="22"/>
          <w:szCs w:val="22"/>
        </w:rPr>
        <w:t>[</w:t>
      </w:r>
      <w:r>
        <w:rPr>
          <w:i/>
          <w:color w:val="548DD4" w:themeColor="text2" w:themeTint="99"/>
          <w:sz w:val="22"/>
          <w:szCs w:val="22"/>
        </w:rPr>
        <w:t>дата</w:t>
      </w:r>
      <w:r>
        <w:rPr>
          <w:color w:val="548DD4" w:themeColor="text2" w:themeTint="99"/>
          <w:sz w:val="22"/>
          <w:szCs w:val="22"/>
        </w:rPr>
        <w:t>]</w:t>
      </w:r>
    </w:p>
    <w:p w14:paraId="1EB2FF6D" w14:textId="77777777" w:rsidR="00EA091D" w:rsidRDefault="00EA091D" w:rsidP="00EA091D">
      <w:pPr>
        <w:spacing w:before="240"/>
        <w:jc w:val="center"/>
        <w:rPr>
          <w:rFonts w:ascii="Arial" w:hAnsi="Arial" w:cs="Arial"/>
          <w:b/>
        </w:rPr>
      </w:pPr>
      <w:r>
        <w:rPr>
          <w:b/>
        </w:rPr>
        <w:t>СОГЛАСИЕ НА ОБРАБОТКУ ПЕРСОНАЛЬНЫХ ДАННЫХ</w:t>
      </w:r>
    </w:p>
    <w:p w14:paraId="53FDC9D2" w14:textId="77777777" w:rsidR="00EA091D" w:rsidRDefault="00EA091D" w:rsidP="00EA091D">
      <w:pPr>
        <w:spacing w:before="120" w:after="120"/>
        <w:ind w:firstLine="851"/>
        <w:jc w:val="both"/>
      </w:pPr>
      <w:r>
        <w:t xml:space="preserve">Я, </w:t>
      </w:r>
      <w:r>
        <w:rPr>
          <w:color w:val="548DD4" w:themeColor="text2" w:themeTint="99"/>
        </w:rPr>
        <w:t>[</w:t>
      </w:r>
      <w:r>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Pr>
          <w:color w:val="548DD4" w:themeColor="text2" w:themeTint="99"/>
        </w:rPr>
        <w:t>]</w:t>
      </w:r>
      <w: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4A34533B" w14:textId="77777777" w:rsidR="00EA091D" w:rsidRDefault="00EA091D" w:rsidP="001920D7">
      <w:pPr>
        <w:widowControl/>
        <w:numPr>
          <w:ilvl w:val="0"/>
          <w:numId w:val="16"/>
        </w:numPr>
        <w:autoSpaceDE/>
        <w:adjustRightInd/>
        <w:ind w:left="1418" w:hanging="567"/>
        <w:contextualSpacing/>
        <w:jc w:val="both"/>
      </w:pPr>
      <w:r>
        <w:rPr>
          <w:color w:val="548DD4" w:themeColor="text2" w:themeTint="99"/>
        </w:rPr>
        <w:t>[</w:t>
      </w:r>
      <w:r>
        <w:rPr>
          <w:i/>
          <w:color w:val="548DD4" w:themeColor="text2" w:themeTint="99"/>
        </w:rPr>
        <w:t>Наименование заказчика</w:t>
      </w:r>
      <w:r>
        <w:rPr>
          <w:color w:val="548DD4" w:themeColor="text2" w:themeTint="99"/>
        </w:rPr>
        <w:t>]</w:t>
      </w:r>
      <w:r>
        <w:rPr>
          <w:i/>
        </w:rPr>
        <w:t xml:space="preserve">, </w:t>
      </w:r>
      <w:r>
        <w:rPr>
          <w:color w:val="548DD4" w:themeColor="text2" w:themeTint="99"/>
        </w:rPr>
        <w:t>[</w:t>
      </w:r>
      <w:r>
        <w:rPr>
          <w:i/>
          <w:color w:val="548DD4" w:themeColor="text2" w:themeTint="99"/>
        </w:rPr>
        <w:t>адрес места нахождения</w:t>
      </w:r>
      <w:r>
        <w:rPr>
          <w:color w:val="548DD4" w:themeColor="text2" w:themeTint="99"/>
        </w:rPr>
        <w:t>]</w:t>
      </w:r>
      <w:r>
        <w:t>;</w:t>
      </w:r>
    </w:p>
    <w:p w14:paraId="5469E562" w14:textId="77777777" w:rsidR="00EA091D" w:rsidRDefault="00EA091D" w:rsidP="001920D7">
      <w:pPr>
        <w:widowControl/>
        <w:numPr>
          <w:ilvl w:val="0"/>
          <w:numId w:val="16"/>
        </w:numPr>
        <w:autoSpaceDE/>
        <w:adjustRightInd/>
        <w:ind w:left="1418" w:hanging="567"/>
        <w:contextualSpacing/>
        <w:jc w:val="both"/>
      </w:pPr>
      <w:r>
        <w:t>Публичное акционерное общество «Интер РАО ЕЭС» (119435, Россия, г. Москва, ул. Большая Пироговская, д. 27, стр. 2);</w:t>
      </w:r>
    </w:p>
    <w:p w14:paraId="7D91D077" w14:textId="77777777" w:rsidR="00EA091D" w:rsidRDefault="00EA091D" w:rsidP="001920D7">
      <w:pPr>
        <w:widowControl/>
        <w:numPr>
          <w:ilvl w:val="0"/>
          <w:numId w:val="16"/>
        </w:numPr>
        <w:autoSpaceDE/>
        <w:adjustRightInd/>
        <w:ind w:left="1418" w:hanging="567"/>
        <w:contextualSpacing/>
        <w:jc w:val="both"/>
      </w:pPr>
      <w:r>
        <w:t>Общество с ограниченной ответственностью «Интер РАО – Центр управления закупками» (119435, г.</w:t>
      </w:r>
      <w:r>
        <w:rPr>
          <w:lang w:val="en-US"/>
        </w:rPr>
        <w:t> </w:t>
      </w:r>
      <w:r>
        <w:t>Москва, ул.</w:t>
      </w:r>
      <w:r>
        <w:rPr>
          <w:lang w:val="en-US"/>
        </w:rPr>
        <w:t> </w:t>
      </w:r>
      <w:r>
        <w:t>Большая Пироговская, д.</w:t>
      </w:r>
      <w:r>
        <w:rPr>
          <w:lang w:val="en-US"/>
        </w:rPr>
        <w:t> </w:t>
      </w:r>
      <w:r>
        <w:t>27, стр.</w:t>
      </w:r>
      <w:r>
        <w:rPr>
          <w:lang w:val="en-US"/>
        </w:rPr>
        <w:t> </w:t>
      </w:r>
      <w:r>
        <w:t>3);</w:t>
      </w:r>
    </w:p>
    <w:p w14:paraId="5DF76CB3" w14:textId="77777777" w:rsidR="00EA091D" w:rsidRDefault="00EA091D" w:rsidP="001920D7">
      <w:pPr>
        <w:widowControl/>
        <w:numPr>
          <w:ilvl w:val="0"/>
          <w:numId w:val="16"/>
        </w:numPr>
        <w:autoSpaceDE/>
        <w:adjustRightInd/>
        <w:ind w:left="1418" w:hanging="567"/>
        <w:contextualSpacing/>
        <w:jc w:val="both"/>
      </w:pPr>
      <w:r>
        <w:t>Правительство Российской Федерации (103274, г. Москва, Краснопресненская наб., д. 2);</w:t>
      </w:r>
    </w:p>
    <w:p w14:paraId="7811F873" w14:textId="77777777" w:rsidR="00EA091D" w:rsidRDefault="00EA091D" w:rsidP="001920D7">
      <w:pPr>
        <w:widowControl/>
        <w:numPr>
          <w:ilvl w:val="0"/>
          <w:numId w:val="16"/>
        </w:numPr>
        <w:autoSpaceDE/>
        <w:adjustRightInd/>
        <w:ind w:left="1418" w:hanging="567"/>
        <w:contextualSpacing/>
        <w:jc w:val="both"/>
      </w:pPr>
      <w:r>
        <w:t>Министерство энергетики Российской Федерации (109074, г.</w:t>
      </w:r>
      <w:r>
        <w:rPr>
          <w:lang w:val="en-US"/>
        </w:rPr>
        <w:t> </w:t>
      </w:r>
      <w:r>
        <w:t>Москва, Китайгородский проезд, д.</w:t>
      </w:r>
      <w:r>
        <w:rPr>
          <w:lang w:val="en-US"/>
        </w:rPr>
        <w:t> </w:t>
      </w:r>
      <w:r>
        <w:t>7);</w:t>
      </w:r>
    </w:p>
    <w:p w14:paraId="6475436B" w14:textId="77777777" w:rsidR="00EA091D" w:rsidRDefault="00EA091D" w:rsidP="001920D7">
      <w:pPr>
        <w:widowControl/>
        <w:numPr>
          <w:ilvl w:val="0"/>
          <w:numId w:val="16"/>
        </w:numPr>
        <w:autoSpaceDE/>
        <w:adjustRightInd/>
        <w:ind w:left="1418" w:hanging="567"/>
        <w:contextualSpacing/>
        <w:jc w:val="both"/>
      </w:pPr>
      <w:r>
        <w:t>Федеральная служба по финансовому мониторингу (107450, г. Москва, К-450, ул. Мясницкая, д. 39, стр. 1);</w:t>
      </w:r>
    </w:p>
    <w:p w14:paraId="01A85297" w14:textId="77777777" w:rsidR="00EA091D" w:rsidRDefault="00EA091D" w:rsidP="001920D7">
      <w:pPr>
        <w:widowControl/>
        <w:numPr>
          <w:ilvl w:val="0"/>
          <w:numId w:val="16"/>
        </w:numPr>
        <w:autoSpaceDE/>
        <w:adjustRightInd/>
        <w:ind w:left="1418" w:hanging="567"/>
        <w:contextualSpacing/>
        <w:jc w:val="both"/>
      </w:pPr>
      <w:r>
        <w:t>Федеральная налоговая служба (127381, г. Москва, ул. Неглинная, д. 23).</w:t>
      </w:r>
    </w:p>
    <w:p w14:paraId="317521DB" w14:textId="77777777" w:rsidR="00EA091D" w:rsidRDefault="00EA091D" w:rsidP="00EA091D">
      <w:pPr>
        <w:spacing w:before="120" w:after="120"/>
        <w:ind w:firstLine="851"/>
        <w:jc w:val="both"/>
      </w:pPr>
      <w: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Pr>
          <w:color w:val="548DD4" w:themeColor="text2" w:themeTint="99"/>
        </w:rPr>
        <w:t>[указать: передачу (предоставление доступа) персональных данных компаниям, входящими в Группы</w:t>
      </w:r>
      <w:r>
        <w:rPr>
          <w:color w:val="548DD4" w:themeColor="text2" w:themeTint="99"/>
          <w:lang w:val="en-US"/>
        </w:rPr>
        <w:t> </w:t>
      </w:r>
      <w:r>
        <w:rPr>
          <w:color w:val="548DD4" w:themeColor="text2" w:themeTint="99"/>
        </w:rPr>
        <w:t xml:space="preserve">Интер РАО  </w:t>
      </w:r>
      <w:r>
        <w:rPr>
          <w:i/>
          <w:color w:val="548DD4" w:themeColor="text2" w:themeTint="99"/>
        </w:rPr>
        <w:t xml:space="preserve">или </w:t>
      </w:r>
      <w:r>
        <w:rPr>
          <w:color w:val="548DD4" w:themeColor="text2" w:themeTint="99"/>
        </w:rPr>
        <w:t>исключить данное положение]</w:t>
      </w:r>
      <w:r>
        <w:t xml:space="preserve"> извлечение, блокирование, удаление, уничтожение.</w:t>
      </w:r>
    </w:p>
    <w:p w14:paraId="75A08E78" w14:textId="77777777" w:rsidR="00EA091D" w:rsidRDefault="00EA091D" w:rsidP="00EA091D">
      <w:pPr>
        <w:spacing w:before="120" w:after="120"/>
        <w:ind w:firstLine="851"/>
        <w:jc w:val="both"/>
      </w:pPr>
      <w: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Pr>
          <w:lang w:val="en-US"/>
        </w:rPr>
        <w:t> </w:t>
      </w:r>
      <w:r>
        <w:t>2011 года № ВП-П13-9308, от 5 марта 2012 года № ВП-П24-1269.</w:t>
      </w:r>
    </w:p>
    <w:p w14:paraId="2B869AFA" w14:textId="77777777" w:rsidR="00EA091D" w:rsidRDefault="00EA091D" w:rsidP="00EA091D">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65F430F9" w14:textId="77777777" w:rsidR="00EA091D" w:rsidRDefault="00EA091D" w:rsidP="00EA091D">
      <w:pPr>
        <w:spacing w:before="120" w:after="120"/>
        <w:ind w:firstLine="851"/>
        <w:jc w:val="both"/>
      </w:pPr>
      <w:r>
        <w:t>Настоящее согласие на обработку моих персональных данных действует в течение 1</w:t>
      </w:r>
      <w:r>
        <w:rPr>
          <w:lang w:val="en-US"/>
        </w:rPr>
        <w:t> </w:t>
      </w:r>
      <w:r>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14:paraId="08EA2E97" w14:textId="77777777" w:rsidTr="000951A6">
        <w:trPr>
          <w:jc w:val="right"/>
        </w:trPr>
        <w:tc>
          <w:tcPr>
            <w:tcW w:w="4644" w:type="dxa"/>
          </w:tcPr>
          <w:p w14:paraId="6407BD96" w14:textId="77777777" w:rsidR="00EA091D" w:rsidRDefault="00EA091D" w:rsidP="000951A6">
            <w:pPr>
              <w:jc w:val="right"/>
              <w:rPr>
                <w:sz w:val="26"/>
                <w:szCs w:val="26"/>
                <w:lang w:eastAsia="en-US"/>
              </w:rPr>
            </w:pPr>
          </w:p>
          <w:p w14:paraId="18010A5F" w14:textId="77777777" w:rsidR="00EA091D" w:rsidRDefault="00EA091D" w:rsidP="000951A6">
            <w:pPr>
              <w:jc w:val="right"/>
              <w:rPr>
                <w:sz w:val="26"/>
                <w:szCs w:val="26"/>
                <w:lang w:eastAsia="en-US"/>
              </w:rPr>
            </w:pPr>
            <w:r>
              <w:rPr>
                <w:sz w:val="26"/>
                <w:szCs w:val="26"/>
                <w:lang w:eastAsia="en-US"/>
              </w:rPr>
              <w:t>__________________________________</w:t>
            </w:r>
          </w:p>
          <w:p w14:paraId="7AF7A10B" w14:textId="77777777" w:rsidR="00EA091D" w:rsidRDefault="00EA091D" w:rsidP="000951A6">
            <w:pPr>
              <w:tabs>
                <w:tab w:val="left" w:pos="34"/>
              </w:tabs>
              <w:jc w:val="center"/>
              <w:rPr>
                <w:i/>
                <w:sz w:val="26"/>
                <w:szCs w:val="26"/>
                <w:vertAlign w:val="superscript"/>
                <w:lang w:eastAsia="en-US"/>
              </w:rPr>
            </w:pPr>
            <w:r>
              <w:rPr>
                <w:i/>
                <w:sz w:val="26"/>
                <w:szCs w:val="26"/>
                <w:vertAlign w:val="superscript"/>
                <w:lang w:eastAsia="en-US"/>
              </w:rPr>
              <w:t>(подпись)</w:t>
            </w:r>
          </w:p>
        </w:tc>
      </w:tr>
      <w:tr w:rsidR="00EA091D" w14:paraId="38DECC4F" w14:textId="77777777" w:rsidTr="000951A6">
        <w:trPr>
          <w:jc w:val="right"/>
        </w:trPr>
        <w:tc>
          <w:tcPr>
            <w:tcW w:w="4644" w:type="dxa"/>
            <w:hideMark/>
          </w:tcPr>
          <w:p w14:paraId="1B0A199F" w14:textId="77777777" w:rsidR="00EA091D" w:rsidRDefault="00EA091D" w:rsidP="000951A6">
            <w:pPr>
              <w:jc w:val="right"/>
              <w:rPr>
                <w:sz w:val="26"/>
                <w:szCs w:val="26"/>
                <w:lang w:eastAsia="en-US"/>
              </w:rPr>
            </w:pPr>
            <w:r>
              <w:rPr>
                <w:sz w:val="26"/>
                <w:szCs w:val="26"/>
                <w:lang w:eastAsia="en-US"/>
              </w:rPr>
              <w:t>_________________________________</w:t>
            </w:r>
          </w:p>
          <w:p w14:paraId="6D85962A" w14:textId="77777777" w:rsidR="00EA091D" w:rsidRDefault="00EA091D" w:rsidP="000951A6">
            <w:pPr>
              <w:tabs>
                <w:tab w:val="left" w:pos="4428"/>
              </w:tabs>
              <w:jc w:val="center"/>
              <w:rPr>
                <w:i/>
                <w:sz w:val="26"/>
                <w:szCs w:val="26"/>
                <w:vertAlign w:val="superscript"/>
                <w:lang w:eastAsia="en-US"/>
              </w:rPr>
            </w:pPr>
            <w:r>
              <w:rPr>
                <w:i/>
                <w:sz w:val="26"/>
                <w:szCs w:val="26"/>
                <w:vertAlign w:val="superscript"/>
                <w:lang w:eastAsia="en-US"/>
              </w:rPr>
              <w:t>(фамилия, имя, отчество подписавшего)</w:t>
            </w:r>
          </w:p>
        </w:tc>
      </w:tr>
    </w:tbl>
    <w:p w14:paraId="5650C0B3" w14:textId="77777777" w:rsidR="00EA091D" w:rsidRDefault="00EA091D" w:rsidP="00EA091D">
      <w:pPr>
        <w:pBdr>
          <w:bottom w:val="single" w:sz="4" w:space="1" w:color="auto"/>
        </w:pBdr>
        <w:shd w:val="clear" w:color="auto" w:fill="E0E0E0"/>
        <w:ind w:right="21"/>
        <w:jc w:val="center"/>
        <w:rPr>
          <w:lang w:eastAsia="en-US"/>
        </w:rPr>
      </w:pPr>
      <w:r>
        <w:rPr>
          <w:b/>
          <w:color w:val="000000"/>
          <w:spacing w:val="36"/>
        </w:rPr>
        <w:t>конец формы</w:t>
      </w:r>
    </w:p>
    <w:p w14:paraId="72FD703C" w14:textId="77777777" w:rsidR="00EA091D" w:rsidRDefault="00EA091D" w:rsidP="00EA091D">
      <w:pPr>
        <w:widowControl/>
        <w:autoSpaceDE/>
        <w:adjustRightInd/>
        <w:spacing w:after="200" w:line="276" w:lineRule="auto"/>
        <w:rPr>
          <w:b/>
        </w:rPr>
      </w:pPr>
      <w:r>
        <w:rPr>
          <w:b/>
        </w:rPr>
        <w:br w:type="page"/>
      </w:r>
    </w:p>
    <w:p w14:paraId="7FC7AC7F" w14:textId="77777777" w:rsidR="00EA091D" w:rsidRDefault="00EA091D" w:rsidP="00EA091D">
      <w:pPr>
        <w:widowControl/>
        <w:autoSpaceDE/>
        <w:autoSpaceDN/>
        <w:adjustRightInd/>
        <w:rPr>
          <w:b/>
        </w:rPr>
        <w:sectPr w:rsidR="00EA091D">
          <w:pgSz w:w="11906" w:h="16838"/>
          <w:pgMar w:top="1134" w:right="709" w:bottom="1134" w:left="1134" w:header="709" w:footer="709" w:gutter="0"/>
          <w:cols w:space="720"/>
        </w:sectPr>
      </w:pPr>
    </w:p>
    <w:p w14:paraId="2A318A56" w14:textId="449F0716" w:rsidR="00EA091D" w:rsidRPr="0000051F" w:rsidRDefault="00EA091D" w:rsidP="0000051F">
      <w:pPr>
        <w:pStyle w:val="af8"/>
        <w:numPr>
          <w:ilvl w:val="1"/>
          <w:numId w:val="43"/>
        </w:numPr>
        <w:jc w:val="both"/>
        <w:outlineLvl w:val="1"/>
        <w:rPr>
          <w:b/>
        </w:rPr>
      </w:pPr>
      <w:bookmarkStart w:id="467" w:name="_Toc73367893"/>
      <w:r w:rsidRPr="0000051F">
        <w:rPr>
          <w:b/>
        </w:rPr>
        <w:lastRenderedPageBreak/>
        <w:t xml:space="preserve">План привлечения субпоставщиков (форма </w:t>
      </w:r>
      <w:r w:rsidRPr="0000051F">
        <w:rPr>
          <w:b/>
          <w:lang w:val="en-US"/>
        </w:rPr>
        <w:t>1</w:t>
      </w:r>
      <w:r w:rsidR="0000051F" w:rsidRPr="0000051F">
        <w:rPr>
          <w:b/>
        </w:rPr>
        <w:t>4</w:t>
      </w:r>
      <w:r w:rsidRPr="0000051F">
        <w:rPr>
          <w:b/>
        </w:rPr>
        <w:t>)</w:t>
      </w:r>
      <w:bookmarkEnd w:id="467"/>
    </w:p>
    <w:p w14:paraId="4994C502" w14:textId="77777777" w:rsidR="00EA091D" w:rsidRDefault="00EA091D" w:rsidP="00EA091D">
      <w:pPr>
        <w:jc w:val="both"/>
        <w:outlineLvl w:val="1"/>
      </w:pPr>
    </w:p>
    <w:p w14:paraId="6B56A74E" w14:textId="77777777" w:rsidR="00EA091D" w:rsidRDefault="00EA091D" w:rsidP="00EA091D">
      <w:pPr>
        <w:pBdr>
          <w:top w:val="single" w:sz="4" w:space="1" w:color="auto"/>
        </w:pBdr>
        <w:shd w:val="clear" w:color="auto" w:fill="E0E0E0"/>
        <w:ind w:right="21"/>
        <w:jc w:val="center"/>
        <w:rPr>
          <w:b/>
          <w:color w:val="000000"/>
          <w:spacing w:val="36"/>
        </w:rPr>
      </w:pPr>
      <w:r>
        <w:rPr>
          <w:b/>
          <w:color w:val="000000"/>
          <w:spacing w:val="36"/>
        </w:rPr>
        <w:t>начало формы</w:t>
      </w:r>
    </w:p>
    <w:p w14:paraId="765D4369" w14:textId="77777777" w:rsidR="00EA091D" w:rsidRDefault="00EA091D" w:rsidP="00EA091D">
      <w:pPr>
        <w:spacing w:after="120"/>
        <w:jc w:val="center"/>
        <w:rPr>
          <w:b/>
        </w:rPr>
      </w:pPr>
    </w:p>
    <w:p w14:paraId="72EFF885" w14:textId="77777777" w:rsidR="00EA091D" w:rsidRDefault="00A3546E" w:rsidP="00EA091D">
      <w:pPr>
        <w:spacing w:after="120"/>
        <w:jc w:val="center"/>
        <w:rPr>
          <w:b/>
        </w:rPr>
      </w:pPr>
      <w:r>
        <w:rPr>
          <w:noProof/>
        </w:rPr>
        <w:object w:dxaOrig="1287" w:dyaOrig="837" w14:anchorId="0137C895">
          <v:shape id="_x0000_i1028" type="#_x0000_t75" alt="" style="width:65.25pt;height:42.75pt;mso-width-percent:0;mso-height-percent:0;mso-width-percent:0;mso-height-percent:0" o:ole="">
            <v:imagedata r:id="rId42" o:title=""/>
          </v:shape>
          <o:OLEObject Type="Embed" ProgID="Package" ShapeID="_x0000_i1028" DrawAspect="Icon" ObjectID="_1728884469" r:id="rId43"/>
        </w:object>
      </w:r>
    </w:p>
    <w:p w14:paraId="7B1DFD60" w14:textId="77777777" w:rsidR="00EA091D" w:rsidRDefault="00EA091D" w:rsidP="00EA091D">
      <w:pPr>
        <w:spacing w:after="120"/>
        <w:jc w:val="center"/>
        <w:rPr>
          <w:b/>
        </w:rPr>
      </w:pPr>
    </w:p>
    <w:p w14:paraId="488E3DD7" w14:textId="77777777" w:rsidR="00EA091D" w:rsidRDefault="00EA091D" w:rsidP="00EA091D">
      <w:pPr>
        <w:pBdr>
          <w:bottom w:val="single" w:sz="4" w:space="1" w:color="auto"/>
        </w:pBdr>
        <w:shd w:val="clear" w:color="auto" w:fill="E0E0E0"/>
        <w:ind w:right="21"/>
        <w:jc w:val="center"/>
        <w:rPr>
          <w:b/>
          <w:color w:val="000000"/>
          <w:spacing w:val="36"/>
        </w:rPr>
      </w:pPr>
      <w:r>
        <w:rPr>
          <w:b/>
          <w:color w:val="000000"/>
          <w:spacing w:val="36"/>
        </w:rPr>
        <w:t>конец формы</w:t>
      </w:r>
    </w:p>
    <w:p w14:paraId="13E74596" w14:textId="77777777" w:rsidR="00EA091D" w:rsidRDefault="00EA091D" w:rsidP="00EA091D">
      <w:pPr>
        <w:widowControl/>
        <w:autoSpaceDE/>
        <w:autoSpaceDN/>
        <w:adjustRightInd/>
        <w:rPr>
          <w:sz w:val="26"/>
          <w:szCs w:val="26"/>
        </w:rPr>
        <w:sectPr w:rsidR="00EA091D">
          <w:pgSz w:w="11906" w:h="16838"/>
          <w:pgMar w:top="1134" w:right="707" w:bottom="1134" w:left="1701" w:header="708" w:footer="708" w:gutter="0"/>
          <w:cols w:space="720"/>
        </w:sectPr>
      </w:pPr>
    </w:p>
    <w:p w14:paraId="2A655539" w14:textId="77777777" w:rsidR="00EA091D" w:rsidRDefault="00EA091D" w:rsidP="00EA091D">
      <w:pPr>
        <w:widowControl/>
        <w:autoSpaceDE/>
        <w:adjustRightInd/>
        <w:spacing w:after="200" w:line="276" w:lineRule="auto"/>
        <w:rPr>
          <w:sz w:val="26"/>
          <w:szCs w:val="26"/>
          <w:vertAlign w:val="superscript"/>
        </w:rPr>
      </w:pPr>
      <w:r>
        <w:rPr>
          <w:sz w:val="26"/>
          <w:szCs w:val="26"/>
          <w:vertAlign w:val="superscript"/>
        </w:rPr>
        <w:lastRenderedPageBreak/>
        <w:t xml:space="preserve">Приложение №_ к плану привлечения </w:t>
      </w:r>
    </w:p>
    <w:p w14:paraId="0C833B5C" w14:textId="77777777" w:rsidR="00EA091D" w:rsidRDefault="00EA091D" w:rsidP="00EA091D">
      <w:pPr>
        <w:rPr>
          <w:sz w:val="26"/>
          <w:szCs w:val="26"/>
          <w:vertAlign w:val="superscript"/>
        </w:rPr>
      </w:pPr>
      <w:r>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14:paraId="1D4A42AB"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188EF1F" w14:textId="77777777" w:rsidR="00EA091D" w:rsidRDefault="00EA091D" w:rsidP="000951A6">
            <w:pPr>
              <w:spacing w:before="60" w:after="60" w:line="276" w:lineRule="auto"/>
              <w:jc w:val="center"/>
              <w:outlineLvl w:val="0"/>
              <w:rPr>
                <w:b/>
                <w:iCs/>
                <w:snapToGrid w:val="0"/>
                <w:color w:val="943634"/>
                <w:lang w:eastAsia="en-US"/>
              </w:rPr>
            </w:pPr>
            <w:r>
              <w:rPr>
                <w:sz w:val="26"/>
                <w:szCs w:val="26"/>
              </w:rPr>
              <w:br w:type="page"/>
            </w:r>
            <w:bookmarkStart w:id="468" w:name="_Toc73367894"/>
            <w:r>
              <w:rPr>
                <w:b/>
                <w:iCs/>
                <w:snapToGrid w:val="0"/>
                <w:color w:val="943634"/>
                <w:lang w:eastAsia="en-US"/>
              </w:rPr>
              <w:t>БЛАНК УЧАСТНИКА ЗАКУПКИ</w:t>
            </w:r>
            <w:bookmarkEnd w:id="468"/>
          </w:p>
        </w:tc>
      </w:tr>
    </w:tbl>
    <w:p w14:paraId="44EC5BC2" w14:textId="77777777" w:rsidR="00EA091D" w:rsidRDefault="00EA091D" w:rsidP="00EA091D">
      <w:pPr>
        <w:spacing w:before="240" w:after="120"/>
        <w:jc w:val="center"/>
        <w:rPr>
          <w:bCs/>
          <w:sz w:val="28"/>
          <w:szCs w:val="28"/>
        </w:rPr>
      </w:pPr>
      <w:r>
        <w:rPr>
          <w:bCs/>
          <w:sz w:val="28"/>
          <w:szCs w:val="28"/>
        </w:rPr>
        <w:t>ПИСЬМО-СОГЛАСИЕ</w:t>
      </w:r>
    </w:p>
    <w:p w14:paraId="3A88FFD0" w14:textId="77777777" w:rsidR="00EA091D" w:rsidRDefault="00EA091D" w:rsidP="00EA091D">
      <w:pPr>
        <w:spacing w:after="120"/>
        <w:jc w:val="center"/>
        <w:rPr>
          <w:b/>
          <w:sz w:val="20"/>
        </w:rPr>
      </w:pPr>
      <w:r>
        <w:rPr>
          <w:bCs/>
          <w:sz w:val="28"/>
          <w:szCs w:val="28"/>
        </w:rPr>
        <w:t>С 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EA091D" w14:paraId="3F998CF8" w14:textId="77777777" w:rsidTr="000951A6">
        <w:tc>
          <w:tcPr>
            <w:tcW w:w="3437" w:type="dxa"/>
            <w:vAlign w:val="center"/>
            <w:hideMark/>
          </w:tcPr>
          <w:p w14:paraId="34CA9C57" w14:textId="77777777" w:rsidR="00EA091D" w:rsidRDefault="00EA091D" w:rsidP="000951A6">
            <w:pPr>
              <w:spacing w:before="240" w:after="120" w:line="276" w:lineRule="auto"/>
              <w:rPr>
                <w:sz w:val="26"/>
                <w:szCs w:val="26"/>
                <w:lang w:eastAsia="en-US"/>
              </w:rPr>
            </w:pPr>
            <w:r>
              <w:rPr>
                <w:sz w:val="26"/>
                <w:szCs w:val="26"/>
                <w:lang w:eastAsia="en-US"/>
              </w:rPr>
              <w:t>№_________</w:t>
            </w:r>
          </w:p>
        </w:tc>
        <w:tc>
          <w:tcPr>
            <w:tcW w:w="2767" w:type="dxa"/>
            <w:vAlign w:val="center"/>
          </w:tcPr>
          <w:p w14:paraId="5BDC7DE9" w14:textId="77777777" w:rsidR="00EA091D" w:rsidRDefault="00EA091D" w:rsidP="000951A6">
            <w:pPr>
              <w:spacing w:line="276" w:lineRule="auto"/>
              <w:jc w:val="center"/>
              <w:rPr>
                <w:sz w:val="26"/>
                <w:szCs w:val="26"/>
                <w:lang w:val="en-US" w:eastAsia="en-US"/>
              </w:rPr>
            </w:pPr>
          </w:p>
        </w:tc>
        <w:tc>
          <w:tcPr>
            <w:tcW w:w="3969" w:type="dxa"/>
            <w:vAlign w:val="center"/>
            <w:hideMark/>
          </w:tcPr>
          <w:p w14:paraId="34D73859" w14:textId="77777777" w:rsidR="00EA091D" w:rsidRDefault="00EA091D" w:rsidP="000951A6">
            <w:pPr>
              <w:spacing w:line="276" w:lineRule="auto"/>
              <w:jc w:val="right"/>
              <w:rPr>
                <w:sz w:val="26"/>
                <w:szCs w:val="26"/>
                <w:lang w:eastAsia="en-US"/>
              </w:rPr>
            </w:pPr>
            <w:r>
              <w:rPr>
                <w:sz w:val="26"/>
                <w:szCs w:val="26"/>
                <w:lang w:eastAsia="en-US"/>
              </w:rPr>
              <w:t>«__» __________ 202_ г.</w:t>
            </w:r>
          </w:p>
        </w:tc>
      </w:tr>
    </w:tbl>
    <w:p w14:paraId="00C1C962" w14:textId="77777777" w:rsidR="00EA091D" w:rsidRDefault="00EA091D" w:rsidP="00EA091D">
      <w:pPr>
        <w:ind w:firstLine="708"/>
        <w:jc w:val="both"/>
      </w:pPr>
    </w:p>
    <w:p w14:paraId="25576C6D" w14:textId="77777777" w:rsidR="00EA091D" w:rsidRDefault="00EA091D" w:rsidP="00EA091D">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25E75171" w14:textId="77777777" w:rsidR="00EA091D" w:rsidRDefault="00EA091D" w:rsidP="00EA091D">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362C11BD" w14:textId="77777777" w:rsidR="00EA091D" w:rsidRDefault="00EA091D" w:rsidP="00EA091D">
      <w:pPr>
        <w:ind w:firstLine="708"/>
        <w:jc w:val="both"/>
      </w:pPr>
    </w:p>
    <w:p w14:paraId="53B14BE6" w14:textId="77777777" w:rsidR="00EA091D" w:rsidRDefault="00EA091D" w:rsidP="00EA091D">
      <w:pPr>
        <w:ind w:firstLine="708"/>
        <w:jc w:val="both"/>
      </w:pPr>
    </w:p>
    <w:p w14:paraId="53B99C9B" w14:textId="77777777" w:rsidR="00EA091D"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14:paraId="4A7206A0" w14:textId="77777777" w:rsidTr="000951A6">
        <w:tc>
          <w:tcPr>
            <w:tcW w:w="4644" w:type="dxa"/>
            <w:hideMark/>
          </w:tcPr>
          <w:p w14:paraId="12B9CF49" w14:textId="77777777" w:rsidR="00EA091D" w:rsidRDefault="00EA091D" w:rsidP="000951A6">
            <w:pPr>
              <w:jc w:val="right"/>
              <w:rPr>
                <w:sz w:val="26"/>
                <w:szCs w:val="26"/>
                <w:lang w:eastAsia="en-US"/>
              </w:rPr>
            </w:pPr>
            <w:r>
              <w:rPr>
                <w:sz w:val="26"/>
                <w:szCs w:val="26"/>
                <w:lang w:eastAsia="en-US"/>
              </w:rPr>
              <w:t>__________________________________</w:t>
            </w:r>
          </w:p>
          <w:p w14:paraId="7D51E959" w14:textId="77777777" w:rsidR="00EA091D" w:rsidRDefault="00EA091D" w:rsidP="000951A6">
            <w:pPr>
              <w:tabs>
                <w:tab w:val="left" w:pos="34"/>
              </w:tabs>
              <w:jc w:val="center"/>
              <w:rPr>
                <w:sz w:val="26"/>
                <w:szCs w:val="26"/>
                <w:vertAlign w:val="superscript"/>
                <w:lang w:eastAsia="en-US"/>
              </w:rPr>
            </w:pPr>
            <w:r>
              <w:rPr>
                <w:sz w:val="26"/>
                <w:szCs w:val="26"/>
                <w:vertAlign w:val="superscript"/>
                <w:lang w:eastAsia="en-US"/>
              </w:rPr>
              <w:t>(подпись, М.П.)</w:t>
            </w:r>
          </w:p>
        </w:tc>
      </w:tr>
      <w:tr w:rsidR="00EA091D" w14:paraId="6B39F52C" w14:textId="77777777" w:rsidTr="000951A6">
        <w:tc>
          <w:tcPr>
            <w:tcW w:w="4644" w:type="dxa"/>
            <w:hideMark/>
          </w:tcPr>
          <w:p w14:paraId="1374F561" w14:textId="77777777" w:rsidR="00EA091D" w:rsidRDefault="00EA091D" w:rsidP="000951A6">
            <w:pPr>
              <w:jc w:val="right"/>
              <w:rPr>
                <w:sz w:val="26"/>
                <w:szCs w:val="26"/>
                <w:lang w:eastAsia="en-US"/>
              </w:rPr>
            </w:pPr>
            <w:r>
              <w:rPr>
                <w:sz w:val="26"/>
                <w:szCs w:val="26"/>
                <w:lang w:eastAsia="en-US"/>
              </w:rPr>
              <w:t>__________________________________</w:t>
            </w:r>
          </w:p>
          <w:p w14:paraId="08F64822" w14:textId="77777777" w:rsidR="00EA091D" w:rsidRDefault="00EA091D" w:rsidP="000951A6">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297F9B5C" w14:textId="77777777" w:rsidR="00EA091D" w:rsidRDefault="00EA091D" w:rsidP="00EA091D">
      <w:pPr>
        <w:widowControl/>
        <w:autoSpaceDE/>
        <w:adjustRightInd/>
        <w:spacing w:after="200" w:line="276" w:lineRule="auto"/>
        <w:rPr>
          <w:b/>
        </w:rPr>
      </w:pPr>
      <w:r>
        <w:rPr>
          <w:b/>
        </w:rPr>
        <w:br w:type="page"/>
      </w:r>
    </w:p>
    <w:p w14:paraId="1F77F45C" w14:textId="199A6725" w:rsidR="00EA091D" w:rsidRDefault="00EA091D" w:rsidP="00EA091D">
      <w:pPr>
        <w:widowControl/>
        <w:autoSpaceDE/>
        <w:adjustRightInd/>
        <w:jc w:val="both"/>
        <w:rPr>
          <w:b/>
        </w:rPr>
      </w:pPr>
      <w:r>
        <w:rPr>
          <w:b/>
        </w:rPr>
        <w:lastRenderedPageBreak/>
        <w:t>10.1</w:t>
      </w:r>
      <w:r w:rsidR="0000051F">
        <w:rPr>
          <w:b/>
        </w:rPr>
        <w:t>5</w:t>
      </w:r>
      <w:r>
        <w:rPr>
          <w:b/>
        </w:rPr>
        <w:t>.1 Инструкции по заполнению</w:t>
      </w:r>
    </w:p>
    <w:p w14:paraId="57E64264" w14:textId="17DFE752" w:rsidR="00EA091D" w:rsidRDefault="00EA091D" w:rsidP="00EA091D">
      <w:pPr>
        <w:widowControl/>
        <w:autoSpaceDE/>
        <w:adjustRightInd/>
        <w:jc w:val="both"/>
      </w:pPr>
      <w:r>
        <w:t>10.1</w:t>
      </w:r>
      <w:r w:rsidR="0000051F">
        <w:t>5</w:t>
      </w:r>
      <w:r>
        <w:t>.1.1</w:t>
      </w:r>
      <w:r>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78DCF6B" w14:textId="10606FBD" w:rsidR="00EA091D" w:rsidRDefault="00EA091D" w:rsidP="00EA091D">
      <w:pPr>
        <w:widowControl/>
        <w:autoSpaceDE/>
        <w:adjustRightInd/>
        <w:jc w:val="both"/>
      </w:pPr>
      <w:r>
        <w:t>10.1</w:t>
      </w:r>
      <w:r w:rsidR="0000051F">
        <w:t>5</w:t>
      </w:r>
      <w:r>
        <w:t>.1.2</w:t>
      </w:r>
      <w:r>
        <w:tab/>
        <w:t>Участник указывает дату и номер заявки в соответствии с письмом о подаче оферты.</w:t>
      </w:r>
    </w:p>
    <w:p w14:paraId="565B1496" w14:textId="6DB86EB2" w:rsidR="00EA091D" w:rsidRDefault="00EA091D" w:rsidP="00EA091D">
      <w:pPr>
        <w:widowControl/>
        <w:autoSpaceDE/>
        <w:adjustRightInd/>
        <w:jc w:val="both"/>
      </w:pPr>
      <w:r>
        <w:t>10.1</w:t>
      </w:r>
      <w:r w:rsidR="0000051F">
        <w:t>5</w:t>
      </w:r>
      <w:r>
        <w:t>.1.3</w:t>
      </w:r>
      <w:r>
        <w:tab/>
        <w:t>Участник указывает свое фирменное наименование (в т.ч. организационно-правовую форму) и свой адрес.</w:t>
      </w:r>
    </w:p>
    <w:p w14:paraId="7F319ABA" w14:textId="3B8BC2C3" w:rsidR="00EA091D" w:rsidRDefault="00EA091D" w:rsidP="00EA091D">
      <w:pPr>
        <w:widowControl/>
        <w:autoSpaceDE/>
        <w:adjustRightInd/>
        <w:jc w:val="both"/>
      </w:pPr>
      <w:r>
        <w:t>10.1</w:t>
      </w:r>
      <w:r w:rsidR="0000051F">
        <w:t>5</w:t>
      </w:r>
      <w:r>
        <w:t>.1.4</w:t>
      </w:r>
      <w:r>
        <w:tab/>
        <w:t>В данной форме генеральный поставщик указывает:</w:t>
      </w:r>
    </w:p>
    <w:p w14:paraId="2D09C26A" w14:textId="77777777" w:rsidR="00EA091D" w:rsidRDefault="00EA091D" w:rsidP="001920D7">
      <w:pPr>
        <w:numPr>
          <w:ilvl w:val="3"/>
          <w:numId w:val="54"/>
        </w:numPr>
        <w:spacing w:before="60"/>
        <w:ind w:left="0" w:firstLine="0"/>
        <w:jc w:val="both"/>
      </w:pPr>
      <w:r>
        <w:t>перечень поставляемых генпоставщиком и каждым субпоставщиком товаров;</w:t>
      </w:r>
    </w:p>
    <w:p w14:paraId="6A742543" w14:textId="77777777" w:rsidR="00EA091D" w:rsidRDefault="00EA091D" w:rsidP="001920D7">
      <w:pPr>
        <w:numPr>
          <w:ilvl w:val="3"/>
          <w:numId w:val="54"/>
        </w:numPr>
        <w:tabs>
          <w:tab w:val="clear" w:pos="1134"/>
          <w:tab w:val="num" w:pos="709"/>
          <w:tab w:val="num" w:pos="1701"/>
        </w:tabs>
        <w:spacing w:before="60"/>
        <w:ind w:left="0" w:firstLine="0"/>
        <w:jc w:val="both"/>
      </w:pPr>
      <w:r>
        <w:rPr>
          <w:b/>
        </w:rPr>
        <w:t>стоимость товаров по генеральному поставщику и субпоставщикам указывается только в процентном выражении;</w:t>
      </w:r>
    </w:p>
    <w:p w14:paraId="04C6637E" w14:textId="77777777" w:rsidR="00EA091D" w:rsidRDefault="00EA091D" w:rsidP="00EA091D">
      <w:pPr>
        <w:widowControl/>
        <w:autoSpaceDE/>
        <w:adjustRightInd/>
        <w:spacing w:after="200" w:line="276" w:lineRule="auto"/>
        <w:jc w:val="both"/>
        <w:rPr>
          <w:i/>
        </w:rPr>
      </w:pPr>
    </w:p>
    <w:p w14:paraId="49E39EAE" w14:textId="77777777" w:rsidR="00EA091D" w:rsidRDefault="00EA091D" w:rsidP="00EA091D">
      <w:pPr>
        <w:widowControl/>
        <w:autoSpaceDE/>
        <w:adjustRightInd/>
        <w:spacing w:after="200" w:line="276" w:lineRule="auto"/>
        <w:ind w:left="1418"/>
        <w:rPr>
          <w:i/>
        </w:rPr>
      </w:pPr>
    </w:p>
    <w:p w14:paraId="3C4B651C" w14:textId="77777777" w:rsidR="00EA091D" w:rsidRDefault="00EA091D" w:rsidP="00EA091D">
      <w:pPr>
        <w:widowControl/>
        <w:autoSpaceDE/>
        <w:adjustRightInd/>
        <w:spacing w:after="200" w:line="276" w:lineRule="auto"/>
        <w:rPr>
          <w:i/>
        </w:rPr>
      </w:pPr>
    </w:p>
    <w:p w14:paraId="3372AC3A" w14:textId="77777777" w:rsidR="00EA091D" w:rsidRDefault="00EA091D" w:rsidP="00EA091D">
      <w:pPr>
        <w:widowControl/>
        <w:autoSpaceDE/>
        <w:adjustRightInd/>
        <w:spacing w:after="200" w:line="276" w:lineRule="auto"/>
        <w:rPr>
          <w:i/>
        </w:rPr>
      </w:pPr>
    </w:p>
    <w:p w14:paraId="51460ABB" w14:textId="77777777" w:rsidR="00EA091D" w:rsidRDefault="00EA091D" w:rsidP="00EA091D">
      <w:pPr>
        <w:widowControl/>
        <w:autoSpaceDE/>
        <w:adjustRightInd/>
        <w:spacing w:after="200" w:line="276" w:lineRule="auto"/>
        <w:rPr>
          <w:i/>
        </w:rPr>
      </w:pPr>
    </w:p>
    <w:p w14:paraId="071683B9" w14:textId="77777777" w:rsidR="00EA091D" w:rsidRDefault="00EA091D" w:rsidP="00EA091D">
      <w:pPr>
        <w:widowControl/>
        <w:autoSpaceDE/>
        <w:adjustRightInd/>
        <w:spacing w:after="200" w:line="276" w:lineRule="auto"/>
        <w:rPr>
          <w:i/>
        </w:rPr>
      </w:pPr>
    </w:p>
    <w:p w14:paraId="05C8173E" w14:textId="77777777" w:rsidR="00EA091D" w:rsidRDefault="00EA091D" w:rsidP="00EA091D">
      <w:pPr>
        <w:widowControl/>
        <w:autoSpaceDE/>
        <w:adjustRightInd/>
        <w:spacing w:after="200" w:line="276" w:lineRule="auto"/>
        <w:rPr>
          <w:i/>
        </w:rPr>
      </w:pPr>
    </w:p>
    <w:p w14:paraId="6830607D" w14:textId="77777777" w:rsidR="00EA091D" w:rsidRDefault="00EA091D" w:rsidP="00EA091D">
      <w:pPr>
        <w:widowControl/>
        <w:autoSpaceDE/>
        <w:adjustRightInd/>
        <w:spacing w:after="200" w:line="276" w:lineRule="auto"/>
        <w:rPr>
          <w:i/>
        </w:rPr>
      </w:pPr>
    </w:p>
    <w:p w14:paraId="22F299BE" w14:textId="77777777" w:rsidR="00EA091D" w:rsidRDefault="00EA091D" w:rsidP="00EA091D">
      <w:pPr>
        <w:widowControl/>
        <w:autoSpaceDE/>
        <w:adjustRightInd/>
        <w:spacing w:after="200" w:line="276" w:lineRule="auto"/>
        <w:rPr>
          <w:i/>
        </w:rPr>
      </w:pPr>
    </w:p>
    <w:p w14:paraId="5000CAF1" w14:textId="77777777" w:rsidR="00EA091D" w:rsidRDefault="00EA091D" w:rsidP="00EA091D">
      <w:pPr>
        <w:widowControl/>
        <w:autoSpaceDE/>
        <w:adjustRightInd/>
        <w:spacing w:after="200" w:line="276" w:lineRule="auto"/>
        <w:rPr>
          <w:i/>
        </w:rPr>
      </w:pPr>
    </w:p>
    <w:p w14:paraId="49764CE0" w14:textId="77777777" w:rsidR="00EA091D" w:rsidRDefault="00EA091D" w:rsidP="00EA091D">
      <w:pPr>
        <w:widowControl/>
        <w:autoSpaceDE/>
        <w:adjustRightInd/>
        <w:spacing w:after="200" w:line="276" w:lineRule="auto"/>
        <w:rPr>
          <w:i/>
        </w:rPr>
      </w:pPr>
    </w:p>
    <w:p w14:paraId="5A701899" w14:textId="77777777" w:rsidR="00EA091D" w:rsidRDefault="00EA091D" w:rsidP="00EA091D">
      <w:pPr>
        <w:widowControl/>
        <w:autoSpaceDE/>
        <w:adjustRightInd/>
        <w:spacing w:after="200" w:line="276" w:lineRule="auto"/>
        <w:rPr>
          <w:i/>
        </w:rPr>
      </w:pPr>
    </w:p>
    <w:p w14:paraId="196C7CA7" w14:textId="77777777" w:rsidR="00EA091D" w:rsidRDefault="00EA091D" w:rsidP="00EA091D">
      <w:pPr>
        <w:widowControl/>
        <w:autoSpaceDE/>
        <w:adjustRightInd/>
        <w:spacing w:after="200" w:line="276" w:lineRule="auto"/>
        <w:rPr>
          <w:i/>
        </w:rPr>
      </w:pPr>
    </w:p>
    <w:p w14:paraId="71F6C8B0" w14:textId="77777777" w:rsidR="00EA091D" w:rsidRDefault="00EA091D" w:rsidP="00EA091D">
      <w:pPr>
        <w:widowControl/>
        <w:autoSpaceDE/>
        <w:adjustRightInd/>
        <w:spacing w:after="200" w:line="276" w:lineRule="auto"/>
        <w:rPr>
          <w:i/>
        </w:rPr>
      </w:pPr>
    </w:p>
    <w:p w14:paraId="237E06B8" w14:textId="77777777" w:rsidR="00EA091D" w:rsidRDefault="00EA091D" w:rsidP="00EA091D">
      <w:pPr>
        <w:widowControl/>
        <w:autoSpaceDE/>
        <w:adjustRightInd/>
        <w:spacing w:after="200" w:line="276" w:lineRule="auto"/>
        <w:rPr>
          <w:i/>
        </w:rPr>
      </w:pPr>
    </w:p>
    <w:p w14:paraId="34D48135" w14:textId="77777777" w:rsidR="00EA091D" w:rsidRDefault="00EA091D" w:rsidP="00EA091D">
      <w:pPr>
        <w:widowControl/>
        <w:autoSpaceDE/>
        <w:adjustRightInd/>
        <w:spacing w:after="200" w:line="276" w:lineRule="auto"/>
        <w:rPr>
          <w:i/>
        </w:rPr>
      </w:pPr>
    </w:p>
    <w:p w14:paraId="576DA937" w14:textId="77777777" w:rsidR="00EA091D" w:rsidRDefault="00EA091D" w:rsidP="00EA091D">
      <w:pPr>
        <w:widowControl/>
        <w:autoSpaceDE/>
        <w:adjustRightInd/>
        <w:spacing w:after="200" w:line="276" w:lineRule="auto"/>
        <w:rPr>
          <w:i/>
        </w:rPr>
      </w:pPr>
    </w:p>
    <w:p w14:paraId="25019074" w14:textId="77777777" w:rsidR="00EA091D" w:rsidRDefault="00EA091D" w:rsidP="00EA091D">
      <w:pPr>
        <w:widowControl/>
        <w:autoSpaceDE/>
        <w:adjustRightInd/>
        <w:spacing w:after="200" w:line="276" w:lineRule="auto"/>
        <w:rPr>
          <w:i/>
        </w:rPr>
      </w:pPr>
    </w:p>
    <w:p w14:paraId="480F7414" w14:textId="77777777" w:rsidR="00EA091D" w:rsidRDefault="00EA091D" w:rsidP="00EA091D">
      <w:pPr>
        <w:widowControl/>
        <w:autoSpaceDE/>
        <w:adjustRightInd/>
        <w:spacing w:after="200" w:line="276" w:lineRule="auto"/>
        <w:rPr>
          <w:i/>
        </w:rPr>
      </w:pPr>
    </w:p>
    <w:p w14:paraId="13E4F71D" w14:textId="77777777" w:rsidR="00EA091D" w:rsidRDefault="00EA091D" w:rsidP="00EA091D">
      <w:pPr>
        <w:widowControl/>
        <w:autoSpaceDE/>
        <w:adjustRightInd/>
        <w:spacing w:after="200" w:line="276" w:lineRule="auto"/>
        <w:rPr>
          <w:i/>
        </w:rPr>
      </w:pPr>
      <w:r>
        <w:rPr>
          <w:i/>
        </w:rPr>
        <w:br w:type="page"/>
      </w:r>
    </w:p>
    <w:p w14:paraId="51E8D0D3" w14:textId="614873B7" w:rsidR="00EA091D" w:rsidRPr="0000051F" w:rsidRDefault="00EA091D" w:rsidP="0000051F">
      <w:pPr>
        <w:pStyle w:val="af8"/>
        <w:numPr>
          <w:ilvl w:val="1"/>
          <w:numId w:val="43"/>
        </w:numPr>
        <w:jc w:val="both"/>
        <w:outlineLvl w:val="1"/>
        <w:rPr>
          <w:b/>
        </w:rPr>
      </w:pPr>
      <w:bookmarkStart w:id="469" w:name="_Toc73367895"/>
      <w:r w:rsidRPr="0000051F">
        <w:rPr>
          <w:b/>
        </w:rPr>
        <w:lastRenderedPageBreak/>
        <w:t>План привлечения субподрядчиков (форма 1</w:t>
      </w:r>
      <w:r w:rsidR="0000051F" w:rsidRPr="0000051F">
        <w:rPr>
          <w:b/>
        </w:rPr>
        <w:t>5</w:t>
      </w:r>
      <w:r w:rsidRPr="0000051F">
        <w:rPr>
          <w:b/>
        </w:rPr>
        <w:t>)</w:t>
      </w:r>
      <w:bookmarkEnd w:id="469"/>
    </w:p>
    <w:p w14:paraId="6BA01ED1" w14:textId="77777777" w:rsidR="00EA091D" w:rsidRDefault="00EA091D" w:rsidP="00EA091D">
      <w:pPr>
        <w:jc w:val="both"/>
        <w:outlineLvl w:val="1"/>
      </w:pPr>
    </w:p>
    <w:p w14:paraId="78CB34E7" w14:textId="77777777" w:rsidR="00EA091D" w:rsidRDefault="00EA091D" w:rsidP="00EA091D">
      <w:pPr>
        <w:pBdr>
          <w:top w:val="single" w:sz="4" w:space="1" w:color="auto"/>
        </w:pBdr>
        <w:shd w:val="clear" w:color="auto" w:fill="E0E0E0"/>
        <w:ind w:right="21"/>
        <w:jc w:val="center"/>
        <w:rPr>
          <w:b/>
          <w:color w:val="000000"/>
          <w:spacing w:val="36"/>
        </w:rPr>
      </w:pPr>
      <w:r>
        <w:rPr>
          <w:b/>
          <w:color w:val="000000"/>
          <w:spacing w:val="36"/>
        </w:rPr>
        <w:t>начало формы</w:t>
      </w:r>
    </w:p>
    <w:p w14:paraId="26B98139" w14:textId="77777777" w:rsidR="00EA091D" w:rsidRDefault="00EA091D" w:rsidP="00EA091D">
      <w:pPr>
        <w:pBdr>
          <w:top w:val="single" w:sz="4" w:space="1" w:color="auto"/>
        </w:pBdr>
        <w:shd w:val="clear" w:color="auto" w:fill="E0E0E0"/>
        <w:ind w:right="21"/>
        <w:jc w:val="center"/>
        <w:rPr>
          <w:b/>
          <w:color w:val="000000"/>
          <w:spacing w:val="36"/>
        </w:rPr>
      </w:pPr>
    </w:p>
    <w:p w14:paraId="359F3290" w14:textId="77777777" w:rsidR="00EA091D" w:rsidRDefault="00EA091D" w:rsidP="00EA091D">
      <w:pPr>
        <w:spacing w:after="120"/>
        <w:jc w:val="center"/>
        <w:rPr>
          <w:b/>
        </w:rPr>
      </w:pPr>
    </w:p>
    <w:p w14:paraId="37638366" w14:textId="77777777" w:rsidR="00EA091D" w:rsidRDefault="00A3546E" w:rsidP="00EA091D">
      <w:pPr>
        <w:spacing w:after="120"/>
        <w:jc w:val="center"/>
        <w:rPr>
          <w:b/>
        </w:rPr>
      </w:pPr>
      <w:r>
        <w:rPr>
          <w:noProof/>
        </w:rPr>
        <w:object w:dxaOrig="1287" w:dyaOrig="837" w14:anchorId="665DA079">
          <v:shape id="_x0000_i1029" type="#_x0000_t75" alt="" style="width:65.25pt;height:42.75pt;mso-width-percent:0;mso-height-percent:0;mso-width-percent:0;mso-height-percent:0" o:ole="">
            <v:imagedata r:id="rId44" o:title=""/>
          </v:shape>
          <o:OLEObject Type="Embed" ProgID="Package" ShapeID="_x0000_i1029" DrawAspect="Icon" ObjectID="_1728884470" r:id="rId45"/>
        </w:object>
      </w:r>
    </w:p>
    <w:p w14:paraId="7FB4A5A9" w14:textId="77777777" w:rsidR="00EA091D" w:rsidRDefault="00EA091D" w:rsidP="00EA091D">
      <w:pPr>
        <w:pBdr>
          <w:bottom w:val="single" w:sz="4" w:space="1" w:color="auto"/>
        </w:pBdr>
        <w:shd w:val="clear" w:color="auto" w:fill="E0E0E0"/>
        <w:ind w:right="21"/>
        <w:jc w:val="center"/>
        <w:rPr>
          <w:b/>
          <w:color w:val="000000"/>
          <w:spacing w:val="36"/>
        </w:rPr>
      </w:pPr>
      <w:r>
        <w:rPr>
          <w:b/>
          <w:color w:val="000000"/>
          <w:spacing w:val="36"/>
        </w:rPr>
        <w:t>конец формы</w:t>
      </w:r>
    </w:p>
    <w:p w14:paraId="50443AC8" w14:textId="77777777" w:rsidR="00EA091D" w:rsidRDefault="00EA091D" w:rsidP="00EA091D">
      <w:pPr>
        <w:widowControl/>
        <w:autoSpaceDE/>
        <w:autoSpaceDN/>
        <w:adjustRightInd/>
        <w:rPr>
          <w:sz w:val="26"/>
          <w:szCs w:val="26"/>
        </w:rPr>
        <w:sectPr w:rsidR="00EA091D">
          <w:pgSz w:w="11906" w:h="16838"/>
          <w:pgMar w:top="1134" w:right="707" w:bottom="1134" w:left="1701" w:header="708" w:footer="708" w:gutter="0"/>
          <w:cols w:space="720"/>
        </w:sectPr>
      </w:pPr>
    </w:p>
    <w:p w14:paraId="648FE432" w14:textId="77777777" w:rsidR="00EA091D" w:rsidRDefault="00EA091D" w:rsidP="00EA091D">
      <w:pPr>
        <w:rPr>
          <w:sz w:val="26"/>
          <w:szCs w:val="26"/>
          <w:vertAlign w:val="superscript"/>
        </w:rPr>
      </w:pPr>
      <w:r>
        <w:rPr>
          <w:sz w:val="26"/>
          <w:szCs w:val="26"/>
          <w:vertAlign w:val="superscript"/>
        </w:rPr>
        <w:lastRenderedPageBreak/>
        <w:t xml:space="preserve">Приложение №_ к плану привлечения </w:t>
      </w:r>
    </w:p>
    <w:p w14:paraId="7F322E53" w14:textId="77777777" w:rsidR="00EA091D" w:rsidRDefault="00EA091D" w:rsidP="00EA091D">
      <w:pPr>
        <w:rPr>
          <w:sz w:val="26"/>
          <w:szCs w:val="26"/>
          <w:vertAlign w:val="superscript"/>
        </w:rPr>
      </w:pPr>
      <w:r>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14:paraId="72FBA957"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3281007" w14:textId="77777777" w:rsidR="00EA091D" w:rsidRDefault="00EA091D" w:rsidP="000951A6">
            <w:pPr>
              <w:spacing w:before="60" w:after="60" w:line="276" w:lineRule="auto"/>
              <w:jc w:val="center"/>
              <w:outlineLvl w:val="0"/>
              <w:rPr>
                <w:b/>
                <w:iCs/>
                <w:snapToGrid w:val="0"/>
                <w:color w:val="943634"/>
                <w:lang w:eastAsia="en-US"/>
              </w:rPr>
            </w:pPr>
            <w:r>
              <w:rPr>
                <w:sz w:val="26"/>
                <w:szCs w:val="26"/>
              </w:rPr>
              <w:br w:type="page"/>
            </w:r>
            <w:bookmarkStart w:id="470" w:name="_Toc73367896"/>
            <w:r>
              <w:rPr>
                <w:b/>
                <w:iCs/>
                <w:snapToGrid w:val="0"/>
                <w:color w:val="943634"/>
                <w:lang w:eastAsia="en-US"/>
              </w:rPr>
              <w:t>БЛАНК УЧАСТНИКА ЗАКУПКИ</w:t>
            </w:r>
            <w:bookmarkEnd w:id="470"/>
          </w:p>
        </w:tc>
      </w:tr>
    </w:tbl>
    <w:p w14:paraId="3B9C75C7" w14:textId="77777777" w:rsidR="00EA091D" w:rsidRDefault="00EA091D" w:rsidP="00EA091D">
      <w:pPr>
        <w:spacing w:before="240" w:after="120"/>
        <w:jc w:val="center"/>
        <w:rPr>
          <w:bCs/>
          <w:sz w:val="28"/>
          <w:szCs w:val="28"/>
        </w:rPr>
      </w:pPr>
      <w:r>
        <w:rPr>
          <w:bCs/>
          <w:sz w:val="28"/>
          <w:szCs w:val="28"/>
        </w:rPr>
        <w:t>ПИСЬМО-СОГЛАСИЕ</w:t>
      </w:r>
    </w:p>
    <w:p w14:paraId="7C5F20D7" w14:textId="77777777" w:rsidR="00EA091D" w:rsidRDefault="00EA091D" w:rsidP="00EA091D">
      <w:pPr>
        <w:spacing w:after="120"/>
        <w:jc w:val="center"/>
        <w:rPr>
          <w:b/>
          <w:sz w:val="20"/>
        </w:rPr>
      </w:pPr>
      <w:r>
        <w:rPr>
          <w:bCs/>
          <w:sz w:val="28"/>
          <w:szCs w:val="28"/>
        </w:rPr>
        <w:t>С 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EA091D" w14:paraId="77F3B0DE" w14:textId="77777777" w:rsidTr="000951A6">
        <w:tc>
          <w:tcPr>
            <w:tcW w:w="3437" w:type="dxa"/>
            <w:vAlign w:val="center"/>
            <w:hideMark/>
          </w:tcPr>
          <w:p w14:paraId="687BD83B" w14:textId="77777777" w:rsidR="00EA091D" w:rsidRDefault="00EA091D" w:rsidP="000951A6">
            <w:pPr>
              <w:spacing w:before="240" w:after="120" w:line="276" w:lineRule="auto"/>
              <w:rPr>
                <w:sz w:val="26"/>
                <w:szCs w:val="26"/>
                <w:lang w:eastAsia="en-US"/>
              </w:rPr>
            </w:pPr>
            <w:r>
              <w:rPr>
                <w:sz w:val="26"/>
                <w:szCs w:val="26"/>
                <w:lang w:eastAsia="en-US"/>
              </w:rPr>
              <w:t>№_________</w:t>
            </w:r>
          </w:p>
        </w:tc>
        <w:tc>
          <w:tcPr>
            <w:tcW w:w="2767" w:type="dxa"/>
            <w:vAlign w:val="center"/>
          </w:tcPr>
          <w:p w14:paraId="722340A6" w14:textId="77777777" w:rsidR="00EA091D" w:rsidRDefault="00EA091D" w:rsidP="000951A6">
            <w:pPr>
              <w:spacing w:line="276" w:lineRule="auto"/>
              <w:jc w:val="center"/>
              <w:rPr>
                <w:sz w:val="26"/>
                <w:szCs w:val="26"/>
                <w:lang w:val="en-US" w:eastAsia="en-US"/>
              </w:rPr>
            </w:pPr>
          </w:p>
        </w:tc>
        <w:tc>
          <w:tcPr>
            <w:tcW w:w="3969" w:type="dxa"/>
            <w:vAlign w:val="center"/>
            <w:hideMark/>
          </w:tcPr>
          <w:p w14:paraId="4D740BC0" w14:textId="77777777" w:rsidR="00EA091D" w:rsidRDefault="00EA091D" w:rsidP="000951A6">
            <w:pPr>
              <w:spacing w:line="276" w:lineRule="auto"/>
              <w:jc w:val="right"/>
              <w:rPr>
                <w:sz w:val="26"/>
                <w:szCs w:val="26"/>
                <w:lang w:eastAsia="en-US"/>
              </w:rPr>
            </w:pPr>
            <w:r>
              <w:rPr>
                <w:sz w:val="26"/>
                <w:szCs w:val="26"/>
                <w:lang w:eastAsia="en-US"/>
              </w:rPr>
              <w:t>«__» __________ 202_ г.</w:t>
            </w:r>
          </w:p>
        </w:tc>
      </w:tr>
    </w:tbl>
    <w:p w14:paraId="5AD538F8" w14:textId="77777777" w:rsidR="00EA091D" w:rsidRDefault="00EA091D" w:rsidP="00EA091D">
      <w:pPr>
        <w:ind w:firstLine="708"/>
        <w:jc w:val="both"/>
      </w:pPr>
    </w:p>
    <w:p w14:paraId="40F779E8" w14:textId="77777777" w:rsidR="00EA091D" w:rsidRDefault="00EA091D" w:rsidP="00EA091D">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710C7DC3" w14:textId="77777777" w:rsidR="00EA091D" w:rsidRDefault="00EA091D" w:rsidP="00EA091D">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0741A2CC" w14:textId="77777777" w:rsidR="00EA091D" w:rsidRDefault="00EA091D" w:rsidP="00EA091D">
      <w:pPr>
        <w:ind w:firstLine="708"/>
        <w:jc w:val="both"/>
      </w:pPr>
    </w:p>
    <w:p w14:paraId="7C0F1072" w14:textId="77777777" w:rsidR="00EA091D" w:rsidRDefault="00EA091D" w:rsidP="00EA091D">
      <w:pPr>
        <w:ind w:firstLine="708"/>
        <w:jc w:val="both"/>
      </w:pPr>
    </w:p>
    <w:p w14:paraId="68F6E949" w14:textId="77777777" w:rsidR="00EA091D"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14:paraId="113881A0" w14:textId="77777777" w:rsidTr="000951A6">
        <w:tc>
          <w:tcPr>
            <w:tcW w:w="4644" w:type="dxa"/>
            <w:hideMark/>
          </w:tcPr>
          <w:p w14:paraId="636089BB" w14:textId="77777777" w:rsidR="00EA091D" w:rsidRDefault="00EA091D" w:rsidP="000951A6">
            <w:pPr>
              <w:jc w:val="right"/>
              <w:rPr>
                <w:sz w:val="26"/>
                <w:szCs w:val="26"/>
                <w:lang w:eastAsia="en-US"/>
              </w:rPr>
            </w:pPr>
            <w:r>
              <w:rPr>
                <w:sz w:val="26"/>
                <w:szCs w:val="26"/>
                <w:lang w:eastAsia="en-US"/>
              </w:rPr>
              <w:t>__________________________________</w:t>
            </w:r>
          </w:p>
          <w:p w14:paraId="0990C093" w14:textId="77777777" w:rsidR="00EA091D" w:rsidRDefault="00EA091D" w:rsidP="000951A6">
            <w:pPr>
              <w:tabs>
                <w:tab w:val="left" w:pos="34"/>
              </w:tabs>
              <w:jc w:val="center"/>
              <w:rPr>
                <w:sz w:val="26"/>
                <w:szCs w:val="26"/>
                <w:vertAlign w:val="superscript"/>
                <w:lang w:eastAsia="en-US"/>
              </w:rPr>
            </w:pPr>
            <w:r>
              <w:rPr>
                <w:sz w:val="26"/>
                <w:szCs w:val="26"/>
                <w:vertAlign w:val="superscript"/>
                <w:lang w:eastAsia="en-US"/>
              </w:rPr>
              <w:t>(подпись, М.П.)</w:t>
            </w:r>
          </w:p>
        </w:tc>
      </w:tr>
      <w:tr w:rsidR="00EA091D" w14:paraId="488E9C3E" w14:textId="77777777" w:rsidTr="000951A6">
        <w:tc>
          <w:tcPr>
            <w:tcW w:w="4644" w:type="dxa"/>
            <w:hideMark/>
          </w:tcPr>
          <w:p w14:paraId="3FD18FC5" w14:textId="77777777" w:rsidR="00EA091D" w:rsidRDefault="00EA091D" w:rsidP="000951A6">
            <w:pPr>
              <w:jc w:val="right"/>
              <w:rPr>
                <w:sz w:val="26"/>
                <w:szCs w:val="26"/>
                <w:lang w:eastAsia="en-US"/>
              </w:rPr>
            </w:pPr>
            <w:r>
              <w:rPr>
                <w:sz w:val="26"/>
                <w:szCs w:val="26"/>
                <w:lang w:eastAsia="en-US"/>
              </w:rPr>
              <w:t>__________________________________</w:t>
            </w:r>
          </w:p>
          <w:p w14:paraId="65855EB1" w14:textId="77777777" w:rsidR="00EA091D" w:rsidRDefault="00EA091D" w:rsidP="000951A6">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220CDE9A" w14:textId="77777777" w:rsidR="00EA091D" w:rsidRDefault="00EA091D" w:rsidP="00EA091D">
      <w:pPr>
        <w:widowControl/>
        <w:autoSpaceDE/>
        <w:adjustRightInd/>
        <w:spacing w:after="200" w:line="276" w:lineRule="auto"/>
        <w:rPr>
          <w:b/>
        </w:rPr>
      </w:pPr>
      <w:r>
        <w:rPr>
          <w:b/>
        </w:rPr>
        <w:br w:type="page"/>
      </w:r>
    </w:p>
    <w:p w14:paraId="62C478E2" w14:textId="0CA87E55" w:rsidR="00EA091D" w:rsidRDefault="00EA091D" w:rsidP="00EA091D">
      <w:pPr>
        <w:widowControl/>
        <w:autoSpaceDE/>
        <w:adjustRightInd/>
        <w:jc w:val="both"/>
        <w:rPr>
          <w:b/>
        </w:rPr>
      </w:pPr>
      <w:r>
        <w:rPr>
          <w:b/>
        </w:rPr>
        <w:lastRenderedPageBreak/>
        <w:t>10.1</w:t>
      </w:r>
      <w:r w:rsidR="0000051F">
        <w:rPr>
          <w:b/>
        </w:rPr>
        <w:t>6</w:t>
      </w:r>
      <w:r>
        <w:rPr>
          <w:b/>
        </w:rPr>
        <w:t>.2. Инструкции по заполнению</w:t>
      </w:r>
    </w:p>
    <w:p w14:paraId="265E661F" w14:textId="117150EC" w:rsidR="00EA091D" w:rsidRDefault="00EA091D" w:rsidP="00EA091D">
      <w:pPr>
        <w:widowControl/>
        <w:autoSpaceDE/>
        <w:adjustRightInd/>
        <w:jc w:val="both"/>
      </w:pPr>
      <w:r>
        <w:t>10.1</w:t>
      </w:r>
      <w:r w:rsidR="0000051F">
        <w:t>6</w:t>
      </w:r>
      <w:r>
        <w:t>.2.1</w:t>
      </w:r>
      <w:r>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E807BF2" w14:textId="2AE1C638" w:rsidR="00EA091D" w:rsidRDefault="00EA091D" w:rsidP="00EA091D">
      <w:pPr>
        <w:widowControl/>
        <w:autoSpaceDE/>
        <w:adjustRightInd/>
        <w:jc w:val="both"/>
      </w:pPr>
      <w:r>
        <w:t>10.1</w:t>
      </w:r>
      <w:r w:rsidR="0000051F">
        <w:t>6</w:t>
      </w:r>
      <w:r>
        <w:t>.2.2</w:t>
      </w:r>
      <w:r>
        <w:tab/>
        <w:t>Участник указывает дату и номер заявки в соответствии с письмом о подаче оферты.</w:t>
      </w:r>
    </w:p>
    <w:p w14:paraId="721FADBB" w14:textId="29B1C3F1" w:rsidR="00EA091D" w:rsidRDefault="00EA091D" w:rsidP="00EA091D">
      <w:pPr>
        <w:widowControl/>
        <w:autoSpaceDE/>
        <w:adjustRightInd/>
        <w:jc w:val="both"/>
      </w:pPr>
      <w:r>
        <w:t>10.1</w:t>
      </w:r>
      <w:r w:rsidR="0000051F">
        <w:t>6</w:t>
      </w:r>
      <w:r>
        <w:t>.2.3</w:t>
      </w:r>
      <w:r>
        <w:tab/>
        <w:t>Участник указывает свое фирменное наименование (в т.ч. организационно-правовую форму) и свой адрес.</w:t>
      </w:r>
    </w:p>
    <w:p w14:paraId="4458CF53" w14:textId="36552CCC" w:rsidR="00EA091D" w:rsidRDefault="00EA091D" w:rsidP="00EA091D">
      <w:pPr>
        <w:widowControl/>
        <w:autoSpaceDE/>
        <w:adjustRightInd/>
        <w:jc w:val="both"/>
      </w:pPr>
      <w:r>
        <w:t>10.1</w:t>
      </w:r>
      <w:r w:rsidR="0000051F">
        <w:t>6</w:t>
      </w:r>
      <w:r>
        <w:t>.2.4</w:t>
      </w:r>
      <w:r>
        <w:tab/>
        <w:t>В данной форме генеральный подрядчик указывает:</w:t>
      </w:r>
    </w:p>
    <w:p w14:paraId="1E168EAD" w14:textId="77777777" w:rsidR="00EA091D" w:rsidRDefault="00EA091D" w:rsidP="001920D7">
      <w:pPr>
        <w:numPr>
          <w:ilvl w:val="3"/>
          <w:numId w:val="54"/>
        </w:numPr>
        <w:tabs>
          <w:tab w:val="clear" w:pos="1134"/>
          <w:tab w:val="num" w:pos="1843"/>
        </w:tabs>
        <w:spacing w:before="60"/>
        <w:ind w:left="567" w:hanging="567"/>
        <w:jc w:val="both"/>
      </w:pPr>
      <w:r>
        <w:t>перечень выполняемых генподрядчиком и каждым субподрядчиком работ;</w:t>
      </w:r>
    </w:p>
    <w:p w14:paraId="626C4F6C" w14:textId="77777777" w:rsidR="00EA091D" w:rsidRDefault="00EA091D" w:rsidP="001920D7">
      <w:pPr>
        <w:numPr>
          <w:ilvl w:val="3"/>
          <w:numId w:val="54"/>
        </w:numPr>
        <w:tabs>
          <w:tab w:val="clear" w:pos="1134"/>
          <w:tab w:val="num" w:pos="1843"/>
        </w:tabs>
        <w:spacing w:before="60"/>
        <w:ind w:left="567" w:hanging="567"/>
        <w:jc w:val="both"/>
      </w:pPr>
      <w:r>
        <w:rPr>
          <w:b/>
        </w:rPr>
        <w:t>стоимость работ по генеральному подрядчику и субподрядчикам указывается только в процентном соотношении;</w:t>
      </w:r>
    </w:p>
    <w:p w14:paraId="702FD47F" w14:textId="77777777" w:rsidR="00EA091D" w:rsidRDefault="00EA091D" w:rsidP="001920D7">
      <w:pPr>
        <w:numPr>
          <w:ilvl w:val="3"/>
          <w:numId w:val="54"/>
        </w:numPr>
        <w:tabs>
          <w:tab w:val="num" w:pos="1843"/>
        </w:tabs>
        <w:spacing w:before="60"/>
        <w:ind w:left="567" w:hanging="567"/>
        <w:jc w:val="both"/>
      </w:pPr>
      <w:r>
        <w:t>сроки выполнения работ генеральным подрядчиком и каждым субподрядчиком в соответствии с Календарным планом выполнения работ.</w:t>
      </w:r>
    </w:p>
    <w:p w14:paraId="75F80C69" w14:textId="77777777" w:rsidR="00EA091D" w:rsidRDefault="00EA091D" w:rsidP="00EA091D">
      <w:pPr>
        <w:tabs>
          <w:tab w:val="num" w:pos="1701"/>
        </w:tabs>
        <w:spacing w:before="60" w:after="60"/>
        <w:jc w:val="both"/>
      </w:pPr>
    </w:p>
    <w:p w14:paraId="48011726" w14:textId="77777777" w:rsidR="00EA091D" w:rsidRDefault="00EA091D" w:rsidP="00EA091D">
      <w:pPr>
        <w:widowControl/>
        <w:autoSpaceDE/>
        <w:adjustRightInd/>
        <w:spacing w:after="200" w:line="276" w:lineRule="auto"/>
      </w:pPr>
      <w:r>
        <w:br w:type="page"/>
      </w:r>
    </w:p>
    <w:p w14:paraId="6CE1E225" w14:textId="14981CCC" w:rsidR="00EA091D" w:rsidRPr="0000051F" w:rsidRDefault="00EA091D" w:rsidP="0000051F">
      <w:pPr>
        <w:pStyle w:val="af8"/>
        <w:numPr>
          <w:ilvl w:val="1"/>
          <w:numId w:val="43"/>
        </w:numPr>
        <w:jc w:val="both"/>
        <w:outlineLvl w:val="1"/>
        <w:rPr>
          <w:b/>
        </w:rPr>
      </w:pPr>
      <w:bookmarkStart w:id="471" w:name="_Toc73367897"/>
      <w:r w:rsidRPr="0000051F">
        <w:rPr>
          <w:b/>
        </w:rPr>
        <w:lastRenderedPageBreak/>
        <w:t>План привлечения соисполнителей (форма 1</w:t>
      </w:r>
      <w:r w:rsidR="0000051F" w:rsidRPr="0000051F">
        <w:rPr>
          <w:b/>
        </w:rPr>
        <w:t>6</w:t>
      </w:r>
      <w:r w:rsidRPr="0000051F">
        <w:rPr>
          <w:b/>
        </w:rPr>
        <w:t>)</w:t>
      </w:r>
      <w:bookmarkEnd w:id="471"/>
    </w:p>
    <w:p w14:paraId="30ADA160" w14:textId="77777777" w:rsidR="00EA091D" w:rsidRDefault="00EA091D" w:rsidP="00EA091D">
      <w:pPr>
        <w:jc w:val="both"/>
        <w:outlineLvl w:val="1"/>
      </w:pPr>
    </w:p>
    <w:p w14:paraId="1014A423" w14:textId="77777777" w:rsidR="00EA091D" w:rsidRDefault="00EA091D" w:rsidP="00EA091D">
      <w:pPr>
        <w:pBdr>
          <w:top w:val="single" w:sz="4" w:space="1" w:color="auto"/>
        </w:pBdr>
        <w:shd w:val="clear" w:color="auto" w:fill="E0E0E0"/>
        <w:ind w:right="21"/>
        <w:jc w:val="center"/>
        <w:rPr>
          <w:b/>
          <w:color w:val="000000"/>
          <w:spacing w:val="36"/>
        </w:rPr>
      </w:pPr>
      <w:r>
        <w:rPr>
          <w:b/>
          <w:color w:val="000000"/>
          <w:spacing w:val="36"/>
        </w:rPr>
        <w:t>начало формы</w:t>
      </w:r>
    </w:p>
    <w:p w14:paraId="02E99867" w14:textId="77777777" w:rsidR="00EA091D" w:rsidRDefault="00EA091D" w:rsidP="00EA091D">
      <w:pPr>
        <w:pBdr>
          <w:top w:val="single" w:sz="4" w:space="1" w:color="auto"/>
        </w:pBdr>
        <w:shd w:val="clear" w:color="auto" w:fill="E0E0E0"/>
        <w:ind w:right="21"/>
        <w:jc w:val="center"/>
        <w:rPr>
          <w:b/>
          <w:color w:val="000000"/>
          <w:spacing w:val="36"/>
        </w:rPr>
      </w:pPr>
    </w:p>
    <w:p w14:paraId="5688580C" w14:textId="77777777" w:rsidR="00EA091D" w:rsidRDefault="00EA091D" w:rsidP="00EA091D">
      <w:pPr>
        <w:spacing w:after="120"/>
        <w:jc w:val="center"/>
        <w:rPr>
          <w:b/>
        </w:rPr>
      </w:pPr>
    </w:p>
    <w:p w14:paraId="47A699C8" w14:textId="77777777" w:rsidR="00EA091D" w:rsidRDefault="00A3546E" w:rsidP="00EA091D">
      <w:pPr>
        <w:spacing w:after="120"/>
        <w:jc w:val="center"/>
        <w:rPr>
          <w:b/>
        </w:rPr>
      </w:pPr>
      <w:r>
        <w:rPr>
          <w:noProof/>
        </w:rPr>
        <w:object w:dxaOrig="1520" w:dyaOrig="987" w14:anchorId="567F322B">
          <v:shape id="_x0000_i1030" type="#_x0000_t75" alt="" style="width:78.75pt;height:50.25pt;mso-width-percent:0;mso-height-percent:0;mso-width-percent:0;mso-height-percent:0" o:ole="">
            <v:imagedata r:id="rId46" o:title=""/>
          </v:shape>
          <o:OLEObject Type="Embed" ProgID="Package" ShapeID="_x0000_i1030" DrawAspect="Icon" ObjectID="_1728884471" r:id="rId47"/>
        </w:object>
      </w:r>
    </w:p>
    <w:p w14:paraId="5D665AD5" w14:textId="77777777" w:rsidR="00EA091D" w:rsidRDefault="00EA091D" w:rsidP="00EA091D">
      <w:pPr>
        <w:pBdr>
          <w:bottom w:val="single" w:sz="4" w:space="1" w:color="auto"/>
        </w:pBdr>
        <w:shd w:val="clear" w:color="auto" w:fill="E0E0E0"/>
        <w:ind w:right="21"/>
        <w:jc w:val="center"/>
        <w:rPr>
          <w:b/>
          <w:color w:val="000000"/>
          <w:spacing w:val="36"/>
        </w:rPr>
      </w:pPr>
      <w:r>
        <w:rPr>
          <w:b/>
          <w:color w:val="000000"/>
          <w:spacing w:val="36"/>
        </w:rPr>
        <w:t>конец формы</w:t>
      </w:r>
    </w:p>
    <w:p w14:paraId="3AB77AAA" w14:textId="77777777" w:rsidR="00EA091D" w:rsidRDefault="00EA091D" w:rsidP="00EA091D">
      <w:pPr>
        <w:widowControl/>
        <w:autoSpaceDE/>
        <w:autoSpaceDN/>
        <w:adjustRightInd/>
        <w:rPr>
          <w:sz w:val="26"/>
          <w:szCs w:val="26"/>
        </w:rPr>
        <w:sectPr w:rsidR="00EA091D">
          <w:pgSz w:w="11906" w:h="16838"/>
          <w:pgMar w:top="1134" w:right="707" w:bottom="1134" w:left="1701" w:header="708" w:footer="708" w:gutter="0"/>
          <w:cols w:space="720"/>
        </w:sectPr>
      </w:pPr>
    </w:p>
    <w:p w14:paraId="2BE9AB11" w14:textId="77777777" w:rsidR="00EA091D" w:rsidRDefault="00EA091D" w:rsidP="00EA091D">
      <w:pPr>
        <w:rPr>
          <w:sz w:val="26"/>
          <w:szCs w:val="26"/>
          <w:vertAlign w:val="superscript"/>
        </w:rPr>
      </w:pPr>
      <w:r>
        <w:rPr>
          <w:sz w:val="26"/>
          <w:szCs w:val="26"/>
          <w:vertAlign w:val="superscript"/>
        </w:rPr>
        <w:lastRenderedPageBreak/>
        <w:t xml:space="preserve">Приложение №_ к плану привлечения </w:t>
      </w:r>
    </w:p>
    <w:p w14:paraId="3E5486D0" w14:textId="77777777" w:rsidR="00EA091D" w:rsidRDefault="00EA091D" w:rsidP="00EA091D">
      <w:pPr>
        <w:rPr>
          <w:sz w:val="26"/>
          <w:szCs w:val="26"/>
          <w:vertAlign w:val="superscript"/>
        </w:rPr>
      </w:pPr>
      <w:r>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14:paraId="54FADE64"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BC4B905" w14:textId="77777777" w:rsidR="00EA091D" w:rsidRDefault="00EA091D" w:rsidP="000951A6">
            <w:pPr>
              <w:spacing w:before="60" w:after="60" w:line="276" w:lineRule="auto"/>
              <w:jc w:val="center"/>
              <w:outlineLvl w:val="0"/>
              <w:rPr>
                <w:b/>
                <w:iCs/>
                <w:snapToGrid w:val="0"/>
                <w:color w:val="943634"/>
                <w:lang w:eastAsia="en-US"/>
              </w:rPr>
            </w:pPr>
            <w:r>
              <w:rPr>
                <w:sz w:val="26"/>
                <w:szCs w:val="26"/>
              </w:rPr>
              <w:br w:type="page"/>
            </w:r>
            <w:bookmarkStart w:id="472" w:name="_Toc73367898"/>
            <w:r>
              <w:rPr>
                <w:b/>
                <w:iCs/>
                <w:snapToGrid w:val="0"/>
                <w:color w:val="943634"/>
                <w:lang w:eastAsia="en-US"/>
              </w:rPr>
              <w:t>БЛАНК УЧАСТНИКА ЗАКУПКИ</w:t>
            </w:r>
            <w:bookmarkEnd w:id="472"/>
          </w:p>
        </w:tc>
      </w:tr>
    </w:tbl>
    <w:p w14:paraId="3732798C" w14:textId="77777777" w:rsidR="00EA091D" w:rsidRDefault="00EA091D" w:rsidP="00EA091D">
      <w:pPr>
        <w:spacing w:before="240" w:after="120"/>
        <w:jc w:val="center"/>
        <w:rPr>
          <w:bCs/>
          <w:sz w:val="28"/>
          <w:szCs w:val="28"/>
        </w:rPr>
      </w:pPr>
      <w:r>
        <w:rPr>
          <w:bCs/>
          <w:sz w:val="28"/>
          <w:szCs w:val="28"/>
        </w:rPr>
        <w:t>ПИСЬМО-СОГЛАСИЕ</w:t>
      </w:r>
    </w:p>
    <w:p w14:paraId="266DB3D2" w14:textId="77777777" w:rsidR="00EA091D" w:rsidRDefault="00EA091D" w:rsidP="00EA091D">
      <w:pPr>
        <w:spacing w:after="120"/>
        <w:jc w:val="center"/>
        <w:rPr>
          <w:b/>
          <w:sz w:val="20"/>
        </w:rPr>
      </w:pPr>
      <w:r>
        <w:rPr>
          <w:bCs/>
          <w:sz w:val="28"/>
          <w:szCs w:val="28"/>
        </w:rPr>
        <w:t>С 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EA091D" w14:paraId="74875716" w14:textId="77777777" w:rsidTr="000951A6">
        <w:tc>
          <w:tcPr>
            <w:tcW w:w="3437" w:type="dxa"/>
            <w:vAlign w:val="center"/>
            <w:hideMark/>
          </w:tcPr>
          <w:p w14:paraId="59984F76" w14:textId="77777777" w:rsidR="00EA091D" w:rsidRDefault="00EA091D" w:rsidP="000951A6">
            <w:pPr>
              <w:spacing w:before="240" w:after="120" w:line="276" w:lineRule="auto"/>
              <w:rPr>
                <w:sz w:val="26"/>
                <w:szCs w:val="26"/>
                <w:lang w:eastAsia="en-US"/>
              </w:rPr>
            </w:pPr>
            <w:r>
              <w:rPr>
                <w:sz w:val="26"/>
                <w:szCs w:val="26"/>
                <w:lang w:eastAsia="en-US"/>
              </w:rPr>
              <w:t>№_________</w:t>
            </w:r>
          </w:p>
        </w:tc>
        <w:tc>
          <w:tcPr>
            <w:tcW w:w="2767" w:type="dxa"/>
            <w:vAlign w:val="center"/>
          </w:tcPr>
          <w:p w14:paraId="432D4958" w14:textId="77777777" w:rsidR="00EA091D" w:rsidRDefault="00EA091D" w:rsidP="000951A6">
            <w:pPr>
              <w:spacing w:line="276" w:lineRule="auto"/>
              <w:jc w:val="center"/>
              <w:rPr>
                <w:sz w:val="26"/>
                <w:szCs w:val="26"/>
                <w:lang w:val="en-US" w:eastAsia="en-US"/>
              </w:rPr>
            </w:pPr>
          </w:p>
        </w:tc>
        <w:tc>
          <w:tcPr>
            <w:tcW w:w="3969" w:type="dxa"/>
            <w:vAlign w:val="center"/>
            <w:hideMark/>
          </w:tcPr>
          <w:p w14:paraId="3B6388E4" w14:textId="77777777" w:rsidR="00EA091D" w:rsidRDefault="00EA091D" w:rsidP="000951A6">
            <w:pPr>
              <w:spacing w:line="276" w:lineRule="auto"/>
              <w:jc w:val="right"/>
              <w:rPr>
                <w:sz w:val="26"/>
                <w:szCs w:val="26"/>
                <w:lang w:eastAsia="en-US"/>
              </w:rPr>
            </w:pPr>
            <w:r>
              <w:rPr>
                <w:sz w:val="26"/>
                <w:szCs w:val="26"/>
                <w:lang w:eastAsia="en-US"/>
              </w:rPr>
              <w:t>«__» __________ 202_ г.</w:t>
            </w:r>
          </w:p>
        </w:tc>
      </w:tr>
    </w:tbl>
    <w:p w14:paraId="0724D30B" w14:textId="77777777" w:rsidR="00EA091D" w:rsidRDefault="00EA091D" w:rsidP="00EA091D">
      <w:pPr>
        <w:ind w:firstLine="708"/>
        <w:jc w:val="both"/>
      </w:pPr>
    </w:p>
    <w:p w14:paraId="2AC0FDC7" w14:textId="77777777" w:rsidR="00EA091D" w:rsidRDefault="00EA091D" w:rsidP="00EA091D">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48D47849" w14:textId="77777777" w:rsidR="00EA091D" w:rsidRDefault="00EA091D" w:rsidP="00EA091D">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1A175CD1" w14:textId="77777777" w:rsidR="00EA091D" w:rsidRDefault="00EA091D" w:rsidP="00EA091D">
      <w:pPr>
        <w:ind w:firstLine="708"/>
        <w:jc w:val="both"/>
      </w:pPr>
    </w:p>
    <w:p w14:paraId="0D507EAB" w14:textId="77777777" w:rsidR="00EA091D" w:rsidRDefault="00EA091D" w:rsidP="00EA091D">
      <w:pPr>
        <w:ind w:firstLine="708"/>
        <w:jc w:val="both"/>
      </w:pPr>
    </w:p>
    <w:p w14:paraId="64181732" w14:textId="77777777" w:rsidR="00EA091D"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EA091D" w14:paraId="7A363D19" w14:textId="77777777" w:rsidTr="000951A6">
        <w:tc>
          <w:tcPr>
            <w:tcW w:w="4644" w:type="dxa"/>
            <w:hideMark/>
          </w:tcPr>
          <w:p w14:paraId="0B3ED865" w14:textId="77777777" w:rsidR="00EA091D" w:rsidRDefault="00EA091D" w:rsidP="000951A6">
            <w:pPr>
              <w:jc w:val="right"/>
              <w:rPr>
                <w:sz w:val="26"/>
                <w:szCs w:val="26"/>
                <w:lang w:eastAsia="en-US"/>
              </w:rPr>
            </w:pPr>
            <w:r>
              <w:rPr>
                <w:sz w:val="26"/>
                <w:szCs w:val="26"/>
                <w:lang w:eastAsia="en-US"/>
              </w:rPr>
              <w:t>____________________________</w:t>
            </w:r>
          </w:p>
          <w:p w14:paraId="05005E81" w14:textId="77777777" w:rsidR="00EA091D" w:rsidRDefault="00EA091D" w:rsidP="000951A6">
            <w:pPr>
              <w:tabs>
                <w:tab w:val="left" w:pos="34"/>
              </w:tabs>
              <w:jc w:val="center"/>
              <w:rPr>
                <w:sz w:val="26"/>
                <w:szCs w:val="26"/>
                <w:vertAlign w:val="superscript"/>
                <w:lang w:eastAsia="en-US"/>
              </w:rPr>
            </w:pPr>
            <w:r>
              <w:rPr>
                <w:sz w:val="26"/>
                <w:szCs w:val="26"/>
                <w:vertAlign w:val="superscript"/>
                <w:lang w:eastAsia="en-US"/>
              </w:rPr>
              <w:t>(подпись, М.П.)</w:t>
            </w:r>
          </w:p>
        </w:tc>
      </w:tr>
      <w:tr w:rsidR="00EA091D" w14:paraId="5CE1B31D" w14:textId="77777777" w:rsidTr="000951A6">
        <w:tc>
          <w:tcPr>
            <w:tcW w:w="4644" w:type="dxa"/>
            <w:hideMark/>
          </w:tcPr>
          <w:p w14:paraId="0DD2D7CE" w14:textId="77777777" w:rsidR="00EA091D" w:rsidRDefault="00EA091D" w:rsidP="000951A6">
            <w:pPr>
              <w:jc w:val="right"/>
              <w:rPr>
                <w:sz w:val="26"/>
                <w:szCs w:val="26"/>
                <w:lang w:eastAsia="en-US"/>
              </w:rPr>
            </w:pPr>
            <w:r>
              <w:rPr>
                <w:sz w:val="26"/>
                <w:szCs w:val="26"/>
                <w:lang w:eastAsia="en-US"/>
              </w:rPr>
              <w:t>____________________________</w:t>
            </w:r>
          </w:p>
          <w:p w14:paraId="6CADA6B7" w14:textId="77777777" w:rsidR="00EA091D" w:rsidRDefault="00EA091D" w:rsidP="000951A6">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59A14A75" w14:textId="77777777" w:rsidR="00EA091D" w:rsidRDefault="00EA091D" w:rsidP="00EA091D">
      <w:pPr>
        <w:widowControl/>
        <w:autoSpaceDE/>
        <w:adjustRightInd/>
        <w:spacing w:after="200" w:line="276" w:lineRule="auto"/>
        <w:rPr>
          <w:b/>
        </w:rPr>
      </w:pPr>
      <w:r>
        <w:rPr>
          <w:b/>
        </w:rPr>
        <w:br w:type="page"/>
      </w:r>
    </w:p>
    <w:p w14:paraId="1BB24C10" w14:textId="22533726" w:rsidR="00EA091D" w:rsidRDefault="00EA091D" w:rsidP="00EA091D">
      <w:pPr>
        <w:widowControl/>
        <w:autoSpaceDE/>
        <w:adjustRightInd/>
        <w:jc w:val="both"/>
        <w:rPr>
          <w:b/>
        </w:rPr>
      </w:pPr>
      <w:r>
        <w:rPr>
          <w:b/>
        </w:rPr>
        <w:lastRenderedPageBreak/>
        <w:t>10.1</w:t>
      </w:r>
      <w:r w:rsidR="0000051F">
        <w:rPr>
          <w:b/>
        </w:rPr>
        <w:t>7</w:t>
      </w:r>
      <w:r>
        <w:rPr>
          <w:b/>
        </w:rPr>
        <w:t>.2 Инструкции по заполнению</w:t>
      </w:r>
    </w:p>
    <w:p w14:paraId="221CC852" w14:textId="191FAB89" w:rsidR="00EA091D" w:rsidRDefault="00EA091D" w:rsidP="00EA091D">
      <w:pPr>
        <w:widowControl/>
        <w:autoSpaceDE/>
        <w:adjustRightInd/>
        <w:jc w:val="both"/>
      </w:pPr>
      <w:r>
        <w:t>10.1</w:t>
      </w:r>
      <w:r w:rsidR="0000051F">
        <w:t>7</w:t>
      </w:r>
      <w:r>
        <w:t>.2.1</w:t>
      </w:r>
      <w:r>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53DC8B5" w14:textId="17A1D68F" w:rsidR="00EA091D" w:rsidRDefault="00EA091D" w:rsidP="00EA091D">
      <w:pPr>
        <w:widowControl/>
        <w:autoSpaceDE/>
        <w:adjustRightInd/>
        <w:jc w:val="both"/>
      </w:pPr>
      <w:r>
        <w:t>10.1</w:t>
      </w:r>
      <w:r w:rsidR="0000051F">
        <w:t>7</w:t>
      </w:r>
      <w:r>
        <w:t>.2.2</w:t>
      </w:r>
      <w:r>
        <w:tab/>
        <w:t>Участник указывает дату и номер заявки в соответствии с письмом о подаче оферты.</w:t>
      </w:r>
    </w:p>
    <w:p w14:paraId="6E499634" w14:textId="3ADFA59D" w:rsidR="00EA091D" w:rsidRDefault="00EA091D" w:rsidP="00EA091D">
      <w:pPr>
        <w:widowControl/>
        <w:autoSpaceDE/>
        <w:adjustRightInd/>
        <w:jc w:val="both"/>
      </w:pPr>
      <w:r>
        <w:t>10.1</w:t>
      </w:r>
      <w:r w:rsidR="0000051F">
        <w:t>7</w:t>
      </w:r>
      <w:r>
        <w:t>.2.3</w:t>
      </w:r>
      <w:r>
        <w:tab/>
        <w:t>Участник указывает свое фирменное наименование (в т.ч. организационно-правовую форму) и свой адрес.</w:t>
      </w:r>
    </w:p>
    <w:p w14:paraId="1814298D" w14:textId="4FC10807" w:rsidR="00EA091D" w:rsidRDefault="00EA091D" w:rsidP="00EA091D">
      <w:pPr>
        <w:widowControl/>
        <w:autoSpaceDE/>
        <w:adjustRightInd/>
        <w:jc w:val="both"/>
      </w:pPr>
      <w:r>
        <w:t>10.1</w:t>
      </w:r>
      <w:r w:rsidR="0000051F">
        <w:t>7</w:t>
      </w:r>
      <w:r>
        <w:t>.2.4</w:t>
      </w:r>
      <w:r>
        <w:tab/>
        <w:t>В данной форме генеральный подрядчик указывает:</w:t>
      </w:r>
    </w:p>
    <w:p w14:paraId="588AC5FC" w14:textId="77777777" w:rsidR="00EA091D" w:rsidRDefault="00EA091D" w:rsidP="001920D7">
      <w:pPr>
        <w:numPr>
          <w:ilvl w:val="3"/>
          <w:numId w:val="54"/>
        </w:numPr>
        <w:tabs>
          <w:tab w:val="num" w:pos="1701"/>
        </w:tabs>
        <w:spacing w:before="60"/>
        <w:ind w:left="1701" w:hanging="567"/>
        <w:jc w:val="both"/>
      </w:pPr>
      <w:r>
        <w:t>перечень оказываемых генеральным исполнителем и каждым соисполнителем услуг;</w:t>
      </w:r>
    </w:p>
    <w:p w14:paraId="5EDA447D" w14:textId="77777777" w:rsidR="00EA091D" w:rsidRDefault="00EA091D" w:rsidP="001920D7">
      <w:pPr>
        <w:numPr>
          <w:ilvl w:val="3"/>
          <w:numId w:val="54"/>
        </w:numPr>
        <w:tabs>
          <w:tab w:val="num" w:pos="1701"/>
        </w:tabs>
        <w:spacing w:before="60"/>
        <w:ind w:left="1701" w:hanging="567"/>
        <w:jc w:val="both"/>
      </w:pPr>
      <w:r>
        <w:rPr>
          <w:b/>
        </w:rPr>
        <w:t>стоимость услуг по генеральному исполнителю и соисполнителям указывается только в процентном соотношении;</w:t>
      </w:r>
    </w:p>
    <w:p w14:paraId="7682577C" w14:textId="77777777" w:rsidR="00EA091D" w:rsidRDefault="00EA091D" w:rsidP="001920D7">
      <w:pPr>
        <w:numPr>
          <w:ilvl w:val="3"/>
          <w:numId w:val="54"/>
        </w:numPr>
        <w:tabs>
          <w:tab w:val="num" w:pos="1701"/>
        </w:tabs>
        <w:spacing w:before="60"/>
        <w:ind w:left="1701" w:hanging="567"/>
        <w:jc w:val="both"/>
      </w:pPr>
      <w:r>
        <w:t>сроки оказания услуг генеральным исполнителем и каждым соисполнителем в соответствии с Графиком, Календарным планом оказания услуг.</w:t>
      </w:r>
    </w:p>
    <w:p w14:paraId="0163155B" w14:textId="77777777" w:rsidR="00EA091D" w:rsidRDefault="00EA091D" w:rsidP="00EA091D">
      <w:pPr>
        <w:jc w:val="both"/>
        <w:outlineLvl w:val="1"/>
      </w:pPr>
    </w:p>
    <w:p w14:paraId="5136E759" w14:textId="77777777" w:rsidR="00EA091D" w:rsidRDefault="00EA091D" w:rsidP="00EA091D">
      <w:pPr>
        <w:widowControl/>
        <w:autoSpaceDE/>
        <w:adjustRightInd/>
        <w:spacing w:after="200" w:line="276" w:lineRule="auto"/>
        <w:ind w:left="1418"/>
        <w:jc w:val="both"/>
        <w:rPr>
          <w:i/>
        </w:rPr>
      </w:pPr>
    </w:p>
    <w:p w14:paraId="42563061" w14:textId="77777777" w:rsidR="00EA091D" w:rsidRDefault="00EA091D" w:rsidP="00EA091D">
      <w:pPr>
        <w:widowControl/>
        <w:autoSpaceDE/>
        <w:adjustRightInd/>
        <w:spacing w:after="200" w:line="276" w:lineRule="auto"/>
        <w:ind w:left="1418"/>
        <w:rPr>
          <w:i/>
        </w:rPr>
      </w:pPr>
    </w:p>
    <w:p w14:paraId="7F8ABF84" w14:textId="77777777" w:rsidR="00EA091D" w:rsidRDefault="00EA091D" w:rsidP="00EA091D">
      <w:pPr>
        <w:widowControl/>
        <w:autoSpaceDE/>
        <w:adjustRightInd/>
        <w:spacing w:after="200" w:line="276" w:lineRule="auto"/>
        <w:rPr>
          <w:i/>
        </w:rPr>
      </w:pPr>
    </w:p>
    <w:p w14:paraId="08E239B2" w14:textId="77777777" w:rsidR="00EA091D" w:rsidRDefault="00EA091D" w:rsidP="00EA091D">
      <w:pPr>
        <w:widowControl/>
        <w:autoSpaceDE/>
        <w:adjustRightInd/>
        <w:spacing w:after="200" w:line="276" w:lineRule="auto"/>
        <w:rPr>
          <w:i/>
        </w:rPr>
      </w:pPr>
    </w:p>
    <w:p w14:paraId="69CC1630" w14:textId="77777777" w:rsidR="00EA091D" w:rsidRDefault="00EA091D" w:rsidP="00EA091D">
      <w:pPr>
        <w:widowControl/>
        <w:autoSpaceDE/>
        <w:adjustRightInd/>
        <w:spacing w:after="200" w:line="276" w:lineRule="auto"/>
        <w:rPr>
          <w:i/>
        </w:rPr>
      </w:pPr>
    </w:p>
    <w:p w14:paraId="557C15F0" w14:textId="77777777" w:rsidR="00EA091D" w:rsidRDefault="00EA091D" w:rsidP="00EA091D">
      <w:pPr>
        <w:widowControl/>
        <w:autoSpaceDE/>
        <w:adjustRightInd/>
        <w:spacing w:after="200" w:line="276" w:lineRule="auto"/>
        <w:rPr>
          <w:i/>
        </w:rPr>
      </w:pPr>
    </w:p>
    <w:p w14:paraId="1462849D" w14:textId="77777777" w:rsidR="00EA091D" w:rsidRDefault="00EA091D" w:rsidP="00EA091D">
      <w:pPr>
        <w:widowControl/>
        <w:autoSpaceDE/>
        <w:adjustRightInd/>
        <w:spacing w:after="200" w:line="276" w:lineRule="auto"/>
        <w:rPr>
          <w:i/>
        </w:rPr>
      </w:pPr>
    </w:p>
    <w:p w14:paraId="22862825" w14:textId="77777777" w:rsidR="00EA091D" w:rsidRDefault="00EA091D" w:rsidP="00EA091D">
      <w:pPr>
        <w:widowControl/>
        <w:autoSpaceDE/>
        <w:adjustRightInd/>
        <w:spacing w:after="200" w:line="276" w:lineRule="auto"/>
        <w:rPr>
          <w:i/>
        </w:rPr>
      </w:pPr>
    </w:p>
    <w:p w14:paraId="0FBED442" w14:textId="77777777" w:rsidR="00EA091D" w:rsidRDefault="00EA091D" w:rsidP="00EA091D">
      <w:pPr>
        <w:widowControl/>
        <w:autoSpaceDE/>
        <w:adjustRightInd/>
        <w:spacing w:after="200" w:line="276" w:lineRule="auto"/>
        <w:rPr>
          <w:i/>
        </w:rPr>
      </w:pPr>
    </w:p>
    <w:p w14:paraId="26E1A006" w14:textId="77777777" w:rsidR="00EA091D" w:rsidRDefault="00EA091D" w:rsidP="00EA091D">
      <w:pPr>
        <w:widowControl/>
        <w:autoSpaceDE/>
        <w:adjustRightInd/>
        <w:spacing w:after="200" w:line="276" w:lineRule="auto"/>
        <w:rPr>
          <w:i/>
        </w:rPr>
      </w:pPr>
    </w:p>
    <w:p w14:paraId="38C4DAED" w14:textId="77777777" w:rsidR="00EA091D" w:rsidRDefault="00EA091D" w:rsidP="00EA091D">
      <w:pPr>
        <w:widowControl/>
        <w:autoSpaceDE/>
        <w:adjustRightInd/>
        <w:spacing w:after="200" w:line="276" w:lineRule="auto"/>
        <w:rPr>
          <w:i/>
        </w:rPr>
      </w:pPr>
    </w:p>
    <w:p w14:paraId="730F7A48" w14:textId="77777777" w:rsidR="00EA091D" w:rsidRDefault="00EA091D" w:rsidP="00EA091D">
      <w:pPr>
        <w:widowControl/>
        <w:autoSpaceDE/>
        <w:adjustRightInd/>
        <w:spacing w:after="200" w:line="276" w:lineRule="auto"/>
        <w:rPr>
          <w:i/>
        </w:rPr>
      </w:pPr>
    </w:p>
    <w:p w14:paraId="33D3013C" w14:textId="77777777" w:rsidR="00EA091D" w:rsidRDefault="00EA091D" w:rsidP="00EA091D">
      <w:pPr>
        <w:widowControl/>
        <w:autoSpaceDE/>
        <w:adjustRightInd/>
        <w:spacing w:after="200" w:line="276" w:lineRule="auto"/>
        <w:rPr>
          <w:i/>
        </w:rPr>
      </w:pPr>
    </w:p>
    <w:p w14:paraId="40E335FC" w14:textId="77777777" w:rsidR="00EA091D" w:rsidRDefault="00EA091D" w:rsidP="00EA091D">
      <w:pPr>
        <w:widowControl/>
        <w:autoSpaceDE/>
        <w:adjustRightInd/>
        <w:spacing w:after="200" w:line="276" w:lineRule="auto"/>
        <w:rPr>
          <w:i/>
        </w:rPr>
      </w:pPr>
    </w:p>
    <w:p w14:paraId="679AE08F" w14:textId="77777777" w:rsidR="00EA091D" w:rsidRDefault="00EA091D" w:rsidP="00EA091D">
      <w:pPr>
        <w:widowControl/>
        <w:autoSpaceDE/>
        <w:autoSpaceDN/>
        <w:adjustRightInd/>
        <w:spacing w:line="276" w:lineRule="auto"/>
        <w:rPr>
          <w:i/>
        </w:rPr>
        <w:sectPr w:rsidR="00EA091D">
          <w:pgSz w:w="11906" w:h="16838"/>
          <w:pgMar w:top="1134" w:right="1558" w:bottom="1134" w:left="1701" w:header="708" w:footer="708" w:gutter="0"/>
          <w:cols w:space="720"/>
        </w:sectPr>
      </w:pPr>
    </w:p>
    <w:p w14:paraId="3BA5A9E3" w14:textId="0FE38C26" w:rsidR="00EA091D" w:rsidRPr="0000051F" w:rsidRDefault="00EA091D" w:rsidP="0000051F">
      <w:pPr>
        <w:pStyle w:val="af8"/>
        <w:widowControl/>
        <w:numPr>
          <w:ilvl w:val="1"/>
          <w:numId w:val="43"/>
        </w:numPr>
        <w:autoSpaceDE/>
        <w:adjustRightInd/>
        <w:spacing w:after="200" w:line="276" w:lineRule="auto"/>
        <w:rPr>
          <w:b/>
          <w:bCs/>
        </w:rPr>
      </w:pPr>
      <w:r w:rsidRPr="0000051F">
        <w:rPr>
          <w:b/>
        </w:rPr>
        <w:lastRenderedPageBreak/>
        <w:t>План распределения объемов поставки/выполнения работ/оказания услуг внутри коллективного участника (форма 1</w:t>
      </w:r>
      <w:r w:rsidR="0000051F" w:rsidRPr="0000051F">
        <w:rPr>
          <w:b/>
        </w:rPr>
        <w:t>7</w:t>
      </w:r>
      <w:r w:rsidRPr="0000051F">
        <w:rPr>
          <w:b/>
        </w:rPr>
        <w:t>)</w:t>
      </w:r>
    </w:p>
    <w:p w14:paraId="5D733E6F" w14:textId="373C2A92" w:rsidR="00EA091D" w:rsidRDefault="00EA091D" w:rsidP="00EA091D">
      <w:pPr>
        <w:suppressAutoHyphens/>
        <w:autoSpaceDE/>
        <w:adjustRightInd/>
        <w:spacing w:before="240" w:after="120"/>
        <w:outlineLvl w:val="2"/>
        <w:rPr>
          <w:snapToGrid w:val="0"/>
        </w:rPr>
      </w:pPr>
      <w:bookmarkStart w:id="473" w:name="_Toc73367899"/>
      <w:r>
        <w:rPr>
          <w:snapToGrid w:val="0"/>
        </w:rPr>
        <w:t>10.1</w:t>
      </w:r>
      <w:r w:rsidR="0000051F">
        <w:rPr>
          <w:snapToGrid w:val="0"/>
        </w:rPr>
        <w:t>8</w:t>
      </w:r>
      <w:r>
        <w:rPr>
          <w:snapToGrid w:val="0"/>
        </w:rPr>
        <w:t>.1 Форма плана распределения объемов выполнения работ внутри коллективного участника</w:t>
      </w:r>
      <w:bookmarkEnd w:id="473"/>
    </w:p>
    <w:p w14:paraId="292F016A" w14:textId="77777777" w:rsidR="00EA091D" w:rsidRDefault="00EA091D" w:rsidP="00EA091D">
      <w:pPr>
        <w:pBdr>
          <w:top w:val="single" w:sz="4" w:space="1" w:color="auto"/>
        </w:pBdr>
        <w:shd w:val="clear" w:color="auto" w:fill="E0E0E0"/>
        <w:ind w:right="21"/>
        <w:jc w:val="center"/>
        <w:rPr>
          <w:b/>
          <w:color w:val="000000"/>
          <w:spacing w:val="36"/>
        </w:rPr>
      </w:pPr>
      <w:r>
        <w:rPr>
          <w:b/>
          <w:color w:val="000000"/>
          <w:spacing w:val="36"/>
        </w:rPr>
        <w:t>начало формы</w:t>
      </w:r>
    </w:p>
    <w:p w14:paraId="0B56183A" w14:textId="77777777" w:rsidR="00EA091D" w:rsidRDefault="00EA091D" w:rsidP="00EA091D">
      <w:pPr>
        <w:rPr>
          <w:color w:val="000000"/>
        </w:rPr>
      </w:pPr>
    </w:p>
    <w:p w14:paraId="00EC1EF3" w14:textId="77777777" w:rsidR="00EA091D" w:rsidRDefault="00EA091D" w:rsidP="00EA091D">
      <w:pPr>
        <w:ind w:right="3684"/>
        <w:jc w:val="center"/>
        <w:rPr>
          <w:color w:val="000000"/>
          <w:vertAlign w:val="superscript"/>
        </w:rPr>
      </w:pPr>
      <w:r>
        <w:rPr>
          <w:color w:val="000000"/>
        </w:rPr>
        <w:t xml:space="preserve">                       </w:t>
      </w:r>
      <w:r w:rsidR="00A3546E">
        <w:rPr>
          <w:noProof/>
        </w:rPr>
        <w:object w:dxaOrig="1520" w:dyaOrig="987" w14:anchorId="1C89A94A">
          <v:shape id="_x0000_i1031" type="#_x0000_t75" alt="" style="width:78.75pt;height:50.25pt;mso-width-percent:0;mso-height-percent:0;mso-width-percent:0;mso-height-percent:0" o:ole="">
            <v:imagedata r:id="rId48" o:title=""/>
          </v:shape>
          <o:OLEObject Type="Embed" ProgID="Package" ShapeID="_x0000_i1031" DrawAspect="Icon" ObjectID="_1728884472" r:id="rId49"/>
        </w:object>
      </w:r>
    </w:p>
    <w:p w14:paraId="7D6BF464" w14:textId="77777777" w:rsidR="00EA091D" w:rsidRDefault="00EA091D" w:rsidP="00EA091D">
      <w:pPr>
        <w:keepNext/>
        <w:rPr>
          <w:b/>
          <w:bCs/>
          <w:color w:val="000000"/>
        </w:rPr>
      </w:pPr>
    </w:p>
    <w:p w14:paraId="318B8F4D" w14:textId="77777777" w:rsidR="00EA091D" w:rsidRDefault="00EA091D" w:rsidP="00EA091D">
      <w:pPr>
        <w:pBdr>
          <w:bottom w:val="single" w:sz="4" w:space="1" w:color="auto"/>
        </w:pBdr>
        <w:shd w:val="clear" w:color="auto" w:fill="E0E0E0"/>
        <w:ind w:right="21"/>
        <w:jc w:val="center"/>
        <w:rPr>
          <w:b/>
          <w:color w:val="000000"/>
          <w:spacing w:val="36"/>
        </w:rPr>
      </w:pPr>
      <w:r>
        <w:rPr>
          <w:b/>
          <w:color w:val="000000"/>
          <w:spacing w:val="36"/>
        </w:rPr>
        <w:t>конец формы</w:t>
      </w:r>
    </w:p>
    <w:p w14:paraId="52053C70" w14:textId="3A571B90" w:rsidR="00EA091D" w:rsidRDefault="00EA091D" w:rsidP="00EA091D">
      <w:pPr>
        <w:pageBreakBefore/>
        <w:suppressAutoHyphens/>
        <w:autoSpaceDE/>
        <w:adjustRightInd/>
        <w:spacing w:after="120"/>
        <w:outlineLvl w:val="2"/>
        <w:rPr>
          <w:b/>
          <w:snapToGrid w:val="0"/>
        </w:rPr>
      </w:pPr>
      <w:bookmarkStart w:id="474" w:name="_Toc73367900"/>
      <w:r>
        <w:rPr>
          <w:b/>
          <w:snapToGrid w:val="0"/>
        </w:rPr>
        <w:lastRenderedPageBreak/>
        <w:t>10.1</w:t>
      </w:r>
      <w:r w:rsidR="0000051F">
        <w:rPr>
          <w:b/>
          <w:snapToGrid w:val="0"/>
        </w:rPr>
        <w:t>8</w:t>
      </w:r>
      <w:r>
        <w:rPr>
          <w:b/>
          <w:snapToGrid w:val="0"/>
        </w:rPr>
        <w:t>.1.1 Инструкции по заполнению</w:t>
      </w:r>
      <w:bookmarkEnd w:id="474"/>
    </w:p>
    <w:p w14:paraId="2DEC68C2" w14:textId="5361882D" w:rsidR="00EA091D" w:rsidRDefault="00EA091D" w:rsidP="00EA091D">
      <w:pPr>
        <w:autoSpaceDE/>
        <w:adjustRightInd/>
        <w:jc w:val="both"/>
        <w:rPr>
          <w:snapToGrid w:val="0"/>
        </w:rPr>
      </w:pPr>
      <w:r>
        <w:rPr>
          <w:snapToGrid w:val="0"/>
        </w:rPr>
        <w:t>10.1</w:t>
      </w:r>
      <w:r w:rsidR="0000051F">
        <w:rPr>
          <w:snapToGrid w:val="0"/>
        </w:rPr>
        <w:t>8</w:t>
      </w:r>
      <w:r>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7BACAC" w14:textId="4ED733E8" w:rsidR="00EA091D" w:rsidRDefault="00EA091D" w:rsidP="00EA091D">
      <w:pPr>
        <w:autoSpaceDE/>
        <w:adjustRightInd/>
        <w:jc w:val="both"/>
        <w:rPr>
          <w:snapToGrid w:val="0"/>
        </w:rPr>
      </w:pPr>
      <w:r>
        <w:rPr>
          <w:snapToGrid w:val="0"/>
        </w:rPr>
        <w:t>10.1</w:t>
      </w:r>
      <w:r w:rsidR="0000051F">
        <w:rPr>
          <w:snapToGrid w:val="0"/>
        </w:rPr>
        <w:t>8</w:t>
      </w:r>
      <w:r>
        <w:rPr>
          <w:snapToGrid w:val="0"/>
        </w:rPr>
        <w:t>.1.3 Участник указывает дату и номер предложения в соответствии с письмом о подаче оферты.</w:t>
      </w:r>
    </w:p>
    <w:p w14:paraId="609C264A" w14:textId="602B168C" w:rsidR="00EA091D" w:rsidRDefault="00EA091D" w:rsidP="00EA091D">
      <w:pPr>
        <w:jc w:val="both"/>
        <w:rPr>
          <w:snapToGrid w:val="0"/>
        </w:rPr>
      </w:pPr>
      <w:r>
        <w:rPr>
          <w:snapToGrid w:val="0"/>
        </w:rPr>
        <w:t>10.1</w:t>
      </w:r>
      <w:r w:rsidR="0000051F">
        <w:rPr>
          <w:snapToGrid w:val="0"/>
        </w:rPr>
        <w:t>8</w:t>
      </w:r>
      <w:r>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6175BC9F" w14:textId="37B6C64B" w:rsidR="00EA091D" w:rsidRDefault="00EA091D" w:rsidP="00EA091D">
      <w:pPr>
        <w:autoSpaceDE/>
        <w:adjustRightInd/>
        <w:jc w:val="both"/>
        <w:rPr>
          <w:snapToGrid w:val="0"/>
        </w:rPr>
      </w:pPr>
      <w:r>
        <w:rPr>
          <w:snapToGrid w:val="0"/>
        </w:rPr>
        <w:t>10.1</w:t>
      </w:r>
      <w:r w:rsidR="0000051F">
        <w:rPr>
          <w:snapToGrid w:val="0"/>
        </w:rPr>
        <w:t>8</w:t>
      </w:r>
      <w:r>
        <w:rPr>
          <w:snapToGrid w:val="0"/>
        </w:rPr>
        <w:t>.1.5 В данной форме лидер коллективного участника указывает по каждому коллективному участнику:</w:t>
      </w:r>
    </w:p>
    <w:p w14:paraId="7CD2147F" w14:textId="77777777" w:rsidR="00EA091D" w:rsidRDefault="00EA091D" w:rsidP="001920D7">
      <w:pPr>
        <w:widowControl/>
        <w:numPr>
          <w:ilvl w:val="0"/>
          <w:numId w:val="55"/>
        </w:numPr>
        <w:autoSpaceDE/>
        <w:adjustRightInd/>
        <w:ind w:left="0"/>
        <w:jc w:val="both"/>
      </w:pPr>
      <w:r>
        <w:t>перечень выполняемых каждой организацией работ.</w:t>
      </w:r>
    </w:p>
    <w:p w14:paraId="22694C31" w14:textId="77777777" w:rsidR="00EA091D" w:rsidRDefault="00EA091D" w:rsidP="001920D7">
      <w:pPr>
        <w:widowControl/>
        <w:numPr>
          <w:ilvl w:val="0"/>
          <w:numId w:val="55"/>
        </w:numPr>
        <w:autoSpaceDE/>
        <w:adjustRightInd/>
        <w:ind w:left="0"/>
        <w:jc w:val="both"/>
      </w:pPr>
      <w:r>
        <w:t>стоимость работ по каждому участнику в процентном выражении.</w:t>
      </w:r>
    </w:p>
    <w:p w14:paraId="3C9CB79D" w14:textId="77777777" w:rsidR="00EA091D" w:rsidRDefault="00EA091D" w:rsidP="00EA091D">
      <w:pPr>
        <w:widowControl/>
        <w:autoSpaceDE/>
        <w:adjustRightInd/>
        <w:spacing w:after="200" w:line="276" w:lineRule="auto"/>
      </w:pPr>
      <w:r>
        <w:br w:type="page"/>
      </w:r>
    </w:p>
    <w:p w14:paraId="633CC445" w14:textId="6EF56E25" w:rsidR="00EA091D" w:rsidRDefault="00EA091D" w:rsidP="00EA091D">
      <w:pPr>
        <w:keepNext/>
        <w:pageBreakBefore/>
        <w:widowControl/>
        <w:suppressAutoHyphens/>
        <w:autoSpaceDE/>
        <w:adjustRightInd/>
        <w:spacing w:before="360" w:after="120"/>
        <w:jc w:val="both"/>
        <w:outlineLvl w:val="1"/>
        <w:rPr>
          <w:rFonts w:cs="Arial"/>
          <w:b/>
          <w:bCs/>
          <w:iCs/>
          <w:szCs w:val="28"/>
        </w:rPr>
      </w:pPr>
      <w:bookmarkStart w:id="475" w:name="_Toc73367901"/>
      <w:r>
        <w:rPr>
          <w:rFonts w:cs="Arial"/>
          <w:b/>
          <w:bCs/>
          <w:iCs/>
          <w:szCs w:val="28"/>
        </w:rPr>
        <w:lastRenderedPageBreak/>
        <w:t>10.1</w:t>
      </w:r>
      <w:r w:rsidR="0000051F">
        <w:rPr>
          <w:rFonts w:cs="Arial"/>
          <w:b/>
          <w:bCs/>
          <w:iCs/>
          <w:szCs w:val="28"/>
        </w:rPr>
        <w:t>8</w:t>
      </w:r>
      <w:r>
        <w:rPr>
          <w:rFonts w:cs="Arial"/>
          <w:b/>
          <w:bCs/>
          <w:iCs/>
          <w:szCs w:val="28"/>
        </w:rPr>
        <w:t>.2 План распределения объемов оказания услуг внутри коллективного участника</w:t>
      </w:r>
      <w:bookmarkEnd w:id="475"/>
    </w:p>
    <w:p w14:paraId="2D427AC9" w14:textId="11E985A9" w:rsidR="00EA091D" w:rsidRDefault="00EA091D" w:rsidP="00EA091D">
      <w:pPr>
        <w:suppressAutoHyphens/>
        <w:autoSpaceDE/>
        <w:adjustRightInd/>
        <w:spacing w:before="240" w:after="120"/>
        <w:jc w:val="both"/>
        <w:outlineLvl w:val="2"/>
        <w:rPr>
          <w:snapToGrid w:val="0"/>
        </w:rPr>
      </w:pPr>
      <w:bookmarkStart w:id="476" w:name="_Toc73367902"/>
      <w:r>
        <w:rPr>
          <w:snapToGrid w:val="0"/>
        </w:rPr>
        <w:t>10.1</w:t>
      </w:r>
      <w:r w:rsidR="0000051F">
        <w:rPr>
          <w:snapToGrid w:val="0"/>
        </w:rPr>
        <w:t>8</w:t>
      </w:r>
      <w:r>
        <w:rPr>
          <w:snapToGrid w:val="0"/>
        </w:rPr>
        <w:t xml:space="preserve">.2.1 Форма плана распределения объемов </w:t>
      </w:r>
      <w:r>
        <w:rPr>
          <w:bCs/>
          <w:snapToGrid w:val="0"/>
        </w:rPr>
        <w:t xml:space="preserve">оказания услуг </w:t>
      </w:r>
      <w:r>
        <w:rPr>
          <w:snapToGrid w:val="0"/>
        </w:rPr>
        <w:t>внутри коллективного участника</w:t>
      </w:r>
      <w:bookmarkEnd w:id="476"/>
    </w:p>
    <w:p w14:paraId="6A6D4430" w14:textId="77777777" w:rsidR="00EA091D" w:rsidRDefault="00EA091D" w:rsidP="00EA091D">
      <w:pPr>
        <w:pBdr>
          <w:top w:val="single" w:sz="4" w:space="1" w:color="auto"/>
        </w:pBdr>
        <w:shd w:val="clear" w:color="auto" w:fill="E0E0E0"/>
        <w:ind w:right="21"/>
        <w:jc w:val="center"/>
        <w:rPr>
          <w:b/>
          <w:color w:val="000000"/>
          <w:spacing w:val="36"/>
        </w:rPr>
      </w:pPr>
      <w:r>
        <w:rPr>
          <w:b/>
          <w:color w:val="000000"/>
          <w:spacing w:val="36"/>
        </w:rPr>
        <w:t>начало формы</w:t>
      </w:r>
    </w:p>
    <w:p w14:paraId="7CDDD71A" w14:textId="77777777" w:rsidR="00EA091D" w:rsidRDefault="00A3546E" w:rsidP="00EA091D">
      <w:pPr>
        <w:jc w:val="center"/>
        <w:rPr>
          <w:color w:val="000000"/>
        </w:rPr>
      </w:pPr>
      <w:r>
        <w:rPr>
          <w:noProof/>
        </w:rPr>
        <w:object w:dxaOrig="1520" w:dyaOrig="987" w14:anchorId="5F10AA17">
          <v:shape id="_x0000_i1032" type="#_x0000_t75" alt="" style="width:78.75pt;height:50.25pt;mso-width-percent:0;mso-height-percent:0;mso-width-percent:0;mso-height-percent:0" o:ole="">
            <v:imagedata r:id="rId50" o:title=""/>
          </v:shape>
          <o:OLEObject Type="Embed" ProgID="Package" ShapeID="_x0000_i1032" DrawAspect="Icon" ObjectID="_1728884473" r:id="rId51"/>
        </w:object>
      </w:r>
    </w:p>
    <w:p w14:paraId="6591EF56" w14:textId="77777777" w:rsidR="00EA091D" w:rsidRDefault="00EA091D" w:rsidP="00EA091D">
      <w:pPr>
        <w:pBdr>
          <w:bottom w:val="single" w:sz="4" w:space="1" w:color="auto"/>
        </w:pBdr>
        <w:shd w:val="clear" w:color="auto" w:fill="E0E0E0"/>
        <w:ind w:right="21"/>
        <w:jc w:val="center"/>
        <w:rPr>
          <w:b/>
          <w:color w:val="000000"/>
          <w:spacing w:val="36"/>
        </w:rPr>
      </w:pPr>
      <w:r>
        <w:rPr>
          <w:b/>
          <w:color w:val="000000"/>
          <w:spacing w:val="36"/>
        </w:rPr>
        <w:t>конец формы</w:t>
      </w:r>
    </w:p>
    <w:p w14:paraId="2A97AFDA" w14:textId="50C2E84B" w:rsidR="00EA091D" w:rsidRDefault="00EA091D" w:rsidP="00EA091D">
      <w:pPr>
        <w:pageBreakBefore/>
        <w:suppressAutoHyphens/>
        <w:autoSpaceDE/>
        <w:adjustRightInd/>
        <w:spacing w:after="120"/>
        <w:outlineLvl w:val="2"/>
        <w:rPr>
          <w:b/>
          <w:snapToGrid w:val="0"/>
        </w:rPr>
      </w:pPr>
      <w:bookmarkStart w:id="477" w:name="_Toc73367903"/>
      <w:r>
        <w:rPr>
          <w:b/>
          <w:snapToGrid w:val="0"/>
        </w:rPr>
        <w:lastRenderedPageBreak/>
        <w:t>10.1</w:t>
      </w:r>
      <w:r w:rsidR="0000051F">
        <w:rPr>
          <w:b/>
          <w:snapToGrid w:val="0"/>
        </w:rPr>
        <w:t>8</w:t>
      </w:r>
      <w:r>
        <w:rPr>
          <w:b/>
          <w:snapToGrid w:val="0"/>
        </w:rPr>
        <w:t>.2.2 Инструкции по заполнению</w:t>
      </w:r>
      <w:bookmarkEnd w:id="477"/>
    </w:p>
    <w:p w14:paraId="18421078" w14:textId="6DB87315" w:rsidR="00EA091D" w:rsidRDefault="00EA091D" w:rsidP="00EA091D">
      <w:pPr>
        <w:autoSpaceDE/>
        <w:adjustRightInd/>
        <w:jc w:val="both"/>
        <w:rPr>
          <w:snapToGrid w:val="0"/>
        </w:rPr>
      </w:pPr>
      <w:r>
        <w:rPr>
          <w:snapToGrid w:val="0"/>
        </w:rPr>
        <w:t>10.</w:t>
      </w:r>
      <w:r w:rsidR="008C7BF0">
        <w:rPr>
          <w:snapToGrid w:val="0"/>
        </w:rPr>
        <w:t>1</w:t>
      </w:r>
      <w:r w:rsidR="0000051F">
        <w:rPr>
          <w:snapToGrid w:val="0"/>
        </w:rPr>
        <w:t>8</w:t>
      </w:r>
      <w:r>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97E9001" w14:textId="73952C78" w:rsidR="00EA091D" w:rsidRDefault="00EA091D" w:rsidP="00EA091D">
      <w:pPr>
        <w:autoSpaceDE/>
        <w:adjustRightInd/>
        <w:jc w:val="both"/>
        <w:rPr>
          <w:snapToGrid w:val="0"/>
        </w:rPr>
      </w:pPr>
      <w:r>
        <w:rPr>
          <w:snapToGrid w:val="0"/>
        </w:rPr>
        <w:t>10.</w:t>
      </w:r>
      <w:r w:rsidR="008C7BF0">
        <w:rPr>
          <w:snapToGrid w:val="0"/>
        </w:rPr>
        <w:t>1</w:t>
      </w:r>
      <w:r w:rsidR="0000051F">
        <w:rPr>
          <w:snapToGrid w:val="0"/>
        </w:rPr>
        <w:t>8</w:t>
      </w:r>
      <w:r>
        <w:rPr>
          <w:snapToGrid w:val="0"/>
        </w:rPr>
        <w:t>.2.4 Участник указывает дату и номер предложения в соответствии с письмом о подаче оферты.</w:t>
      </w:r>
    </w:p>
    <w:p w14:paraId="476749FC" w14:textId="4098697B" w:rsidR="00EA091D" w:rsidRDefault="00EA091D" w:rsidP="00EA091D">
      <w:pPr>
        <w:autoSpaceDE/>
        <w:adjustRightInd/>
        <w:jc w:val="both"/>
        <w:rPr>
          <w:snapToGrid w:val="0"/>
        </w:rPr>
      </w:pPr>
      <w:r>
        <w:rPr>
          <w:snapToGrid w:val="0"/>
        </w:rPr>
        <w:t>10.</w:t>
      </w:r>
      <w:r w:rsidR="008C7BF0">
        <w:rPr>
          <w:snapToGrid w:val="0"/>
        </w:rPr>
        <w:t>1</w:t>
      </w:r>
      <w:r w:rsidR="0000051F">
        <w:rPr>
          <w:snapToGrid w:val="0"/>
        </w:rPr>
        <w:t>8</w:t>
      </w:r>
      <w:r>
        <w:rPr>
          <w:snapToGrid w:val="0"/>
        </w:rPr>
        <w:t>.2.5 Участник указывает свое фирменное наименование (в т.ч. организационно-правовую форму) и свой адрес, ИНН</w:t>
      </w:r>
    </w:p>
    <w:p w14:paraId="608E174B" w14:textId="2C9A33A8" w:rsidR="00EA091D" w:rsidRDefault="00EA091D" w:rsidP="00EA091D">
      <w:pPr>
        <w:autoSpaceDE/>
        <w:adjustRightInd/>
        <w:jc w:val="both"/>
        <w:rPr>
          <w:snapToGrid w:val="0"/>
        </w:rPr>
      </w:pPr>
      <w:r>
        <w:rPr>
          <w:snapToGrid w:val="0"/>
        </w:rPr>
        <w:t>10.</w:t>
      </w:r>
      <w:r w:rsidR="008C7BF0">
        <w:rPr>
          <w:snapToGrid w:val="0"/>
        </w:rPr>
        <w:t>1</w:t>
      </w:r>
      <w:r w:rsidR="0000051F">
        <w:rPr>
          <w:snapToGrid w:val="0"/>
        </w:rPr>
        <w:t>8</w:t>
      </w:r>
      <w:r>
        <w:rPr>
          <w:snapToGrid w:val="0"/>
        </w:rPr>
        <w:t>.2.6 В данной форме лидер коллективного участника указывает:</w:t>
      </w:r>
    </w:p>
    <w:p w14:paraId="462094C7" w14:textId="77777777" w:rsidR="00EA091D" w:rsidRDefault="00EA091D" w:rsidP="001920D7">
      <w:pPr>
        <w:widowControl/>
        <w:numPr>
          <w:ilvl w:val="0"/>
          <w:numId w:val="56"/>
        </w:numPr>
        <w:tabs>
          <w:tab w:val="num" w:pos="567"/>
        </w:tabs>
        <w:autoSpaceDE/>
        <w:adjustRightInd/>
        <w:ind w:left="0"/>
        <w:jc w:val="both"/>
      </w:pPr>
      <w:r>
        <w:t>перечень оказываемых каждой организацией услуг.</w:t>
      </w:r>
    </w:p>
    <w:p w14:paraId="6AF86BC9" w14:textId="77777777" w:rsidR="00EA091D" w:rsidRDefault="00EA091D" w:rsidP="001920D7">
      <w:pPr>
        <w:widowControl/>
        <w:numPr>
          <w:ilvl w:val="0"/>
          <w:numId w:val="56"/>
        </w:numPr>
        <w:tabs>
          <w:tab w:val="num" w:pos="567"/>
        </w:tabs>
        <w:autoSpaceDE/>
        <w:adjustRightInd/>
        <w:ind w:left="0"/>
        <w:jc w:val="both"/>
      </w:pPr>
      <w:r>
        <w:t>стоимость услуг по каждому участнику в процентном выражении.</w:t>
      </w:r>
      <w:r>
        <w:rPr>
          <w:b/>
        </w:rPr>
        <w:br w:type="page"/>
      </w:r>
    </w:p>
    <w:p w14:paraId="574BE186" w14:textId="05C3DF63" w:rsidR="00EA091D" w:rsidRDefault="00EA091D" w:rsidP="00EA091D">
      <w:pPr>
        <w:keepNext/>
        <w:pageBreakBefore/>
        <w:widowControl/>
        <w:suppressAutoHyphens/>
        <w:autoSpaceDE/>
        <w:adjustRightInd/>
        <w:spacing w:before="360" w:after="120"/>
        <w:jc w:val="both"/>
        <w:outlineLvl w:val="1"/>
        <w:rPr>
          <w:rFonts w:cs="Arial"/>
          <w:b/>
          <w:bCs/>
          <w:iCs/>
          <w:szCs w:val="28"/>
        </w:rPr>
      </w:pPr>
      <w:bookmarkStart w:id="478" w:name="_Toc73367904"/>
      <w:r>
        <w:rPr>
          <w:rFonts w:cs="Arial"/>
          <w:b/>
          <w:bCs/>
          <w:iCs/>
          <w:szCs w:val="28"/>
        </w:rPr>
        <w:lastRenderedPageBreak/>
        <w:t>10.1</w:t>
      </w:r>
      <w:r w:rsidR="0000051F">
        <w:rPr>
          <w:rFonts w:cs="Arial"/>
          <w:b/>
          <w:bCs/>
          <w:iCs/>
          <w:szCs w:val="28"/>
        </w:rPr>
        <w:t>8</w:t>
      </w:r>
      <w:r>
        <w:rPr>
          <w:rFonts w:cs="Arial"/>
          <w:b/>
          <w:bCs/>
          <w:iCs/>
          <w:szCs w:val="28"/>
        </w:rPr>
        <w:t>.3 План распределения объемов поставок внутри коллективного участника</w:t>
      </w:r>
      <w:bookmarkEnd w:id="478"/>
    </w:p>
    <w:p w14:paraId="1517B3EA" w14:textId="0E23B9C0" w:rsidR="00EA091D" w:rsidRDefault="00EA091D" w:rsidP="00EA091D">
      <w:pPr>
        <w:suppressAutoHyphens/>
        <w:autoSpaceDE/>
        <w:adjustRightInd/>
        <w:spacing w:before="240" w:after="120"/>
        <w:jc w:val="both"/>
        <w:outlineLvl w:val="2"/>
        <w:rPr>
          <w:snapToGrid w:val="0"/>
        </w:rPr>
      </w:pPr>
      <w:bookmarkStart w:id="479" w:name="_Toc73367905"/>
      <w:r>
        <w:rPr>
          <w:snapToGrid w:val="0"/>
        </w:rPr>
        <w:t>10.1</w:t>
      </w:r>
      <w:r w:rsidR="0000051F">
        <w:rPr>
          <w:snapToGrid w:val="0"/>
        </w:rPr>
        <w:t>8</w:t>
      </w:r>
      <w:r>
        <w:rPr>
          <w:snapToGrid w:val="0"/>
        </w:rPr>
        <w:t>.3.1 Форма плана распределения объемов поставок внутри коллективного участника</w:t>
      </w:r>
      <w:bookmarkEnd w:id="479"/>
    </w:p>
    <w:p w14:paraId="495DD081" w14:textId="77777777" w:rsidR="00EA091D" w:rsidRDefault="00EA091D" w:rsidP="00EA091D">
      <w:pPr>
        <w:pBdr>
          <w:top w:val="single" w:sz="4" w:space="1" w:color="auto"/>
        </w:pBdr>
        <w:shd w:val="clear" w:color="auto" w:fill="E0E0E0"/>
        <w:ind w:right="21"/>
        <w:jc w:val="center"/>
        <w:rPr>
          <w:b/>
          <w:color w:val="000000"/>
          <w:spacing w:val="36"/>
        </w:rPr>
      </w:pPr>
      <w:r>
        <w:rPr>
          <w:b/>
          <w:color w:val="000000"/>
          <w:spacing w:val="36"/>
        </w:rPr>
        <w:t>начало формы</w:t>
      </w:r>
    </w:p>
    <w:p w14:paraId="2F14BD0E" w14:textId="77777777" w:rsidR="00EA091D" w:rsidRDefault="00EA091D" w:rsidP="00EA091D">
      <w:pPr>
        <w:jc w:val="center"/>
        <w:rPr>
          <w:color w:val="000000"/>
        </w:rPr>
      </w:pPr>
    </w:p>
    <w:p w14:paraId="49A593E8" w14:textId="77777777" w:rsidR="00EA091D" w:rsidRDefault="00A3546E" w:rsidP="00EA091D">
      <w:pPr>
        <w:jc w:val="center"/>
        <w:rPr>
          <w:color w:val="000000"/>
        </w:rPr>
      </w:pPr>
      <w:r>
        <w:rPr>
          <w:noProof/>
        </w:rPr>
        <w:object w:dxaOrig="1520" w:dyaOrig="987" w14:anchorId="7CCF46A6">
          <v:shape id="_x0000_i1033" type="#_x0000_t75" alt="" style="width:78.75pt;height:50.25pt;mso-width-percent:0;mso-height-percent:0;mso-width-percent:0;mso-height-percent:0" o:ole="">
            <v:imagedata r:id="rId52" o:title=""/>
          </v:shape>
          <o:OLEObject Type="Embed" ProgID="Package" ShapeID="_x0000_i1033" DrawAspect="Icon" ObjectID="_1728884474" r:id="rId53"/>
        </w:object>
      </w:r>
    </w:p>
    <w:p w14:paraId="7028129B" w14:textId="77777777" w:rsidR="00EA091D" w:rsidRDefault="00EA091D" w:rsidP="00EA091D">
      <w:pPr>
        <w:pBdr>
          <w:bottom w:val="single" w:sz="4" w:space="1" w:color="auto"/>
        </w:pBdr>
        <w:shd w:val="clear" w:color="auto" w:fill="E0E0E0"/>
        <w:ind w:right="21"/>
        <w:jc w:val="center"/>
        <w:rPr>
          <w:b/>
          <w:color w:val="000000"/>
          <w:spacing w:val="36"/>
        </w:rPr>
      </w:pPr>
      <w:r>
        <w:rPr>
          <w:b/>
          <w:color w:val="000000"/>
          <w:spacing w:val="36"/>
        </w:rPr>
        <w:t>конец формы</w:t>
      </w:r>
    </w:p>
    <w:p w14:paraId="4C5EB0A8" w14:textId="24B77679" w:rsidR="00EA091D" w:rsidRDefault="00EA091D" w:rsidP="00EA091D">
      <w:pPr>
        <w:pageBreakBefore/>
        <w:suppressAutoHyphens/>
        <w:autoSpaceDE/>
        <w:adjustRightInd/>
        <w:spacing w:after="120"/>
        <w:outlineLvl w:val="2"/>
        <w:rPr>
          <w:b/>
          <w:snapToGrid w:val="0"/>
        </w:rPr>
      </w:pPr>
      <w:bookmarkStart w:id="480" w:name="_Toc73367906"/>
      <w:r>
        <w:rPr>
          <w:b/>
          <w:snapToGrid w:val="0"/>
        </w:rPr>
        <w:lastRenderedPageBreak/>
        <w:t>10.1</w:t>
      </w:r>
      <w:r w:rsidR="0000051F">
        <w:rPr>
          <w:b/>
          <w:snapToGrid w:val="0"/>
        </w:rPr>
        <w:t>8</w:t>
      </w:r>
      <w:r>
        <w:rPr>
          <w:b/>
          <w:snapToGrid w:val="0"/>
        </w:rPr>
        <w:t>.3.2 Инструкции по заполнению</w:t>
      </w:r>
      <w:bookmarkEnd w:id="480"/>
    </w:p>
    <w:p w14:paraId="67ABE9AE" w14:textId="5C17F877" w:rsidR="00EA091D" w:rsidRDefault="00EA091D" w:rsidP="00EA091D">
      <w:pPr>
        <w:autoSpaceDE/>
        <w:adjustRightInd/>
        <w:jc w:val="both"/>
        <w:rPr>
          <w:snapToGrid w:val="0"/>
        </w:rPr>
      </w:pPr>
      <w:r>
        <w:rPr>
          <w:snapToGrid w:val="0"/>
        </w:rPr>
        <w:t>10.1</w:t>
      </w:r>
      <w:r w:rsidR="0000051F">
        <w:rPr>
          <w:snapToGrid w:val="0"/>
        </w:rPr>
        <w:t>8</w:t>
      </w:r>
      <w:r>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4930B172" w14:textId="0DDC1AE9" w:rsidR="00EA091D" w:rsidRDefault="00EA091D" w:rsidP="00EA091D">
      <w:pPr>
        <w:autoSpaceDE/>
        <w:adjustRightInd/>
        <w:jc w:val="both"/>
        <w:rPr>
          <w:snapToGrid w:val="0"/>
        </w:rPr>
      </w:pPr>
      <w:r>
        <w:rPr>
          <w:snapToGrid w:val="0"/>
        </w:rPr>
        <w:t>10.1</w:t>
      </w:r>
      <w:r w:rsidR="0000051F">
        <w:rPr>
          <w:snapToGrid w:val="0"/>
        </w:rPr>
        <w:t>8</w:t>
      </w:r>
      <w:r>
        <w:rPr>
          <w:snapToGrid w:val="0"/>
        </w:rPr>
        <w:t>.3.4 Участник указывает дату и номер предложения в соответствии с письмом о подаче оферты.</w:t>
      </w:r>
    </w:p>
    <w:p w14:paraId="6C143834" w14:textId="54895EC9" w:rsidR="00EA091D" w:rsidRDefault="00EA091D" w:rsidP="00EA091D">
      <w:pPr>
        <w:autoSpaceDE/>
        <w:adjustRightInd/>
        <w:jc w:val="both"/>
        <w:rPr>
          <w:snapToGrid w:val="0"/>
        </w:rPr>
      </w:pPr>
      <w:r>
        <w:rPr>
          <w:snapToGrid w:val="0"/>
        </w:rPr>
        <w:t>10.1</w:t>
      </w:r>
      <w:r w:rsidR="0000051F">
        <w:rPr>
          <w:snapToGrid w:val="0"/>
        </w:rPr>
        <w:t>8</w:t>
      </w:r>
      <w:r>
        <w:rPr>
          <w:snapToGrid w:val="0"/>
        </w:rPr>
        <w:t>.3.5 Участник указывает свое фирменное наименование (в т.ч. организационно-правовую форму) и свой адрес, ИНН.</w:t>
      </w:r>
    </w:p>
    <w:p w14:paraId="5EBD2244" w14:textId="481F80FB" w:rsidR="00EA091D" w:rsidRDefault="00EA091D" w:rsidP="00EA091D">
      <w:pPr>
        <w:autoSpaceDE/>
        <w:adjustRightInd/>
        <w:jc w:val="both"/>
        <w:rPr>
          <w:snapToGrid w:val="0"/>
        </w:rPr>
      </w:pPr>
      <w:r>
        <w:rPr>
          <w:snapToGrid w:val="0"/>
        </w:rPr>
        <w:t>10.1</w:t>
      </w:r>
      <w:r w:rsidR="0000051F">
        <w:rPr>
          <w:snapToGrid w:val="0"/>
        </w:rPr>
        <w:t>8</w:t>
      </w:r>
      <w:r>
        <w:rPr>
          <w:snapToGrid w:val="0"/>
        </w:rPr>
        <w:t>.3.6 В данной форме лидер коллективного участника указывает:</w:t>
      </w:r>
    </w:p>
    <w:p w14:paraId="18D882D1" w14:textId="77777777" w:rsidR="00EA091D" w:rsidRDefault="00EA091D" w:rsidP="001920D7">
      <w:pPr>
        <w:widowControl/>
        <w:numPr>
          <w:ilvl w:val="0"/>
          <w:numId w:val="57"/>
        </w:numPr>
        <w:autoSpaceDE/>
        <w:adjustRightInd/>
        <w:ind w:left="0"/>
        <w:jc w:val="both"/>
      </w:pPr>
      <w:r>
        <w:t>перечень поставляемых каждой организацией товаров.</w:t>
      </w:r>
    </w:p>
    <w:p w14:paraId="451F45EC" w14:textId="77777777" w:rsidR="00EA091D" w:rsidRDefault="00EA091D" w:rsidP="001920D7">
      <w:pPr>
        <w:widowControl/>
        <w:numPr>
          <w:ilvl w:val="0"/>
          <w:numId w:val="57"/>
        </w:numPr>
        <w:autoSpaceDE/>
        <w:adjustRightInd/>
        <w:ind w:left="0"/>
        <w:jc w:val="both"/>
      </w:pPr>
      <w:r>
        <w:t>стоимость товаров по каждому участнику в  процентном выражении.</w:t>
      </w:r>
      <w:r>
        <w:rPr>
          <w:b/>
        </w:rPr>
        <w:br w:type="page"/>
      </w:r>
    </w:p>
    <w:p w14:paraId="5BCA38D6" w14:textId="79E8B7EE" w:rsidR="00EA091D" w:rsidRPr="0000051F" w:rsidRDefault="00EA091D" w:rsidP="0000051F">
      <w:pPr>
        <w:pStyle w:val="af8"/>
        <w:numPr>
          <w:ilvl w:val="1"/>
          <w:numId w:val="43"/>
        </w:numPr>
        <w:spacing w:before="120" w:after="60"/>
        <w:jc w:val="both"/>
        <w:outlineLvl w:val="0"/>
        <w:rPr>
          <w:b/>
        </w:rPr>
      </w:pPr>
      <w:bookmarkStart w:id="481" w:name="_Toc73367907"/>
      <w:r w:rsidRPr="0000051F">
        <w:rPr>
          <w:b/>
        </w:rPr>
        <w:lastRenderedPageBreak/>
        <w:t>Гарантийное письмо об отсутствии изменений в документах, представленных в рамках процедуры аккредитации поставщиков (форма 1</w:t>
      </w:r>
      <w:r w:rsidR="0000051F" w:rsidRPr="0000051F">
        <w:rPr>
          <w:b/>
        </w:rPr>
        <w:t>8</w:t>
      </w:r>
      <w:r w:rsidRPr="0000051F">
        <w:rPr>
          <w:b/>
        </w:rPr>
        <w:t>)</w:t>
      </w:r>
      <w:bookmarkEnd w:id="481"/>
    </w:p>
    <w:p w14:paraId="77F35C3B" w14:textId="14D1F05C" w:rsidR="00EA091D" w:rsidRDefault="00EA091D" w:rsidP="00EA091D">
      <w:pPr>
        <w:spacing w:before="60" w:after="60"/>
        <w:jc w:val="both"/>
        <w:outlineLvl w:val="1"/>
      </w:pPr>
      <w:bookmarkStart w:id="482" w:name="_Toc73367908"/>
      <w:r>
        <w:t>10.</w:t>
      </w:r>
      <w:r w:rsidR="0000051F">
        <w:t>19</w:t>
      </w:r>
      <w:r>
        <w:t>.1 Форма гарантийного письма об отсутствии изменений в документах, предоставленных в рамках процедуры аккредитации поставщиков.</w:t>
      </w:r>
      <w:bookmarkEnd w:id="482"/>
    </w:p>
    <w:p w14:paraId="4E263241" w14:textId="77777777" w:rsidR="00EA091D" w:rsidRDefault="00EA091D" w:rsidP="00EA091D">
      <w:pPr>
        <w:pBdr>
          <w:top w:val="single" w:sz="4" w:space="1" w:color="auto"/>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14:paraId="2A62B3F8" w14:textId="77777777" w:rsidR="00EA091D" w:rsidRDefault="00EA091D" w:rsidP="00EA091D">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14:paraId="163AA0A3"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79EE818" w14:textId="77777777" w:rsidR="00EA091D" w:rsidRDefault="00EA091D" w:rsidP="000951A6">
            <w:pPr>
              <w:spacing w:before="60" w:after="60" w:line="276" w:lineRule="auto"/>
              <w:jc w:val="center"/>
              <w:outlineLvl w:val="0"/>
              <w:rPr>
                <w:b/>
                <w:iCs/>
                <w:snapToGrid w:val="0"/>
                <w:color w:val="943634"/>
                <w:lang w:eastAsia="en-US"/>
              </w:rPr>
            </w:pPr>
            <w:r>
              <w:rPr>
                <w:sz w:val="26"/>
                <w:szCs w:val="26"/>
              </w:rPr>
              <w:br w:type="page"/>
            </w:r>
            <w:bookmarkStart w:id="483" w:name="_Toc73367909"/>
            <w:r>
              <w:rPr>
                <w:b/>
                <w:iCs/>
                <w:snapToGrid w:val="0"/>
                <w:color w:val="943634"/>
                <w:lang w:eastAsia="en-US"/>
              </w:rPr>
              <w:t>БЛАНК УЧАСТНИКА</w:t>
            </w:r>
            <w:bookmarkEnd w:id="483"/>
          </w:p>
        </w:tc>
      </w:tr>
    </w:tbl>
    <w:p w14:paraId="62313E5E" w14:textId="77777777" w:rsidR="00EA091D" w:rsidRDefault="00EA091D" w:rsidP="00EA091D">
      <w:pPr>
        <w:spacing w:before="240" w:after="120"/>
        <w:jc w:val="center"/>
        <w:rPr>
          <w:bCs/>
          <w:sz w:val="28"/>
          <w:szCs w:val="28"/>
        </w:rPr>
      </w:pPr>
      <w:r>
        <w:rPr>
          <w:bCs/>
          <w:sz w:val="28"/>
          <w:szCs w:val="28"/>
        </w:rPr>
        <w:t>ГАРАНТИЙНОЕ ПИСЬМО</w:t>
      </w:r>
    </w:p>
    <w:p w14:paraId="16327BFC" w14:textId="77777777" w:rsidR="00EA091D" w:rsidRDefault="00EA091D" w:rsidP="00EA091D">
      <w:pPr>
        <w:spacing w:after="120"/>
        <w:jc w:val="center"/>
        <w:rPr>
          <w:b/>
          <w:sz w:val="20"/>
        </w:rPr>
      </w:pPr>
      <w:r>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EA091D" w14:paraId="1562BAC5" w14:textId="77777777" w:rsidTr="000951A6">
        <w:trPr>
          <w:trHeight w:val="942"/>
        </w:trPr>
        <w:tc>
          <w:tcPr>
            <w:tcW w:w="3478" w:type="dxa"/>
            <w:vAlign w:val="center"/>
            <w:hideMark/>
          </w:tcPr>
          <w:p w14:paraId="29CB323D" w14:textId="77777777" w:rsidR="00EA091D" w:rsidRDefault="00EA091D" w:rsidP="000951A6">
            <w:pPr>
              <w:spacing w:before="240" w:after="120" w:line="276" w:lineRule="auto"/>
              <w:rPr>
                <w:sz w:val="26"/>
                <w:szCs w:val="26"/>
                <w:lang w:eastAsia="en-US"/>
              </w:rPr>
            </w:pPr>
            <w:r>
              <w:rPr>
                <w:sz w:val="26"/>
                <w:szCs w:val="26"/>
                <w:lang w:eastAsia="en-US"/>
              </w:rPr>
              <w:t>№_________</w:t>
            </w:r>
          </w:p>
        </w:tc>
        <w:tc>
          <w:tcPr>
            <w:tcW w:w="2800" w:type="dxa"/>
            <w:vAlign w:val="center"/>
          </w:tcPr>
          <w:p w14:paraId="735310C5" w14:textId="77777777" w:rsidR="00EA091D" w:rsidRDefault="00EA091D" w:rsidP="000951A6">
            <w:pPr>
              <w:spacing w:line="276" w:lineRule="auto"/>
              <w:jc w:val="center"/>
              <w:rPr>
                <w:sz w:val="26"/>
                <w:szCs w:val="26"/>
                <w:lang w:eastAsia="en-US"/>
              </w:rPr>
            </w:pPr>
          </w:p>
        </w:tc>
        <w:tc>
          <w:tcPr>
            <w:tcW w:w="4017" w:type="dxa"/>
            <w:vAlign w:val="center"/>
            <w:hideMark/>
          </w:tcPr>
          <w:p w14:paraId="54B741C3" w14:textId="77777777" w:rsidR="00EA091D" w:rsidRDefault="00EA091D" w:rsidP="000951A6">
            <w:pPr>
              <w:spacing w:line="276" w:lineRule="auto"/>
              <w:jc w:val="right"/>
              <w:rPr>
                <w:sz w:val="26"/>
                <w:szCs w:val="26"/>
                <w:lang w:eastAsia="en-US"/>
              </w:rPr>
            </w:pPr>
            <w:r>
              <w:rPr>
                <w:sz w:val="26"/>
                <w:szCs w:val="26"/>
                <w:lang w:eastAsia="en-US"/>
              </w:rPr>
              <w:t>«__» __________ 202_ г.</w:t>
            </w:r>
          </w:p>
        </w:tc>
      </w:tr>
    </w:tbl>
    <w:p w14:paraId="07A3E4BF" w14:textId="77777777" w:rsidR="00EA091D" w:rsidRDefault="00EA091D" w:rsidP="00EA091D">
      <w:pPr>
        <w:ind w:firstLine="708"/>
        <w:jc w:val="both"/>
      </w:pPr>
    </w:p>
    <w:p w14:paraId="358B2A4F" w14:textId="77777777" w:rsidR="00EA091D" w:rsidRDefault="00EA091D" w:rsidP="00EA091D">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36E2F802" w14:textId="77777777" w:rsidR="00EA091D" w:rsidRDefault="00EA091D" w:rsidP="00EA091D">
      <w:pPr>
        <w:ind w:firstLine="708"/>
        <w:jc w:val="both"/>
      </w:pPr>
      <w:r>
        <w:t xml:space="preserve">Документы и сведения, предоставленные </w:t>
      </w:r>
      <w:r>
        <w:rPr>
          <w:color w:val="4F81BD" w:themeColor="accent1"/>
        </w:rPr>
        <w:t xml:space="preserve">______________ </w:t>
      </w:r>
      <w:r>
        <w:rPr>
          <w:i/>
          <w:color w:val="4F81BD" w:themeColor="accent1"/>
        </w:rPr>
        <w:t>(указывается наименование участника закупки)</w:t>
      </w:r>
      <w:r>
        <w:t xml:space="preserve"> в рамках процедуры аккредитации, могут быть использованы Организатором закупки для оценки поданной заявки на участие в закупке.</w:t>
      </w:r>
    </w:p>
    <w:p w14:paraId="3C51405D" w14:textId="77777777" w:rsidR="00EA091D" w:rsidRDefault="00EA091D" w:rsidP="00EA091D">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EA091D" w14:paraId="294F414D" w14:textId="77777777" w:rsidTr="000951A6">
        <w:tc>
          <w:tcPr>
            <w:tcW w:w="4598" w:type="dxa"/>
            <w:hideMark/>
          </w:tcPr>
          <w:p w14:paraId="141F0F3F" w14:textId="77777777" w:rsidR="00EA091D" w:rsidRDefault="00EA091D" w:rsidP="000951A6">
            <w:pPr>
              <w:jc w:val="right"/>
              <w:rPr>
                <w:sz w:val="26"/>
                <w:szCs w:val="26"/>
                <w:lang w:eastAsia="en-US"/>
              </w:rPr>
            </w:pPr>
            <w:r>
              <w:rPr>
                <w:sz w:val="26"/>
                <w:szCs w:val="26"/>
                <w:lang w:eastAsia="en-US"/>
              </w:rPr>
              <w:t>__________________________________</w:t>
            </w:r>
          </w:p>
          <w:p w14:paraId="0698A71A" w14:textId="77777777" w:rsidR="00EA091D" w:rsidRDefault="00EA091D" w:rsidP="000951A6">
            <w:pPr>
              <w:tabs>
                <w:tab w:val="left" w:pos="34"/>
              </w:tabs>
              <w:jc w:val="center"/>
              <w:rPr>
                <w:sz w:val="26"/>
                <w:szCs w:val="26"/>
                <w:vertAlign w:val="superscript"/>
                <w:lang w:eastAsia="en-US"/>
              </w:rPr>
            </w:pPr>
            <w:r>
              <w:rPr>
                <w:sz w:val="26"/>
                <w:szCs w:val="26"/>
                <w:vertAlign w:val="superscript"/>
                <w:lang w:eastAsia="en-US"/>
              </w:rPr>
              <w:t>(подпись, М.П.)</w:t>
            </w:r>
          </w:p>
        </w:tc>
      </w:tr>
      <w:tr w:rsidR="00EA091D" w14:paraId="29DEF81D" w14:textId="77777777" w:rsidTr="000951A6">
        <w:tc>
          <w:tcPr>
            <w:tcW w:w="4598" w:type="dxa"/>
            <w:hideMark/>
          </w:tcPr>
          <w:p w14:paraId="6088EAEE" w14:textId="77777777" w:rsidR="00EA091D" w:rsidRDefault="00EA091D" w:rsidP="000951A6">
            <w:pPr>
              <w:jc w:val="right"/>
              <w:rPr>
                <w:sz w:val="26"/>
                <w:szCs w:val="26"/>
                <w:lang w:eastAsia="en-US"/>
              </w:rPr>
            </w:pPr>
            <w:r>
              <w:rPr>
                <w:sz w:val="26"/>
                <w:szCs w:val="26"/>
                <w:lang w:eastAsia="en-US"/>
              </w:rPr>
              <w:t>__________________________________</w:t>
            </w:r>
          </w:p>
          <w:p w14:paraId="7FA9A2FE" w14:textId="77777777" w:rsidR="00EA091D" w:rsidRDefault="00EA091D" w:rsidP="000951A6">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69E14487" w14:textId="77777777" w:rsidR="00EA091D" w:rsidRDefault="00EA091D" w:rsidP="00EA091D">
      <w:pPr>
        <w:jc w:val="right"/>
        <w:rPr>
          <w:sz w:val="26"/>
          <w:szCs w:val="26"/>
        </w:rPr>
      </w:pPr>
    </w:p>
    <w:p w14:paraId="020EE0A3" w14:textId="77777777" w:rsidR="00EA091D" w:rsidRDefault="00EA091D" w:rsidP="00EA091D">
      <w:pPr>
        <w:jc w:val="right"/>
        <w:rPr>
          <w:sz w:val="26"/>
          <w:szCs w:val="26"/>
        </w:rPr>
      </w:pPr>
    </w:p>
    <w:p w14:paraId="0FCC8EC8" w14:textId="77777777" w:rsidR="00EA091D" w:rsidRDefault="00EA091D" w:rsidP="00EA091D">
      <w:pPr>
        <w:pBdr>
          <w:bottom w:val="single" w:sz="4" w:space="1" w:color="auto"/>
        </w:pBdr>
        <w:shd w:val="clear" w:color="auto" w:fill="E0E0E0"/>
        <w:ind w:right="21"/>
        <w:jc w:val="center"/>
        <w:rPr>
          <w:b/>
          <w:color w:val="000000"/>
          <w:spacing w:val="36"/>
        </w:rPr>
      </w:pPr>
      <w:r>
        <w:rPr>
          <w:b/>
          <w:color w:val="000000"/>
          <w:spacing w:val="36"/>
        </w:rPr>
        <w:t>конец формы</w:t>
      </w:r>
    </w:p>
    <w:p w14:paraId="358E3FAA" w14:textId="77777777" w:rsidR="00EA091D" w:rsidRDefault="00EA091D" w:rsidP="00EA091D">
      <w:pPr>
        <w:rPr>
          <w:sz w:val="20"/>
          <w:szCs w:val="20"/>
        </w:rPr>
      </w:pPr>
    </w:p>
    <w:p w14:paraId="2D2D1F4C" w14:textId="77777777" w:rsidR="00EA091D" w:rsidRDefault="00EA091D" w:rsidP="00EA091D">
      <w:pPr>
        <w:suppressAutoHyphens/>
      </w:pPr>
    </w:p>
    <w:p w14:paraId="3716657A" w14:textId="77777777" w:rsidR="00EA091D" w:rsidRDefault="00EA091D" w:rsidP="00EA091D">
      <w:pPr>
        <w:widowControl/>
        <w:autoSpaceDE/>
        <w:adjustRightInd/>
        <w:spacing w:after="200" w:line="276" w:lineRule="auto"/>
        <w:rPr>
          <w:snapToGrid w:val="0"/>
        </w:rPr>
      </w:pPr>
      <w:r>
        <w:rPr>
          <w:snapToGrid w:val="0"/>
        </w:rPr>
        <w:br w:type="page"/>
      </w:r>
    </w:p>
    <w:p w14:paraId="713FBC01" w14:textId="70E77839" w:rsidR="00EA091D" w:rsidRDefault="00EA091D" w:rsidP="0000051F">
      <w:pPr>
        <w:pStyle w:val="af8"/>
        <w:widowControl/>
        <w:numPr>
          <w:ilvl w:val="1"/>
          <w:numId w:val="43"/>
        </w:numPr>
        <w:autoSpaceDE/>
        <w:adjustRightInd/>
        <w:spacing w:after="200" w:line="276" w:lineRule="auto"/>
      </w:pPr>
      <w:bookmarkStart w:id="484" w:name="_Hlk72770519"/>
      <w:r w:rsidRPr="0000051F">
        <w:rPr>
          <w:b/>
        </w:rPr>
        <w:lastRenderedPageBreak/>
        <w:t>Образец повестки согласия на совершение (одобрения) крупной сделки.</w:t>
      </w:r>
      <w:bookmarkEnd w:id="484"/>
    </w:p>
    <w:p w14:paraId="351C6587" w14:textId="77777777" w:rsidR="00EA091D" w:rsidRDefault="00EA091D" w:rsidP="00EA091D">
      <w:pPr>
        <w:suppressAutoHyphens/>
      </w:pPr>
      <w:r>
        <w:t>Образец повестки согласия на совершение крупной сделки.</w:t>
      </w:r>
    </w:p>
    <w:p w14:paraId="1D6FCCED" w14:textId="77777777" w:rsidR="00EA091D" w:rsidRDefault="00EA091D" w:rsidP="00EA091D">
      <w:pPr>
        <w:pBdr>
          <w:top w:val="single" w:sz="4" w:space="1" w:color="auto"/>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14:paraId="6515749D" w14:textId="77777777" w:rsidR="00EA091D" w:rsidRDefault="00EA091D" w:rsidP="00EA091D">
      <w:pPr>
        <w:suppressAutoHyphens/>
      </w:pPr>
    </w:p>
    <w:p w14:paraId="0327A70C" w14:textId="77777777" w:rsidR="00EA091D" w:rsidRDefault="00EA091D" w:rsidP="00EA091D">
      <w:pPr>
        <w:tabs>
          <w:tab w:val="left" w:pos="1276"/>
        </w:tabs>
        <w:jc w:val="both"/>
      </w:pPr>
      <w:r>
        <w:t xml:space="preserve">Дать согласие на совершение крупной сделки - </w:t>
      </w:r>
      <w:r>
        <w:rPr>
          <w:color w:val="548DD4" w:themeColor="text2" w:themeTint="99"/>
        </w:rPr>
        <w:t>[</w:t>
      </w:r>
      <w:r>
        <w:rPr>
          <w:i/>
          <w:color w:val="548DD4" w:themeColor="text2" w:themeTint="99"/>
        </w:rPr>
        <w:t>указывается предмет закупки</w:t>
      </w:r>
      <w:r>
        <w:rPr>
          <w:color w:val="548DD4" w:themeColor="text2" w:themeTint="99"/>
        </w:rPr>
        <w:t>]</w:t>
      </w:r>
      <w:r>
        <w:t xml:space="preserve"> между Обществом и </w:t>
      </w:r>
      <w:r>
        <w:rPr>
          <w:color w:val="548DD4" w:themeColor="text2" w:themeTint="99"/>
        </w:rPr>
        <w:t>[</w:t>
      </w:r>
      <w:r>
        <w:rPr>
          <w:i/>
          <w:color w:val="548DD4" w:themeColor="text2" w:themeTint="99"/>
        </w:rPr>
        <w:t>указывается наименование Заказчика в соответствии с Извещением</w:t>
      </w:r>
      <w:r>
        <w:rPr>
          <w:iCs/>
          <w:color w:val="548DD4" w:themeColor="text2" w:themeTint="99"/>
        </w:rPr>
        <w:t>]</w:t>
      </w:r>
      <w:r>
        <w:rPr>
          <w:color w:val="548DD4" w:themeColor="text2" w:themeTint="99"/>
        </w:rPr>
        <w:t xml:space="preserve"> </w:t>
      </w:r>
      <w:r>
        <w:t>на следующих существенных условиях:</w:t>
      </w:r>
    </w:p>
    <w:p w14:paraId="23401C14" w14:textId="77777777" w:rsidR="00EA091D" w:rsidRDefault="00EA091D" w:rsidP="00EA091D">
      <w:pPr>
        <w:tabs>
          <w:tab w:val="left" w:pos="709"/>
        </w:tabs>
        <w:jc w:val="both"/>
      </w:pPr>
      <w:r>
        <w:t xml:space="preserve">Стороны договора/соглашения: </w:t>
      </w:r>
      <w:r>
        <w:rPr>
          <w:color w:val="548DD4" w:themeColor="text2" w:themeTint="99"/>
        </w:rPr>
        <w:t>[</w:t>
      </w:r>
      <w:r>
        <w:rPr>
          <w:i/>
          <w:color w:val="548DD4" w:themeColor="text2" w:themeTint="99"/>
        </w:rPr>
        <w:t>указываются наименования Участника и Заказчика</w:t>
      </w:r>
      <w:r>
        <w:rPr>
          <w:color w:val="548DD4" w:themeColor="text2" w:themeTint="99"/>
        </w:rPr>
        <w:t>]</w:t>
      </w:r>
      <w:r>
        <w:t>.</w:t>
      </w:r>
    </w:p>
    <w:p w14:paraId="6D81DEE4" w14:textId="77777777" w:rsidR="00EA091D" w:rsidRDefault="00EA091D" w:rsidP="00EA091D">
      <w:pPr>
        <w:tabs>
          <w:tab w:val="left" w:pos="709"/>
        </w:tabs>
        <w:jc w:val="both"/>
      </w:pPr>
      <w:r>
        <w:t xml:space="preserve">Лицо, являющееся выгодоприобретателем по договору/соглашению: </w:t>
      </w:r>
      <w:r>
        <w:rPr>
          <w:color w:val="548DD4" w:themeColor="text2" w:themeTint="99"/>
        </w:rPr>
        <w:t>[</w:t>
      </w:r>
      <w:r>
        <w:rPr>
          <w:i/>
          <w:color w:val="548DD4" w:themeColor="text2" w:themeTint="99"/>
        </w:rPr>
        <w:t>указать при наличии, если выгодоприобретателей нет, строку удалить</w:t>
      </w:r>
      <w:r>
        <w:rPr>
          <w:color w:val="548DD4" w:themeColor="text2" w:themeTint="99"/>
        </w:rPr>
        <w:t>]</w:t>
      </w:r>
      <w:r>
        <w:t>.</w:t>
      </w:r>
    </w:p>
    <w:p w14:paraId="2A50C771" w14:textId="77777777" w:rsidR="00EA091D" w:rsidRDefault="00EA091D" w:rsidP="00EA091D">
      <w:pPr>
        <w:tabs>
          <w:tab w:val="left" w:pos="709"/>
        </w:tabs>
        <w:jc w:val="both"/>
      </w:pPr>
      <w:r>
        <w:t xml:space="preserve">Предмет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14:paraId="78000234" w14:textId="77777777" w:rsidR="00EA091D" w:rsidRDefault="00EA091D" w:rsidP="00EA091D">
      <w:pPr>
        <w:tabs>
          <w:tab w:val="left" w:pos="709"/>
        </w:tabs>
        <w:jc w:val="both"/>
      </w:pPr>
      <w:r>
        <w:t xml:space="preserve">Цена договора/соглашения: </w:t>
      </w:r>
      <w:r>
        <w:rPr>
          <w:color w:val="548DD4" w:themeColor="text2" w:themeTint="99"/>
        </w:rPr>
        <w:t>[</w:t>
      </w:r>
      <w:r>
        <w:rPr>
          <w:i/>
          <w:color w:val="548DD4" w:themeColor="text2" w:themeTint="99"/>
        </w:rPr>
        <w:t>указать цифрами и прописью начальную (максимальную) цену лота либо выше</w:t>
      </w:r>
      <w:r>
        <w:rPr>
          <w:color w:val="548DD4" w:themeColor="text2" w:themeTint="99"/>
        </w:rPr>
        <w:t>]</w:t>
      </w:r>
      <w:r>
        <w:t>.</w:t>
      </w:r>
    </w:p>
    <w:p w14:paraId="33618206" w14:textId="77777777" w:rsidR="00EA091D" w:rsidRDefault="00EA091D" w:rsidP="00EA091D">
      <w:pPr>
        <w:pStyle w:val="afffd"/>
        <w:tabs>
          <w:tab w:val="left" w:pos="0"/>
          <w:tab w:val="left" w:pos="1276"/>
        </w:tabs>
        <w:jc w:val="both"/>
      </w:pPr>
      <w:r>
        <w:t xml:space="preserve">Срок договора/соглашения (для договоров займа указать также «(срок возврата займа)»: </w:t>
      </w:r>
      <w:r>
        <w:rPr>
          <w:color w:val="548DD4" w:themeColor="text2" w:themeTint="99"/>
        </w:rPr>
        <w:t>[</w:t>
      </w:r>
      <w:r>
        <w:rPr>
          <w:i/>
          <w:color w:val="548DD4" w:themeColor="text2" w:themeTint="99"/>
        </w:rPr>
        <w:t>указать</w:t>
      </w:r>
      <w:r>
        <w:rPr>
          <w:color w:val="548DD4" w:themeColor="text2" w:themeTint="99"/>
        </w:rPr>
        <w:t>]</w:t>
      </w:r>
      <w:r>
        <w:t>.</w:t>
      </w:r>
    </w:p>
    <w:p w14:paraId="3EC5E0D8" w14:textId="77777777" w:rsidR="00EA091D" w:rsidRDefault="00EA091D" w:rsidP="00EA091D">
      <w:pPr>
        <w:tabs>
          <w:tab w:val="left" w:pos="709"/>
        </w:tabs>
        <w:jc w:val="both"/>
      </w:pPr>
      <w:r>
        <w:t xml:space="preserve">Иные существенные условия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14:paraId="484F8EF1" w14:textId="77777777" w:rsidR="00EA091D" w:rsidRDefault="00EA091D" w:rsidP="00EA091D">
      <w:pPr>
        <w:suppressAutoHyphens/>
      </w:pPr>
    </w:p>
    <w:p w14:paraId="2F2B908A" w14:textId="77777777" w:rsidR="00EA091D" w:rsidRDefault="00EA091D" w:rsidP="00EA091D">
      <w:pPr>
        <w:suppressAutoHyphens/>
      </w:pPr>
    </w:p>
    <w:p w14:paraId="3554C192" w14:textId="77777777" w:rsidR="00EA091D" w:rsidRDefault="00EA091D" w:rsidP="00EA091D">
      <w:pPr>
        <w:pBdr>
          <w:bottom w:val="single" w:sz="4" w:space="1" w:color="auto"/>
        </w:pBdr>
        <w:shd w:val="clear" w:color="auto" w:fill="E0E0E0"/>
        <w:ind w:right="21"/>
        <w:jc w:val="center"/>
        <w:rPr>
          <w:b/>
          <w:color w:val="000000"/>
          <w:spacing w:val="36"/>
        </w:rPr>
      </w:pPr>
      <w:r>
        <w:rPr>
          <w:b/>
          <w:color w:val="000000"/>
          <w:spacing w:val="36"/>
        </w:rPr>
        <w:t>конец формы</w:t>
      </w:r>
    </w:p>
    <w:p w14:paraId="0F92C3CD" w14:textId="73F15523" w:rsidR="00EA091D" w:rsidRDefault="00EA091D" w:rsidP="00EA091D">
      <w:pPr>
        <w:suppressAutoHyphens/>
        <w:jc w:val="both"/>
        <w:rPr>
          <w:b/>
        </w:rPr>
      </w:pPr>
      <w:r>
        <w:br w:type="page"/>
      </w:r>
      <w:r>
        <w:rPr>
          <w:b/>
        </w:rPr>
        <w:lastRenderedPageBreak/>
        <w:t>10.2</w:t>
      </w:r>
      <w:r w:rsidR="0000051F">
        <w:rPr>
          <w:b/>
        </w:rPr>
        <w:t>0</w:t>
      </w:r>
      <w:r>
        <w:rPr>
          <w:b/>
        </w:rPr>
        <w:t>.1 Инструкции по заполнению</w:t>
      </w:r>
    </w:p>
    <w:p w14:paraId="0C6E4713" w14:textId="4205715D" w:rsidR="00EA091D" w:rsidRDefault="00EA091D" w:rsidP="00EA091D">
      <w:pPr>
        <w:suppressAutoHyphens/>
        <w:jc w:val="both"/>
      </w:pPr>
      <w:r>
        <w:t>10.2</w:t>
      </w:r>
      <w:r w:rsidR="0000051F">
        <w:t>0</w:t>
      </w:r>
      <w:r>
        <w:t>.2 Данная форма не является обязательной.</w:t>
      </w:r>
    </w:p>
    <w:p w14:paraId="7DA94ED5" w14:textId="1806A2B0" w:rsidR="00EA091D" w:rsidRDefault="00EA091D" w:rsidP="00EA091D">
      <w:pPr>
        <w:suppressAutoHyphens/>
        <w:jc w:val="both"/>
      </w:pPr>
      <w:r>
        <w:t>10.2</w:t>
      </w:r>
      <w:r w:rsidR="0000051F">
        <w:t>0</w:t>
      </w:r>
      <w:r>
        <w:t>.3 Участник может включить в повестку решения об одобрении крупной сделки формулировки в соответствии с настоящей формой.</w:t>
      </w:r>
    </w:p>
    <w:p w14:paraId="634244A7" w14:textId="6665A7E0" w:rsidR="00EA091D" w:rsidRDefault="00EA091D" w:rsidP="00EA091D">
      <w:pPr>
        <w:suppressAutoHyphens/>
        <w:jc w:val="both"/>
      </w:pPr>
      <w:r>
        <w:t>10.2</w:t>
      </w:r>
      <w:r w:rsidR="0000051F">
        <w:t>0</w:t>
      </w:r>
      <w:r>
        <w:t xml:space="preserve">.4 При указании цены сделки участником указывается начальная (максимальная) цена лота или выше. </w:t>
      </w:r>
    </w:p>
    <w:p w14:paraId="00509D81" w14:textId="77777777" w:rsidR="00EA091D" w:rsidRDefault="00EA091D" w:rsidP="00EA091D">
      <w:pPr>
        <w:suppressAutoHyphens/>
      </w:pPr>
    </w:p>
    <w:p w14:paraId="2FB70161" w14:textId="77777777" w:rsidR="00EA091D" w:rsidRDefault="00EA091D" w:rsidP="00EA091D">
      <w:pPr>
        <w:suppressAutoHyphens/>
        <w:rPr>
          <w:i/>
        </w:rPr>
      </w:pPr>
      <w:r>
        <w:rPr>
          <w:i/>
        </w:rPr>
        <w:br w:type="page"/>
      </w:r>
      <w:bookmarkEnd w:id="417"/>
      <w:bookmarkEnd w:id="418"/>
      <w:bookmarkEnd w:id="419"/>
      <w:bookmarkEnd w:id="420"/>
      <w:bookmarkEnd w:id="421"/>
      <w:bookmarkEnd w:id="422"/>
      <w:bookmarkEnd w:id="423"/>
      <w:bookmarkEnd w:id="424"/>
    </w:p>
    <w:p w14:paraId="1ABCC3D4" w14:textId="77777777" w:rsidR="00821F83" w:rsidRDefault="00821F83">
      <w:pPr>
        <w:widowControl/>
        <w:autoSpaceDE/>
        <w:autoSpaceDN/>
        <w:adjustRightInd/>
        <w:spacing w:after="200" w:line="276" w:lineRule="auto"/>
      </w:pPr>
    </w:p>
    <w:sectPr w:rsidR="00821F83" w:rsidSect="00656429">
      <w:headerReference w:type="even" r:id="rId54"/>
      <w:headerReference w:type="default" r:id="rId55"/>
      <w:footerReference w:type="even" r:id="rId56"/>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EFEE3" w16cex:dateUtc="2021-06-24T09:53:00Z"/>
  <w16cex:commentExtensible w16cex:durableId="247EFEFD" w16cex:dateUtc="2021-06-24T09:54:00Z"/>
  <w16cex:commentExtensible w16cex:durableId="247EFF24" w16cex:dateUtc="2021-06-24T09: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2FD094" w16cid:durableId="247EFEE3"/>
  <w16cid:commentId w16cid:paraId="6AB9A663" w16cid:durableId="247EFEFD"/>
  <w16cid:commentId w16cid:paraId="39A29D5C" w16cid:durableId="247EFF2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2C5AC6" w14:textId="77777777" w:rsidR="007F16E9" w:rsidRDefault="007F16E9" w:rsidP="00706E83">
      <w:r>
        <w:separator/>
      </w:r>
    </w:p>
  </w:endnote>
  <w:endnote w:type="continuationSeparator" w:id="0">
    <w:p w14:paraId="6CD56D40" w14:textId="77777777" w:rsidR="007F16E9" w:rsidRDefault="007F16E9"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HeliosCond">
    <w:altName w:val="Arial"/>
    <w:charset w:val="CC"/>
    <w:family w:val="auto"/>
    <w:pitch w:val="variable"/>
    <w:sig w:usb0="00000201" w:usb1="00000048" w:usb2="00000000" w:usb3="00000000" w:csb0="00000004" w:csb1="00000000"/>
  </w:font>
  <w:font w:name="Helios">
    <w:altName w:val="Calibri"/>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042EA" w14:textId="77777777" w:rsidR="00207B5E" w:rsidRDefault="00207B5E">
    <w:pPr>
      <w:pStyle w:val="af3"/>
    </w:pPr>
  </w:p>
  <w:p w14:paraId="7283E824" w14:textId="77777777" w:rsidR="00207B5E" w:rsidRDefault="00207B5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8A398" w14:textId="77777777" w:rsidR="00207B5E" w:rsidRDefault="00207B5E">
    <w:pPr>
      <w:pStyle w:val="af3"/>
    </w:pPr>
  </w:p>
  <w:p w14:paraId="7988C480" w14:textId="77777777" w:rsidR="00207B5E" w:rsidRDefault="00207B5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0DD3F" w14:textId="77777777" w:rsidR="00207B5E" w:rsidRDefault="00207B5E">
    <w:pPr>
      <w:pStyle w:val="af3"/>
    </w:pPr>
  </w:p>
  <w:p w14:paraId="01B47F20" w14:textId="77777777" w:rsidR="00207B5E" w:rsidRDefault="00207B5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46773" w14:textId="77777777" w:rsidR="00207B5E" w:rsidRDefault="00207B5E">
    <w:pPr>
      <w:pStyle w:val="af3"/>
    </w:pPr>
  </w:p>
  <w:p w14:paraId="5D517D18" w14:textId="77777777" w:rsidR="00207B5E" w:rsidRDefault="00207B5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FBCFA" w14:textId="77777777" w:rsidR="00207B5E" w:rsidRPr="00BA6F70" w:rsidRDefault="00207B5E"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535E2B" w14:textId="77777777" w:rsidR="007F16E9" w:rsidRDefault="007F16E9" w:rsidP="00706E83">
      <w:r>
        <w:separator/>
      </w:r>
    </w:p>
  </w:footnote>
  <w:footnote w:type="continuationSeparator" w:id="0">
    <w:p w14:paraId="5CC77CED" w14:textId="77777777" w:rsidR="007F16E9" w:rsidRDefault="007F16E9" w:rsidP="00706E83">
      <w:r>
        <w:continuationSeparator/>
      </w:r>
    </w:p>
  </w:footnote>
  <w:footnote w:id="1">
    <w:p w14:paraId="1D89AE5B" w14:textId="77777777" w:rsidR="00207B5E" w:rsidRDefault="00207B5E" w:rsidP="00EA091D">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45F29646" w14:textId="77777777" w:rsidR="00207B5E" w:rsidRDefault="00207B5E" w:rsidP="00EA091D">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067BE4A2" w14:textId="77777777" w:rsidR="00207B5E" w:rsidRDefault="00207B5E" w:rsidP="00EA091D">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6429A1AD" w14:textId="6F26DCB0" w:rsidR="00207B5E" w:rsidRPr="00CC2BCA" w:rsidRDefault="00207B5E">
      <w:pPr>
        <w:pStyle w:val="afd"/>
      </w:pPr>
      <w:r w:rsidRPr="00800A2F">
        <w:rPr>
          <w:sz w:val="16"/>
          <w:szCs w:val="16"/>
        </w:rPr>
        <w:t>*заполнение данной строки не является обязательным</w:t>
      </w:r>
    </w:p>
  </w:footnote>
  <w:footnote w:id="5">
    <w:p w14:paraId="59FECF3A" w14:textId="19ABC6FC" w:rsidR="00207B5E" w:rsidRDefault="00207B5E" w:rsidP="00EA091D">
      <w:pPr>
        <w:pStyle w:val="afd"/>
      </w:pPr>
      <w:r w:rsidRPr="007D096D">
        <w:rPr>
          <w:rStyle w:val="aff7"/>
          <w:highlight w:val="yellow"/>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7CFEDF" w14:textId="77777777" w:rsidR="00207B5E" w:rsidRDefault="00207B5E">
    <w:pPr>
      <w:pStyle w:val="af1"/>
    </w:pPr>
  </w:p>
  <w:p w14:paraId="6B4A6456" w14:textId="77777777" w:rsidR="00207B5E" w:rsidRDefault="00207B5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3E83E" w14:textId="77777777" w:rsidR="00207B5E" w:rsidRDefault="00207B5E">
    <w:pPr>
      <w:pStyle w:val="af1"/>
    </w:pPr>
  </w:p>
  <w:p w14:paraId="359139A3" w14:textId="77777777" w:rsidR="00207B5E" w:rsidRDefault="00207B5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23814" w:type="dxa"/>
      <w:tblInd w:w="-1026" w:type="dxa"/>
      <w:tblLook w:val="04A0" w:firstRow="1" w:lastRow="0" w:firstColumn="1" w:lastColumn="0" w:noHBand="0" w:noVBand="1"/>
    </w:tblPr>
    <w:tblGrid>
      <w:gridCol w:w="11907"/>
      <w:gridCol w:w="11907"/>
    </w:tblGrid>
    <w:tr w:rsidR="00207B5E" w14:paraId="05A59288" w14:textId="77777777" w:rsidTr="00954D3B">
      <w:trPr>
        <w:trHeight w:val="991"/>
      </w:trPr>
      <w:tc>
        <w:tcPr>
          <w:tcW w:w="11907" w:type="dxa"/>
          <w:vAlign w:val="center"/>
        </w:tcPr>
        <w:p w14:paraId="5A304E43" w14:textId="77777777" w:rsidR="00207B5E" w:rsidRDefault="00207B5E" w:rsidP="00954D3B">
          <w:pPr>
            <w:tabs>
              <w:tab w:val="left" w:pos="907"/>
            </w:tabs>
            <w:jc w:val="center"/>
            <w:rPr>
              <w:noProof/>
            </w:rPr>
          </w:pPr>
          <w:r w:rsidRPr="006B76D2">
            <w:rPr>
              <w:rFonts w:ascii="HeliosCond" w:hAnsi="HeliosCond" w:cs="Helios"/>
              <w:color w:val="1F497D"/>
              <w:sz w:val="44"/>
              <w:szCs w:val="44"/>
            </w:rPr>
            <w:t>АО «РСП ТПК КГРЭС»</w:t>
          </w:r>
        </w:p>
      </w:tc>
      <w:tc>
        <w:tcPr>
          <w:tcW w:w="11907" w:type="dxa"/>
          <w:shd w:val="clear" w:color="auto" w:fill="auto"/>
          <w:vAlign w:val="center"/>
        </w:tcPr>
        <w:p w14:paraId="0A3746D8" w14:textId="77777777" w:rsidR="00207B5E" w:rsidRDefault="00207B5E" w:rsidP="00954D3B">
          <w:pPr>
            <w:tabs>
              <w:tab w:val="left" w:pos="907"/>
            </w:tabs>
            <w:jc w:val="center"/>
          </w:pPr>
          <w:r>
            <w:rPr>
              <w:noProof/>
            </w:rPr>
            <w:drawing>
              <wp:inline distT="0" distB="0" distL="0" distR="0" wp14:anchorId="3565B49F" wp14:editId="19CF0504">
                <wp:extent cx="2161540" cy="700405"/>
                <wp:effectExtent l="0" t="0" r="0" b="0"/>
                <wp:docPr id="1" name="Рисунок 1"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1540" cy="700405"/>
                        </a:xfrm>
                        <a:prstGeom prst="rect">
                          <a:avLst/>
                        </a:prstGeom>
                        <a:noFill/>
                        <a:ln>
                          <a:noFill/>
                        </a:ln>
                      </pic:spPr>
                    </pic:pic>
                  </a:graphicData>
                </a:graphic>
              </wp:inline>
            </w:drawing>
          </w:r>
        </w:p>
      </w:tc>
    </w:tr>
    <w:tr w:rsidR="00207B5E" w:rsidRPr="00EC063E" w14:paraId="552EDF30" w14:textId="77777777" w:rsidTr="00954D3B">
      <w:trPr>
        <w:trHeight w:val="707"/>
      </w:trPr>
      <w:tc>
        <w:tcPr>
          <w:tcW w:w="11907" w:type="dxa"/>
          <w:vAlign w:val="center"/>
        </w:tcPr>
        <w:p w14:paraId="3BF31883" w14:textId="77777777" w:rsidR="00207B5E" w:rsidRPr="004D3329" w:rsidRDefault="00207B5E" w:rsidP="00954D3B">
          <w:pPr>
            <w:ind w:left="1168" w:right="1167"/>
            <w:jc w:val="center"/>
            <w:rPr>
              <w:rFonts w:ascii="HeliosCond" w:hAnsi="HeliosCond" w:cs="Helios"/>
              <w:color w:val="1F497D"/>
              <w:sz w:val="18"/>
              <w:szCs w:val="18"/>
            </w:rPr>
          </w:pPr>
          <w:r>
            <w:rPr>
              <w:rFonts w:ascii="HeliosCond" w:hAnsi="HeliosCond" w:cs="Helios"/>
              <w:color w:val="1F497D"/>
              <w:sz w:val="18"/>
              <w:szCs w:val="18"/>
            </w:rPr>
            <w:t>Индустриальная ул., д. 4</w:t>
          </w:r>
          <w:r w:rsidRPr="004D3329">
            <w:rPr>
              <w:rFonts w:ascii="HeliosCond" w:hAnsi="HeliosCond" w:cs="Helios"/>
              <w:color w:val="1F497D"/>
              <w:sz w:val="18"/>
              <w:szCs w:val="18"/>
            </w:rPr>
            <w:t xml:space="preserve">, г. </w:t>
          </w:r>
          <w:r>
            <w:rPr>
              <w:rFonts w:ascii="HeliosCond" w:hAnsi="HeliosCond" w:cs="Helios"/>
              <w:color w:val="1F497D"/>
              <w:sz w:val="18"/>
              <w:szCs w:val="18"/>
            </w:rPr>
            <w:t>Волгореченск</w:t>
          </w:r>
          <w:r w:rsidRPr="004D3329">
            <w:rPr>
              <w:rFonts w:ascii="HeliosCond" w:hAnsi="HeliosCond" w:cs="Helios"/>
              <w:color w:val="1F497D"/>
              <w:sz w:val="18"/>
              <w:szCs w:val="18"/>
            </w:rPr>
            <w:t>,</w:t>
          </w:r>
          <w:r>
            <w:rPr>
              <w:rFonts w:ascii="HeliosCond" w:hAnsi="HeliosCond" w:cs="Helios"/>
              <w:color w:val="1F497D"/>
              <w:sz w:val="18"/>
              <w:szCs w:val="18"/>
            </w:rPr>
            <w:t xml:space="preserve"> Костромская обл. Россия, 156901</w:t>
          </w:r>
        </w:p>
        <w:p w14:paraId="780040C3" w14:textId="77777777" w:rsidR="00207B5E" w:rsidRPr="004D3329" w:rsidRDefault="00207B5E" w:rsidP="00954D3B">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0581F">
            <w:rPr>
              <w:rFonts w:ascii="HeliosCond" w:hAnsi="HeliosCond" w:cs="Helios"/>
              <w:color w:val="1F497D"/>
              <w:sz w:val="18"/>
              <w:szCs w:val="18"/>
            </w:rPr>
            <w:t xml:space="preserve"> </w:t>
          </w:r>
          <w:r>
            <w:rPr>
              <w:rFonts w:ascii="HeliosCond" w:hAnsi="HeliosCond" w:cs="Helios"/>
              <w:color w:val="1F497D"/>
              <w:sz w:val="18"/>
              <w:szCs w:val="18"/>
            </w:rPr>
            <w:t>+7 (49453</w:t>
          </w:r>
          <w:r w:rsidRPr="004D3329">
            <w:rPr>
              <w:rFonts w:ascii="HeliosCond" w:hAnsi="HeliosCond" w:cs="Helios"/>
              <w:color w:val="1F497D"/>
              <w:sz w:val="18"/>
              <w:szCs w:val="18"/>
            </w:rPr>
            <w:t xml:space="preserve">) </w:t>
          </w:r>
          <w:r>
            <w:rPr>
              <w:rFonts w:ascii="HeliosCond" w:hAnsi="HeliosCond" w:cs="Helios"/>
              <w:color w:val="1F497D"/>
              <w:sz w:val="18"/>
              <w:szCs w:val="18"/>
            </w:rPr>
            <w:t>5-27-25</w:t>
          </w:r>
          <w:r w:rsidRPr="004D3329">
            <w:rPr>
              <w:rFonts w:ascii="HeliosCond" w:hAnsi="HeliosCond" w:cs="Helios"/>
              <w:color w:val="1F497D"/>
              <w:sz w:val="18"/>
              <w:szCs w:val="18"/>
            </w:rPr>
            <w:t>,</w:t>
          </w:r>
          <w:r w:rsidRPr="0060581F">
            <w:rPr>
              <w:rFonts w:ascii="HeliosCond" w:hAnsi="HeliosCond" w:cs="Helios"/>
              <w:color w:val="1F497D"/>
              <w:sz w:val="18"/>
              <w:szCs w:val="18"/>
            </w:rPr>
            <w:t xml:space="preserve"> </w:t>
          </w:r>
          <w:r>
            <w:rPr>
              <w:rFonts w:ascii="HeliosCond" w:hAnsi="HeliosCond" w:cs="Helios"/>
              <w:color w:val="1F497D"/>
              <w:sz w:val="18"/>
              <w:szCs w:val="18"/>
            </w:rPr>
            <w:t>Факс: +7 (494 53</w:t>
          </w:r>
          <w:r w:rsidRPr="004D3329">
            <w:rPr>
              <w:rFonts w:ascii="HeliosCond" w:hAnsi="HeliosCond" w:cs="Helios"/>
              <w:color w:val="1F497D"/>
              <w:sz w:val="18"/>
              <w:szCs w:val="18"/>
            </w:rPr>
            <w:t xml:space="preserve">) </w:t>
          </w:r>
          <w:r>
            <w:rPr>
              <w:rFonts w:ascii="HeliosCond" w:hAnsi="HeliosCond" w:cs="Helios"/>
              <w:color w:val="1F497D"/>
              <w:sz w:val="18"/>
              <w:szCs w:val="18"/>
            </w:rPr>
            <w:t>5-27-27</w:t>
          </w:r>
        </w:p>
        <w:p w14:paraId="3CC17D9D" w14:textId="77777777" w:rsidR="00207B5E" w:rsidRPr="004D3329" w:rsidRDefault="007F16E9" w:rsidP="00954D3B">
          <w:pPr>
            <w:ind w:left="1168" w:right="1167"/>
            <w:jc w:val="center"/>
            <w:rPr>
              <w:rFonts w:ascii="HeliosCond" w:hAnsi="HeliosCond" w:cs="Helios"/>
              <w:color w:val="1F497D"/>
              <w:sz w:val="18"/>
              <w:szCs w:val="18"/>
            </w:rPr>
          </w:pPr>
          <w:hyperlink r:id="rId2" w:history="1">
            <w:r w:rsidR="00207B5E" w:rsidRPr="00EB35F8">
              <w:rPr>
                <w:rStyle w:val="ac"/>
                <w:rFonts w:ascii="HeliosCond" w:hAnsi="HeliosCond" w:cs="Helios"/>
                <w:sz w:val="18"/>
                <w:szCs w:val="18"/>
              </w:rPr>
              <w:t>www.</w:t>
            </w:r>
            <w:r w:rsidR="00207B5E" w:rsidRPr="00EB35F8">
              <w:rPr>
                <w:rStyle w:val="ac"/>
                <w:rFonts w:asciiTheme="minorHAnsi" w:hAnsiTheme="minorHAnsi" w:cs="Helios"/>
                <w:sz w:val="18"/>
                <w:szCs w:val="18"/>
                <w:lang w:val="en-US"/>
              </w:rPr>
              <w:t>tpk</w:t>
            </w:r>
            <w:r w:rsidR="00207B5E" w:rsidRPr="00EB35F8">
              <w:rPr>
                <w:rStyle w:val="ac"/>
                <w:rFonts w:asciiTheme="minorHAnsi" w:hAnsiTheme="minorHAnsi" w:cs="Helios"/>
                <w:sz w:val="18"/>
                <w:szCs w:val="18"/>
              </w:rPr>
              <w:t>-</w:t>
            </w:r>
            <w:r w:rsidR="00207B5E" w:rsidRPr="00EB35F8">
              <w:rPr>
                <w:rStyle w:val="ac"/>
                <w:rFonts w:asciiTheme="minorHAnsi" w:hAnsiTheme="minorHAnsi" w:cs="Helios"/>
                <w:sz w:val="18"/>
                <w:szCs w:val="18"/>
                <w:lang w:val="en-US"/>
              </w:rPr>
              <w:t>kgres</w:t>
            </w:r>
            <w:r w:rsidR="00207B5E" w:rsidRPr="00EB35F8">
              <w:rPr>
                <w:rStyle w:val="ac"/>
                <w:rFonts w:ascii="HeliosCond" w:hAnsi="HeliosCond" w:cs="Helios"/>
                <w:sz w:val="18"/>
                <w:szCs w:val="18"/>
              </w:rPr>
              <w:t>.ru</w:t>
            </w:r>
          </w:hyperlink>
        </w:p>
      </w:tc>
      <w:tc>
        <w:tcPr>
          <w:tcW w:w="11907" w:type="dxa"/>
          <w:shd w:val="clear" w:color="auto" w:fill="auto"/>
          <w:vAlign w:val="center"/>
        </w:tcPr>
        <w:p w14:paraId="65FCC4C7" w14:textId="77777777" w:rsidR="00207B5E" w:rsidRPr="004D3329" w:rsidRDefault="00207B5E" w:rsidP="00954D3B">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2D15F0D8" w14:textId="77777777" w:rsidR="00207B5E" w:rsidRPr="004D3329" w:rsidRDefault="00207B5E" w:rsidP="00954D3B">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0581F">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0581F">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3DC54D2F" w14:textId="77777777" w:rsidR="00207B5E" w:rsidRPr="00EC063E" w:rsidRDefault="00207B5E" w:rsidP="00954D3B">
          <w:pPr>
            <w:ind w:left="1168" w:right="1167"/>
            <w:jc w:val="center"/>
            <w:rPr>
              <w:sz w:val="18"/>
              <w:szCs w:val="18"/>
            </w:rPr>
          </w:pPr>
          <w:r w:rsidRPr="004D3329">
            <w:rPr>
              <w:rFonts w:ascii="HeliosCond" w:hAnsi="HeliosCond" w:cs="Helios"/>
              <w:color w:val="1F497D"/>
              <w:sz w:val="18"/>
              <w:szCs w:val="18"/>
            </w:rPr>
            <w:t>www.interrao-zakupki.ru</w:t>
          </w:r>
        </w:p>
      </w:tc>
    </w:tr>
  </w:tbl>
  <w:p w14:paraId="0235097C" w14:textId="77777777" w:rsidR="00207B5E" w:rsidRPr="002E1ABA" w:rsidRDefault="00207B5E" w:rsidP="00954D3B">
    <w:pPr>
      <w:ind w:right="-283"/>
      <w:rPr>
        <w:color w:val="44546A"/>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10D28" w14:textId="77777777" w:rsidR="00207B5E" w:rsidRDefault="00207B5E">
    <w:pPr>
      <w:pStyle w:val="af1"/>
    </w:pPr>
  </w:p>
  <w:p w14:paraId="34727C51" w14:textId="77777777" w:rsidR="00207B5E" w:rsidRDefault="00207B5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29830" w14:textId="77777777" w:rsidR="00207B5E" w:rsidRDefault="00207B5E">
    <w:pPr>
      <w:pStyle w:val="af1"/>
    </w:pPr>
  </w:p>
  <w:p w14:paraId="0485417B" w14:textId="77777777" w:rsidR="00207B5E" w:rsidRDefault="00207B5E"/>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49" w:type="dxa"/>
      <w:tblInd w:w="-1026" w:type="dxa"/>
      <w:tblLook w:val="04A0" w:firstRow="1" w:lastRow="0" w:firstColumn="1" w:lastColumn="0" w:noHBand="0" w:noVBand="1"/>
    </w:tblPr>
    <w:tblGrid>
      <w:gridCol w:w="10949"/>
    </w:tblGrid>
    <w:tr w:rsidR="00207B5E" w14:paraId="05B560DA" w14:textId="77777777" w:rsidTr="00954D3B">
      <w:trPr>
        <w:trHeight w:val="991"/>
      </w:trPr>
      <w:tc>
        <w:tcPr>
          <w:tcW w:w="10949" w:type="dxa"/>
          <w:vAlign w:val="center"/>
        </w:tcPr>
        <w:p w14:paraId="2C103B08" w14:textId="77777777" w:rsidR="00207B5E" w:rsidRDefault="00207B5E" w:rsidP="00954D3B">
          <w:pPr>
            <w:tabs>
              <w:tab w:val="left" w:pos="907"/>
            </w:tabs>
            <w:jc w:val="center"/>
            <w:rPr>
              <w:noProof/>
            </w:rPr>
          </w:pPr>
          <w:r w:rsidRPr="006B76D2">
            <w:rPr>
              <w:rFonts w:ascii="HeliosCond" w:hAnsi="HeliosCond" w:cs="Helios"/>
              <w:color w:val="1F497D"/>
              <w:sz w:val="44"/>
              <w:szCs w:val="44"/>
            </w:rPr>
            <w:t>АО «РСП ТПК КГРЭС»</w:t>
          </w:r>
        </w:p>
      </w:tc>
    </w:tr>
    <w:tr w:rsidR="00207B5E" w:rsidRPr="004D3329" w14:paraId="421A292A" w14:textId="77777777" w:rsidTr="00954D3B">
      <w:trPr>
        <w:trHeight w:val="707"/>
      </w:trPr>
      <w:tc>
        <w:tcPr>
          <w:tcW w:w="10949" w:type="dxa"/>
          <w:vAlign w:val="center"/>
        </w:tcPr>
        <w:p w14:paraId="1A512E7D" w14:textId="77777777" w:rsidR="00207B5E" w:rsidRPr="004D3329" w:rsidRDefault="00207B5E" w:rsidP="00954D3B">
          <w:pPr>
            <w:ind w:left="1168" w:right="1167"/>
            <w:jc w:val="center"/>
            <w:rPr>
              <w:rFonts w:ascii="HeliosCond" w:hAnsi="HeliosCond" w:cs="Helios"/>
              <w:color w:val="1F497D"/>
              <w:sz w:val="18"/>
              <w:szCs w:val="18"/>
            </w:rPr>
          </w:pPr>
          <w:r>
            <w:rPr>
              <w:rFonts w:ascii="HeliosCond" w:hAnsi="HeliosCond" w:cs="Helios"/>
              <w:color w:val="1F497D"/>
              <w:sz w:val="18"/>
              <w:szCs w:val="18"/>
            </w:rPr>
            <w:t>Индустриальная ул., д. 4</w:t>
          </w:r>
          <w:r w:rsidRPr="004D3329">
            <w:rPr>
              <w:rFonts w:ascii="HeliosCond" w:hAnsi="HeliosCond" w:cs="Helios"/>
              <w:color w:val="1F497D"/>
              <w:sz w:val="18"/>
              <w:szCs w:val="18"/>
            </w:rPr>
            <w:t xml:space="preserve">, г. </w:t>
          </w:r>
          <w:r>
            <w:rPr>
              <w:rFonts w:ascii="HeliosCond" w:hAnsi="HeliosCond" w:cs="Helios"/>
              <w:color w:val="1F497D"/>
              <w:sz w:val="18"/>
              <w:szCs w:val="18"/>
            </w:rPr>
            <w:t>Волгореченск</w:t>
          </w:r>
          <w:r w:rsidRPr="004D3329">
            <w:rPr>
              <w:rFonts w:ascii="HeliosCond" w:hAnsi="HeliosCond" w:cs="Helios"/>
              <w:color w:val="1F497D"/>
              <w:sz w:val="18"/>
              <w:szCs w:val="18"/>
            </w:rPr>
            <w:t>,</w:t>
          </w:r>
          <w:r>
            <w:rPr>
              <w:rFonts w:ascii="HeliosCond" w:hAnsi="HeliosCond" w:cs="Helios"/>
              <w:color w:val="1F497D"/>
              <w:sz w:val="18"/>
              <w:szCs w:val="18"/>
            </w:rPr>
            <w:t xml:space="preserve"> Костромская обл. Россия, 156901</w:t>
          </w:r>
        </w:p>
        <w:p w14:paraId="37713A17" w14:textId="77777777" w:rsidR="00207B5E" w:rsidRPr="004D3329" w:rsidRDefault="00207B5E" w:rsidP="00954D3B">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0581F">
            <w:rPr>
              <w:rFonts w:ascii="HeliosCond" w:hAnsi="HeliosCond" w:cs="Helios"/>
              <w:color w:val="1F497D"/>
              <w:sz w:val="18"/>
              <w:szCs w:val="18"/>
            </w:rPr>
            <w:t xml:space="preserve"> </w:t>
          </w:r>
          <w:r>
            <w:rPr>
              <w:rFonts w:ascii="HeliosCond" w:hAnsi="HeliosCond" w:cs="Helios"/>
              <w:color w:val="1F497D"/>
              <w:sz w:val="18"/>
              <w:szCs w:val="18"/>
            </w:rPr>
            <w:t>+7 (49453</w:t>
          </w:r>
          <w:r w:rsidRPr="004D3329">
            <w:rPr>
              <w:rFonts w:ascii="HeliosCond" w:hAnsi="HeliosCond" w:cs="Helios"/>
              <w:color w:val="1F497D"/>
              <w:sz w:val="18"/>
              <w:szCs w:val="18"/>
            </w:rPr>
            <w:t xml:space="preserve">) </w:t>
          </w:r>
          <w:r>
            <w:rPr>
              <w:rFonts w:ascii="HeliosCond" w:hAnsi="HeliosCond" w:cs="Helios"/>
              <w:color w:val="1F497D"/>
              <w:sz w:val="18"/>
              <w:szCs w:val="18"/>
            </w:rPr>
            <w:t>5-27-25</w:t>
          </w:r>
          <w:r w:rsidRPr="004D3329">
            <w:rPr>
              <w:rFonts w:ascii="HeliosCond" w:hAnsi="HeliosCond" w:cs="Helios"/>
              <w:color w:val="1F497D"/>
              <w:sz w:val="18"/>
              <w:szCs w:val="18"/>
            </w:rPr>
            <w:t>,</w:t>
          </w:r>
          <w:r w:rsidRPr="0060581F">
            <w:rPr>
              <w:rFonts w:ascii="HeliosCond" w:hAnsi="HeliosCond" w:cs="Helios"/>
              <w:color w:val="1F497D"/>
              <w:sz w:val="18"/>
              <w:szCs w:val="18"/>
            </w:rPr>
            <w:t xml:space="preserve"> </w:t>
          </w:r>
          <w:r>
            <w:rPr>
              <w:rFonts w:ascii="HeliosCond" w:hAnsi="HeliosCond" w:cs="Helios"/>
              <w:color w:val="1F497D"/>
              <w:sz w:val="18"/>
              <w:szCs w:val="18"/>
            </w:rPr>
            <w:t>Факс: +7 (494 53</w:t>
          </w:r>
          <w:r w:rsidRPr="004D3329">
            <w:rPr>
              <w:rFonts w:ascii="HeliosCond" w:hAnsi="HeliosCond" w:cs="Helios"/>
              <w:color w:val="1F497D"/>
              <w:sz w:val="18"/>
              <w:szCs w:val="18"/>
            </w:rPr>
            <w:t xml:space="preserve">) </w:t>
          </w:r>
          <w:r>
            <w:rPr>
              <w:rFonts w:ascii="HeliosCond" w:hAnsi="HeliosCond" w:cs="Helios"/>
              <w:color w:val="1F497D"/>
              <w:sz w:val="18"/>
              <w:szCs w:val="18"/>
            </w:rPr>
            <w:t>5-27-27</w:t>
          </w:r>
        </w:p>
        <w:p w14:paraId="0DCE658A" w14:textId="77777777" w:rsidR="00207B5E" w:rsidRPr="004D3329" w:rsidRDefault="007F16E9" w:rsidP="00954D3B">
          <w:pPr>
            <w:ind w:left="1168" w:right="1167"/>
            <w:jc w:val="center"/>
            <w:rPr>
              <w:rFonts w:ascii="HeliosCond" w:hAnsi="HeliosCond" w:cs="Helios"/>
              <w:color w:val="1F497D"/>
              <w:sz w:val="18"/>
              <w:szCs w:val="18"/>
            </w:rPr>
          </w:pPr>
          <w:hyperlink r:id="rId1" w:history="1">
            <w:r w:rsidR="00207B5E" w:rsidRPr="00EB35F8">
              <w:rPr>
                <w:rStyle w:val="ac"/>
                <w:rFonts w:ascii="HeliosCond" w:hAnsi="HeliosCond" w:cs="Helios"/>
                <w:sz w:val="18"/>
                <w:szCs w:val="18"/>
              </w:rPr>
              <w:t>www.</w:t>
            </w:r>
            <w:r w:rsidR="00207B5E" w:rsidRPr="00EB35F8">
              <w:rPr>
                <w:rStyle w:val="ac"/>
                <w:rFonts w:asciiTheme="minorHAnsi" w:hAnsiTheme="minorHAnsi" w:cs="Helios"/>
                <w:sz w:val="18"/>
                <w:szCs w:val="18"/>
                <w:lang w:val="en-US"/>
              </w:rPr>
              <w:t>tpk</w:t>
            </w:r>
            <w:r w:rsidR="00207B5E" w:rsidRPr="00EB35F8">
              <w:rPr>
                <w:rStyle w:val="ac"/>
                <w:rFonts w:asciiTheme="minorHAnsi" w:hAnsiTheme="minorHAnsi" w:cs="Helios"/>
                <w:sz w:val="18"/>
                <w:szCs w:val="18"/>
              </w:rPr>
              <w:t>-</w:t>
            </w:r>
            <w:r w:rsidR="00207B5E" w:rsidRPr="00EB35F8">
              <w:rPr>
                <w:rStyle w:val="ac"/>
                <w:rFonts w:asciiTheme="minorHAnsi" w:hAnsiTheme="minorHAnsi" w:cs="Helios"/>
                <w:sz w:val="18"/>
                <w:szCs w:val="18"/>
                <w:lang w:val="en-US"/>
              </w:rPr>
              <w:t>kgres</w:t>
            </w:r>
            <w:r w:rsidR="00207B5E" w:rsidRPr="00EB35F8">
              <w:rPr>
                <w:rStyle w:val="ac"/>
                <w:rFonts w:ascii="HeliosCond" w:hAnsi="HeliosCond" w:cs="Helios"/>
                <w:sz w:val="18"/>
                <w:szCs w:val="18"/>
              </w:rPr>
              <w:t>.ru</w:t>
            </w:r>
          </w:hyperlink>
        </w:p>
      </w:tc>
    </w:tr>
  </w:tbl>
  <w:p w14:paraId="551B815C" w14:textId="77777777" w:rsidR="00207B5E" w:rsidRPr="005B58D1" w:rsidRDefault="00207B5E" w:rsidP="003E249F">
    <w:pPr>
      <w:ind w:right="-283"/>
      <w:jc w:val="center"/>
      <w:rPr>
        <w:color w:val="17365D" w:themeColor="text2" w:themeShade="BF"/>
        <w:sz w:val="18"/>
        <w:szCs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BBE12" w14:textId="77777777" w:rsidR="00207B5E" w:rsidRDefault="00207B5E">
    <w:pPr>
      <w:pStyle w:val="Style9"/>
      <w:widowControl/>
      <w:ind w:left="4903"/>
      <w:rPr>
        <w:rStyle w:val="FontStyle159"/>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538164"/>
      <w:docPartObj>
        <w:docPartGallery w:val="Page Numbers (Top of Page)"/>
        <w:docPartUnique/>
      </w:docPartObj>
    </w:sdtPr>
    <w:sdtEndPr/>
    <w:sdtContent>
      <w:p w14:paraId="15D6575A" w14:textId="35B85AA5" w:rsidR="00207B5E" w:rsidRDefault="00207B5E">
        <w:pPr>
          <w:pStyle w:val="af1"/>
          <w:jc w:val="right"/>
        </w:pPr>
        <w:r>
          <w:fldChar w:fldCharType="begin"/>
        </w:r>
        <w:r>
          <w:instrText>PAGE   \* MERGEFORMAT</w:instrText>
        </w:r>
        <w:r>
          <w:fldChar w:fldCharType="separate"/>
        </w:r>
        <w:r w:rsidR="002131EA">
          <w:rPr>
            <w:noProof/>
          </w:rPr>
          <w:t>100</w:t>
        </w:r>
        <w:r>
          <w:fldChar w:fldCharType="end"/>
        </w:r>
      </w:p>
    </w:sdtContent>
  </w:sdt>
  <w:p w14:paraId="5AE1C6AD" w14:textId="77777777" w:rsidR="00207B5E" w:rsidRDefault="00207B5E"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347AC1"/>
    <w:multiLevelType w:val="multilevel"/>
    <w:tmpl w:val="23E43142"/>
    <w:lvl w:ilvl="0">
      <w:start w:val="10"/>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23C34A1"/>
    <w:multiLevelType w:val="multilevel"/>
    <w:tmpl w:val="85CEC502"/>
    <w:lvl w:ilvl="0">
      <w:start w:val="10"/>
      <w:numFmt w:val="decimal"/>
      <w:lvlText w:val="%1"/>
      <w:lvlJc w:val="left"/>
      <w:pPr>
        <w:ind w:left="900" w:hanging="900"/>
      </w:pPr>
      <w:rPr>
        <w:rFonts w:hint="default"/>
      </w:rPr>
    </w:lvl>
    <w:lvl w:ilvl="1">
      <w:start w:val="13"/>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7"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8"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1"/>
  </w:num>
  <w:num w:numId="2">
    <w:abstractNumId w:val="43"/>
  </w:num>
  <w:num w:numId="3">
    <w:abstractNumId w:val="19"/>
  </w:num>
  <w:num w:numId="4">
    <w:abstractNumId w:val="42"/>
  </w:num>
  <w:num w:numId="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4"/>
  </w:num>
  <w:num w:numId="9">
    <w:abstractNumId w:val="3"/>
  </w:num>
  <w:num w:numId="10">
    <w:abstractNumId w:val="2"/>
  </w:num>
  <w:num w:numId="11">
    <w:abstractNumId w:val="1"/>
  </w:num>
  <w:num w:numId="12">
    <w:abstractNumId w:val="0"/>
  </w:num>
  <w:num w:numId="13">
    <w:abstractNumId w:val="56"/>
  </w:num>
  <w:num w:numId="14">
    <w:abstractNumId w:val="13"/>
  </w:num>
  <w:num w:numId="15">
    <w:abstractNumId w:val="37"/>
  </w:num>
  <w:num w:numId="16">
    <w:abstractNumId w:val="54"/>
  </w:num>
  <w:num w:numId="17">
    <w:abstractNumId w:val="8"/>
  </w:num>
  <w:num w:numId="18">
    <w:abstractNumId w:val="22"/>
  </w:num>
  <w:num w:numId="19">
    <w:abstractNumId w:val="48"/>
  </w:num>
  <w:num w:numId="20">
    <w:abstractNumId w:val="34"/>
  </w:num>
  <w:num w:numId="21">
    <w:abstractNumId w:val="53"/>
  </w:num>
  <w:num w:numId="22">
    <w:abstractNumId w:val="16"/>
  </w:num>
  <w:num w:numId="23">
    <w:abstractNumId w:val="46"/>
  </w:num>
  <w:num w:numId="24">
    <w:abstractNumId w:val="45"/>
  </w:num>
  <w:num w:numId="25">
    <w:abstractNumId w:val="17"/>
  </w:num>
  <w:num w:numId="26">
    <w:abstractNumId w:val="47"/>
  </w:num>
  <w:num w:numId="27">
    <w:abstractNumId w:val="15"/>
  </w:num>
  <w:num w:numId="28">
    <w:abstractNumId w:val="21"/>
  </w:num>
  <w:num w:numId="29">
    <w:abstractNumId w:val="9"/>
  </w:num>
  <w:num w:numId="30">
    <w:abstractNumId w:val="26"/>
  </w:num>
  <w:num w:numId="31">
    <w:abstractNumId w:val="32"/>
  </w:num>
  <w:num w:numId="32">
    <w:abstractNumId w:val="50"/>
  </w:num>
  <w:num w:numId="33">
    <w:abstractNumId w:val="33"/>
  </w:num>
  <w:num w:numId="34">
    <w:abstractNumId w:val="57"/>
  </w:num>
  <w:num w:numId="35">
    <w:abstractNumId w:val="36"/>
  </w:num>
  <w:num w:numId="36">
    <w:abstractNumId w:val="40"/>
  </w:num>
  <w:num w:numId="37">
    <w:abstractNumId w:val="38"/>
  </w:num>
  <w:num w:numId="38">
    <w:abstractNumId w:val="28"/>
    <w:lvlOverride w:ilvl="0">
      <w:startOverride w:val="1"/>
    </w:lvlOverride>
  </w:num>
  <w:num w:numId="39">
    <w:abstractNumId w:val="52"/>
    <w:lvlOverride w:ilvl="0">
      <w:startOverride w:val="1"/>
    </w:lvlOverride>
  </w:num>
  <w:num w:numId="40">
    <w:abstractNumId w:val="55"/>
  </w:num>
  <w:num w:numId="41">
    <w:abstractNumId w:val="5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num>
  <w:num w:numId="59">
    <w:abstractNumId w:val="6"/>
  </w:num>
  <w:num w:numId="60">
    <w:abstractNumId w:val="41"/>
  </w:num>
  <w:numIdMacAtCleanup w:val="6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Елена Решева">
    <w15:presenceInfo w15:providerId="None" w15:userId="Елена Решев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51F"/>
    <w:rsid w:val="00000F79"/>
    <w:rsid w:val="000015AF"/>
    <w:rsid w:val="00001FB4"/>
    <w:rsid w:val="000027B3"/>
    <w:rsid w:val="00002855"/>
    <w:rsid w:val="00002C6D"/>
    <w:rsid w:val="000031DA"/>
    <w:rsid w:val="00003914"/>
    <w:rsid w:val="00004728"/>
    <w:rsid w:val="000052EA"/>
    <w:rsid w:val="00005B31"/>
    <w:rsid w:val="00005D42"/>
    <w:rsid w:val="00005D50"/>
    <w:rsid w:val="0000623B"/>
    <w:rsid w:val="000063E4"/>
    <w:rsid w:val="00006AF8"/>
    <w:rsid w:val="0000776B"/>
    <w:rsid w:val="000106DF"/>
    <w:rsid w:val="00010919"/>
    <w:rsid w:val="00010949"/>
    <w:rsid w:val="00010EB5"/>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170A"/>
    <w:rsid w:val="0003239C"/>
    <w:rsid w:val="0003284E"/>
    <w:rsid w:val="00032973"/>
    <w:rsid w:val="000330EB"/>
    <w:rsid w:val="0003419F"/>
    <w:rsid w:val="00034859"/>
    <w:rsid w:val="000360B4"/>
    <w:rsid w:val="00036620"/>
    <w:rsid w:val="000370A1"/>
    <w:rsid w:val="00037BCB"/>
    <w:rsid w:val="00040638"/>
    <w:rsid w:val="000408D9"/>
    <w:rsid w:val="000411E3"/>
    <w:rsid w:val="000415CC"/>
    <w:rsid w:val="00041656"/>
    <w:rsid w:val="0004233D"/>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6F"/>
    <w:rsid w:val="000617C6"/>
    <w:rsid w:val="00061AD7"/>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1E6"/>
    <w:rsid w:val="00077444"/>
    <w:rsid w:val="000776FB"/>
    <w:rsid w:val="00077898"/>
    <w:rsid w:val="00077932"/>
    <w:rsid w:val="00080EE0"/>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51A6"/>
    <w:rsid w:val="000964FE"/>
    <w:rsid w:val="00096582"/>
    <w:rsid w:val="00096C4B"/>
    <w:rsid w:val="00096FA0"/>
    <w:rsid w:val="000A0227"/>
    <w:rsid w:val="000A0403"/>
    <w:rsid w:val="000A1B30"/>
    <w:rsid w:val="000A2B82"/>
    <w:rsid w:val="000A38BE"/>
    <w:rsid w:val="000A4537"/>
    <w:rsid w:val="000A549C"/>
    <w:rsid w:val="000A5D2F"/>
    <w:rsid w:val="000A62D9"/>
    <w:rsid w:val="000A69B8"/>
    <w:rsid w:val="000A6CC8"/>
    <w:rsid w:val="000A702A"/>
    <w:rsid w:val="000A723A"/>
    <w:rsid w:val="000A7353"/>
    <w:rsid w:val="000A75C9"/>
    <w:rsid w:val="000A7ABF"/>
    <w:rsid w:val="000B013A"/>
    <w:rsid w:val="000B0730"/>
    <w:rsid w:val="000B0CBA"/>
    <w:rsid w:val="000B144B"/>
    <w:rsid w:val="000B15B4"/>
    <w:rsid w:val="000B1F87"/>
    <w:rsid w:val="000B2651"/>
    <w:rsid w:val="000B29AC"/>
    <w:rsid w:val="000B3119"/>
    <w:rsid w:val="000B32FE"/>
    <w:rsid w:val="000B3704"/>
    <w:rsid w:val="000B468E"/>
    <w:rsid w:val="000B51C5"/>
    <w:rsid w:val="000B5A1F"/>
    <w:rsid w:val="000B6092"/>
    <w:rsid w:val="000B72F9"/>
    <w:rsid w:val="000B7C29"/>
    <w:rsid w:val="000C058C"/>
    <w:rsid w:val="000C0DD3"/>
    <w:rsid w:val="000C0ED3"/>
    <w:rsid w:val="000C1D93"/>
    <w:rsid w:val="000C2011"/>
    <w:rsid w:val="000C336C"/>
    <w:rsid w:val="000C3595"/>
    <w:rsid w:val="000C3949"/>
    <w:rsid w:val="000C39CC"/>
    <w:rsid w:val="000C3A38"/>
    <w:rsid w:val="000C445F"/>
    <w:rsid w:val="000C5878"/>
    <w:rsid w:val="000C5BC1"/>
    <w:rsid w:val="000C6EE6"/>
    <w:rsid w:val="000C7BAE"/>
    <w:rsid w:val="000D023F"/>
    <w:rsid w:val="000D0F42"/>
    <w:rsid w:val="000D1430"/>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F0574"/>
    <w:rsid w:val="000F084F"/>
    <w:rsid w:val="000F0D72"/>
    <w:rsid w:val="000F1241"/>
    <w:rsid w:val="000F176C"/>
    <w:rsid w:val="000F2165"/>
    <w:rsid w:val="000F2428"/>
    <w:rsid w:val="000F2D1C"/>
    <w:rsid w:val="000F2E8C"/>
    <w:rsid w:val="000F2EE0"/>
    <w:rsid w:val="000F35BA"/>
    <w:rsid w:val="000F371A"/>
    <w:rsid w:val="000F3ED3"/>
    <w:rsid w:val="000F42CD"/>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20353"/>
    <w:rsid w:val="00124B7C"/>
    <w:rsid w:val="001265B6"/>
    <w:rsid w:val="0012794A"/>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5B11"/>
    <w:rsid w:val="001469AD"/>
    <w:rsid w:val="00147401"/>
    <w:rsid w:val="001475D0"/>
    <w:rsid w:val="0015089B"/>
    <w:rsid w:val="001508E5"/>
    <w:rsid w:val="00150FD6"/>
    <w:rsid w:val="00151013"/>
    <w:rsid w:val="00151238"/>
    <w:rsid w:val="001520DA"/>
    <w:rsid w:val="00152347"/>
    <w:rsid w:val="00152663"/>
    <w:rsid w:val="001528CB"/>
    <w:rsid w:val="00152C9E"/>
    <w:rsid w:val="001530FD"/>
    <w:rsid w:val="00153192"/>
    <w:rsid w:val="00154198"/>
    <w:rsid w:val="0015566B"/>
    <w:rsid w:val="00155CC4"/>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790"/>
    <w:rsid w:val="00170B07"/>
    <w:rsid w:val="00171654"/>
    <w:rsid w:val="00171850"/>
    <w:rsid w:val="00171DF7"/>
    <w:rsid w:val="0017322B"/>
    <w:rsid w:val="00173962"/>
    <w:rsid w:val="0017510A"/>
    <w:rsid w:val="00175185"/>
    <w:rsid w:val="00177BC1"/>
    <w:rsid w:val="00177D67"/>
    <w:rsid w:val="00180FB3"/>
    <w:rsid w:val="00182285"/>
    <w:rsid w:val="00182CED"/>
    <w:rsid w:val="0018302E"/>
    <w:rsid w:val="00183A86"/>
    <w:rsid w:val="001850A5"/>
    <w:rsid w:val="001850A6"/>
    <w:rsid w:val="00185374"/>
    <w:rsid w:val="00186331"/>
    <w:rsid w:val="001873A8"/>
    <w:rsid w:val="00187B6F"/>
    <w:rsid w:val="00187BD6"/>
    <w:rsid w:val="0019043C"/>
    <w:rsid w:val="00190B68"/>
    <w:rsid w:val="001918E3"/>
    <w:rsid w:val="001920D7"/>
    <w:rsid w:val="00194E92"/>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A7840"/>
    <w:rsid w:val="001A7E0D"/>
    <w:rsid w:val="001B0714"/>
    <w:rsid w:val="001B0FA5"/>
    <w:rsid w:val="001B19CC"/>
    <w:rsid w:val="001B1E6F"/>
    <w:rsid w:val="001B2260"/>
    <w:rsid w:val="001B23A1"/>
    <w:rsid w:val="001B2ECE"/>
    <w:rsid w:val="001B351B"/>
    <w:rsid w:val="001B3594"/>
    <w:rsid w:val="001B36A6"/>
    <w:rsid w:val="001B389D"/>
    <w:rsid w:val="001B476B"/>
    <w:rsid w:val="001B4EFB"/>
    <w:rsid w:val="001B7DC7"/>
    <w:rsid w:val="001C0B0A"/>
    <w:rsid w:val="001C0F3A"/>
    <w:rsid w:val="001C1596"/>
    <w:rsid w:val="001C1FA3"/>
    <w:rsid w:val="001C2532"/>
    <w:rsid w:val="001C2D98"/>
    <w:rsid w:val="001C3422"/>
    <w:rsid w:val="001C3773"/>
    <w:rsid w:val="001C37C5"/>
    <w:rsid w:val="001C49C1"/>
    <w:rsid w:val="001C4AA8"/>
    <w:rsid w:val="001C51A8"/>
    <w:rsid w:val="001C51F8"/>
    <w:rsid w:val="001C56CB"/>
    <w:rsid w:val="001C5D27"/>
    <w:rsid w:val="001C694E"/>
    <w:rsid w:val="001C6B28"/>
    <w:rsid w:val="001C759D"/>
    <w:rsid w:val="001D15BD"/>
    <w:rsid w:val="001D348B"/>
    <w:rsid w:val="001D403E"/>
    <w:rsid w:val="001D4961"/>
    <w:rsid w:val="001D4988"/>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0F69"/>
    <w:rsid w:val="001F27EA"/>
    <w:rsid w:val="001F4701"/>
    <w:rsid w:val="001F542A"/>
    <w:rsid w:val="001F577E"/>
    <w:rsid w:val="001F6320"/>
    <w:rsid w:val="001F68FE"/>
    <w:rsid w:val="00200E33"/>
    <w:rsid w:val="0020208B"/>
    <w:rsid w:val="002030A4"/>
    <w:rsid w:val="00204400"/>
    <w:rsid w:val="002050D4"/>
    <w:rsid w:val="00205557"/>
    <w:rsid w:val="00205ACB"/>
    <w:rsid w:val="002067EF"/>
    <w:rsid w:val="00206BC4"/>
    <w:rsid w:val="00207B5E"/>
    <w:rsid w:val="00207DBB"/>
    <w:rsid w:val="00207F45"/>
    <w:rsid w:val="002111D9"/>
    <w:rsid w:val="002118D8"/>
    <w:rsid w:val="00211B7D"/>
    <w:rsid w:val="00211BA6"/>
    <w:rsid w:val="00211F63"/>
    <w:rsid w:val="002131EA"/>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30F"/>
    <w:rsid w:val="002326C2"/>
    <w:rsid w:val="00233E92"/>
    <w:rsid w:val="00234D25"/>
    <w:rsid w:val="00234E45"/>
    <w:rsid w:val="00235015"/>
    <w:rsid w:val="002352E1"/>
    <w:rsid w:val="00235777"/>
    <w:rsid w:val="00235C61"/>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2542"/>
    <w:rsid w:val="0025309A"/>
    <w:rsid w:val="0025480F"/>
    <w:rsid w:val="00254F8A"/>
    <w:rsid w:val="00255ED8"/>
    <w:rsid w:val="0025667C"/>
    <w:rsid w:val="00257166"/>
    <w:rsid w:val="00257449"/>
    <w:rsid w:val="002576DF"/>
    <w:rsid w:val="00257D84"/>
    <w:rsid w:val="0026008B"/>
    <w:rsid w:val="00260B03"/>
    <w:rsid w:val="00262004"/>
    <w:rsid w:val="00262528"/>
    <w:rsid w:val="00262673"/>
    <w:rsid w:val="00263F50"/>
    <w:rsid w:val="00264343"/>
    <w:rsid w:val="0026544D"/>
    <w:rsid w:val="00266434"/>
    <w:rsid w:val="00267990"/>
    <w:rsid w:val="00270002"/>
    <w:rsid w:val="00271A96"/>
    <w:rsid w:val="00271E8D"/>
    <w:rsid w:val="002723CD"/>
    <w:rsid w:val="00272DF7"/>
    <w:rsid w:val="002731D7"/>
    <w:rsid w:val="00273876"/>
    <w:rsid w:val="002739B7"/>
    <w:rsid w:val="00274141"/>
    <w:rsid w:val="00275D32"/>
    <w:rsid w:val="00277711"/>
    <w:rsid w:val="00277DEE"/>
    <w:rsid w:val="00277F8E"/>
    <w:rsid w:val="00280568"/>
    <w:rsid w:val="00282935"/>
    <w:rsid w:val="00282DF6"/>
    <w:rsid w:val="0028334F"/>
    <w:rsid w:val="0028364B"/>
    <w:rsid w:val="00283C2A"/>
    <w:rsid w:val="00284399"/>
    <w:rsid w:val="002844E0"/>
    <w:rsid w:val="002848E4"/>
    <w:rsid w:val="00284B51"/>
    <w:rsid w:val="00284EC1"/>
    <w:rsid w:val="002852E2"/>
    <w:rsid w:val="002853F0"/>
    <w:rsid w:val="0028556F"/>
    <w:rsid w:val="00286B99"/>
    <w:rsid w:val="00286EA3"/>
    <w:rsid w:val="00287DDE"/>
    <w:rsid w:val="002907BE"/>
    <w:rsid w:val="0029161E"/>
    <w:rsid w:val="00292190"/>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6B7"/>
    <w:rsid w:val="002A199C"/>
    <w:rsid w:val="002A392A"/>
    <w:rsid w:val="002A4925"/>
    <w:rsid w:val="002A5DB6"/>
    <w:rsid w:val="002A6C91"/>
    <w:rsid w:val="002A6E60"/>
    <w:rsid w:val="002A6F1D"/>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27CC"/>
    <w:rsid w:val="002C4382"/>
    <w:rsid w:val="002C4CEC"/>
    <w:rsid w:val="002C574D"/>
    <w:rsid w:val="002C66C4"/>
    <w:rsid w:val="002C725D"/>
    <w:rsid w:val="002C7279"/>
    <w:rsid w:val="002D0452"/>
    <w:rsid w:val="002D099E"/>
    <w:rsid w:val="002D0F80"/>
    <w:rsid w:val="002D1389"/>
    <w:rsid w:val="002D199A"/>
    <w:rsid w:val="002D3599"/>
    <w:rsid w:val="002D3FF6"/>
    <w:rsid w:val="002D45BC"/>
    <w:rsid w:val="002D4C8C"/>
    <w:rsid w:val="002D5B86"/>
    <w:rsid w:val="002D5BCA"/>
    <w:rsid w:val="002D6545"/>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09"/>
    <w:rsid w:val="002F321F"/>
    <w:rsid w:val="002F3402"/>
    <w:rsid w:val="002F4682"/>
    <w:rsid w:val="002F4C48"/>
    <w:rsid w:val="002F4E71"/>
    <w:rsid w:val="002F585B"/>
    <w:rsid w:val="002F5B4E"/>
    <w:rsid w:val="002F5BDD"/>
    <w:rsid w:val="002F69C0"/>
    <w:rsid w:val="002F76E6"/>
    <w:rsid w:val="0030036D"/>
    <w:rsid w:val="0030087E"/>
    <w:rsid w:val="00301318"/>
    <w:rsid w:val="00301BF7"/>
    <w:rsid w:val="00301FCF"/>
    <w:rsid w:val="00302E8E"/>
    <w:rsid w:val="00302F20"/>
    <w:rsid w:val="00303A2B"/>
    <w:rsid w:val="00304246"/>
    <w:rsid w:val="00304264"/>
    <w:rsid w:val="003043C3"/>
    <w:rsid w:val="00304731"/>
    <w:rsid w:val="00304981"/>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635"/>
    <w:rsid w:val="00335798"/>
    <w:rsid w:val="003365FF"/>
    <w:rsid w:val="00336E35"/>
    <w:rsid w:val="00337538"/>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7BA"/>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6122"/>
    <w:rsid w:val="003675B4"/>
    <w:rsid w:val="00370D7B"/>
    <w:rsid w:val="003711BF"/>
    <w:rsid w:val="0037169A"/>
    <w:rsid w:val="00371770"/>
    <w:rsid w:val="00373141"/>
    <w:rsid w:val="00374941"/>
    <w:rsid w:val="00374F39"/>
    <w:rsid w:val="00375160"/>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69D"/>
    <w:rsid w:val="00392A1A"/>
    <w:rsid w:val="0039410C"/>
    <w:rsid w:val="003943D3"/>
    <w:rsid w:val="0039583B"/>
    <w:rsid w:val="00395F27"/>
    <w:rsid w:val="00395FF6"/>
    <w:rsid w:val="003976B4"/>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448"/>
    <w:rsid w:val="003A652F"/>
    <w:rsid w:val="003A6CFF"/>
    <w:rsid w:val="003B0649"/>
    <w:rsid w:val="003B0D16"/>
    <w:rsid w:val="003B1163"/>
    <w:rsid w:val="003B1890"/>
    <w:rsid w:val="003B1B9C"/>
    <w:rsid w:val="003B4124"/>
    <w:rsid w:val="003B474F"/>
    <w:rsid w:val="003B4968"/>
    <w:rsid w:val="003B6FA8"/>
    <w:rsid w:val="003B719A"/>
    <w:rsid w:val="003C0A07"/>
    <w:rsid w:val="003C1B68"/>
    <w:rsid w:val="003C20D9"/>
    <w:rsid w:val="003C3E80"/>
    <w:rsid w:val="003C58B9"/>
    <w:rsid w:val="003C6243"/>
    <w:rsid w:val="003C6E40"/>
    <w:rsid w:val="003C7268"/>
    <w:rsid w:val="003D0ACF"/>
    <w:rsid w:val="003D1DD2"/>
    <w:rsid w:val="003D2492"/>
    <w:rsid w:val="003D276D"/>
    <w:rsid w:val="003D3ED4"/>
    <w:rsid w:val="003D48E4"/>
    <w:rsid w:val="003D5227"/>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369"/>
    <w:rsid w:val="003F08A1"/>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18A5"/>
    <w:rsid w:val="00402F3E"/>
    <w:rsid w:val="00403035"/>
    <w:rsid w:val="00403527"/>
    <w:rsid w:val="00403EB5"/>
    <w:rsid w:val="00405086"/>
    <w:rsid w:val="004054B5"/>
    <w:rsid w:val="00405B6A"/>
    <w:rsid w:val="0040612D"/>
    <w:rsid w:val="004064BA"/>
    <w:rsid w:val="004109CD"/>
    <w:rsid w:val="00411DE1"/>
    <w:rsid w:val="00412205"/>
    <w:rsid w:val="00412C3C"/>
    <w:rsid w:val="0041327C"/>
    <w:rsid w:val="00413E61"/>
    <w:rsid w:val="00413FCD"/>
    <w:rsid w:val="00414667"/>
    <w:rsid w:val="00416474"/>
    <w:rsid w:val="00416C15"/>
    <w:rsid w:val="0041710C"/>
    <w:rsid w:val="00421680"/>
    <w:rsid w:val="00422462"/>
    <w:rsid w:val="004225A1"/>
    <w:rsid w:val="00422A2E"/>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2726"/>
    <w:rsid w:val="004330C1"/>
    <w:rsid w:val="004330F7"/>
    <w:rsid w:val="00433C55"/>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03A"/>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A77"/>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87D0B"/>
    <w:rsid w:val="004900D9"/>
    <w:rsid w:val="00490685"/>
    <w:rsid w:val="004909A7"/>
    <w:rsid w:val="004911C6"/>
    <w:rsid w:val="00491291"/>
    <w:rsid w:val="00491A20"/>
    <w:rsid w:val="0049211F"/>
    <w:rsid w:val="004922C4"/>
    <w:rsid w:val="00493BE7"/>
    <w:rsid w:val="00493ECA"/>
    <w:rsid w:val="00493FD8"/>
    <w:rsid w:val="004962FB"/>
    <w:rsid w:val="004968A9"/>
    <w:rsid w:val="00497449"/>
    <w:rsid w:val="00497D03"/>
    <w:rsid w:val="004A00EE"/>
    <w:rsid w:val="004A0151"/>
    <w:rsid w:val="004A0783"/>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CA4"/>
    <w:rsid w:val="004B5E13"/>
    <w:rsid w:val="004B6D37"/>
    <w:rsid w:val="004B6DAE"/>
    <w:rsid w:val="004B6DFE"/>
    <w:rsid w:val="004B6EB8"/>
    <w:rsid w:val="004B77F5"/>
    <w:rsid w:val="004B7BFA"/>
    <w:rsid w:val="004C04B4"/>
    <w:rsid w:val="004C073B"/>
    <w:rsid w:val="004C12BA"/>
    <w:rsid w:val="004C13B2"/>
    <w:rsid w:val="004C2497"/>
    <w:rsid w:val="004C2816"/>
    <w:rsid w:val="004C330E"/>
    <w:rsid w:val="004C3827"/>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4ACF"/>
    <w:rsid w:val="004D745A"/>
    <w:rsid w:val="004D76BF"/>
    <w:rsid w:val="004D7CBE"/>
    <w:rsid w:val="004D7E44"/>
    <w:rsid w:val="004E0C74"/>
    <w:rsid w:val="004E24F5"/>
    <w:rsid w:val="004E25ED"/>
    <w:rsid w:val="004E2C3A"/>
    <w:rsid w:val="004E2C97"/>
    <w:rsid w:val="004E2DDF"/>
    <w:rsid w:val="004E3519"/>
    <w:rsid w:val="004E422F"/>
    <w:rsid w:val="004E47F6"/>
    <w:rsid w:val="004E4AE7"/>
    <w:rsid w:val="004E61FE"/>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6CAC"/>
    <w:rsid w:val="004F6FD0"/>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0EB2"/>
    <w:rsid w:val="005126A0"/>
    <w:rsid w:val="0051291A"/>
    <w:rsid w:val="00512BE7"/>
    <w:rsid w:val="00513420"/>
    <w:rsid w:val="0051360F"/>
    <w:rsid w:val="0051503E"/>
    <w:rsid w:val="005154F7"/>
    <w:rsid w:val="00515579"/>
    <w:rsid w:val="0051557C"/>
    <w:rsid w:val="0051613A"/>
    <w:rsid w:val="0051658A"/>
    <w:rsid w:val="00516659"/>
    <w:rsid w:val="00516B69"/>
    <w:rsid w:val="00516D21"/>
    <w:rsid w:val="00517E92"/>
    <w:rsid w:val="0052166E"/>
    <w:rsid w:val="00522FCE"/>
    <w:rsid w:val="005232F5"/>
    <w:rsid w:val="00524509"/>
    <w:rsid w:val="005258DF"/>
    <w:rsid w:val="0052784D"/>
    <w:rsid w:val="00527A50"/>
    <w:rsid w:val="00527C1A"/>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D44"/>
    <w:rsid w:val="00555EB7"/>
    <w:rsid w:val="005561EE"/>
    <w:rsid w:val="00556C60"/>
    <w:rsid w:val="00557880"/>
    <w:rsid w:val="00557DBD"/>
    <w:rsid w:val="00557E98"/>
    <w:rsid w:val="00560258"/>
    <w:rsid w:val="005614FA"/>
    <w:rsid w:val="00561F4A"/>
    <w:rsid w:val="0056281B"/>
    <w:rsid w:val="005635A1"/>
    <w:rsid w:val="005635A2"/>
    <w:rsid w:val="00563C66"/>
    <w:rsid w:val="00563E32"/>
    <w:rsid w:val="00564250"/>
    <w:rsid w:val="005642A6"/>
    <w:rsid w:val="005647C2"/>
    <w:rsid w:val="00566226"/>
    <w:rsid w:val="00567B9F"/>
    <w:rsid w:val="00570148"/>
    <w:rsid w:val="0057083B"/>
    <w:rsid w:val="0057093D"/>
    <w:rsid w:val="00570C59"/>
    <w:rsid w:val="00571383"/>
    <w:rsid w:val="00571F3F"/>
    <w:rsid w:val="005723DF"/>
    <w:rsid w:val="00573087"/>
    <w:rsid w:val="00573ED4"/>
    <w:rsid w:val="00574E2F"/>
    <w:rsid w:val="00574F04"/>
    <w:rsid w:val="00576FF5"/>
    <w:rsid w:val="00577148"/>
    <w:rsid w:val="00577534"/>
    <w:rsid w:val="005777DF"/>
    <w:rsid w:val="005800DA"/>
    <w:rsid w:val="005807E1"/>
    <w:rsid w:val="00581990"/>
    <w:rsid w:val="005824A2"/>
    <w:rsid w:val="00582698"/>
    <w:rsid w:val="00583CA1"/>
    <w:rsid w:val="00585B45"/>
    <w:rsid w:val="00585FDB"/>
    <w:rsid w:val="00586EA8"/>
    <w:rsid w:val="00587412"/>
    <w:rsid w:val="00587853"/>
    <w:rsid w:val="00587880"/>
    <w:rsid w:val="00590368"/>
    <w:rsid w:val="0059081B"/>
    <w:rsid w:val="00590851"/>
    <w:rsid w:val="00591592"/>
    <w:rsid w:val="005919A9"/>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B60"/>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308"/>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AD0"/>
    <w:rsid w:val="00607F30"/>
    <w:rsid w:val="00607F8E"/>
    <w:rsid w:val="006102BA"/>
    <w:rsid w:val="006107B4"/>
    <w:rsid w:val="00612133"/>
    <w:rsid w:val="00613BAD"/>
    <w:rsid w:val="00613E88"/>
    <w:rsid w:val="00614AB1"/>
    <w:rsid w:val="00617BA1"/>
    <w:rsid w:val="006202B7"/>
    <w:rsid w:val="006203A9"/>
    <w:rsid w:val="006207AA"/>
    <w:rsid w:val="00621296"/>
    <w:rsid w:val="00621BEF"/>
    <w:rsid w:val="00621CF7"/>
    <w:rsid w:val="00623783"/>
    <w:rsid w:val="00623A1A"/>
    <w:rsid w:val="00623D6D"/>
    <w:rsid w:val="00623FC0"/>
    <w:rsid w:val="00624094"/>
    <w:rsid w:val="006240A5"/>
    <w:rsid w:val="00624F66"/>
    <w:rsid w:val="006251FE"/>
    <w:rsid w:val="00626219"/>
    <w:rsid w:val="0062734D"/>
    <w:rsid w:val="00627BD9"/>
    <w:rsid w:val="006304FE"/>
    <w:rsid w:val="006306EC"/>
    <w:rsid w:val="00631F21"/>
    <w:rsid w:val="00632727"/>
    <w:rsid w:val="006327F7"/>
    <w:rsid w:val="006337A8"/>
    <w:rsid w:val="00633831"/>
    <w:rsid w:val="006342CD"/>
    <w:rsid w:val="006347CC"/>
    <w:rsid w:val="00634C27"/>
    <w:rsid w:val="006359E6"/>
    <w:rsid w:val="00635B3B"/>
    <w:rsid w:val="00635E49"/>
    <w:rsid w:val="00636588"/>
    <w:rsid w:val="00636740"/>
    <w:rsid w:val="006369DD"/>
    <w:rsid w:val="0063746B"/>
    <w:rsid w:val="00637C89"/>
    <w:rsid w:val="00637EC3"/>
    <w:rsid w:val="00637F4C"/>
    <w:rsid w:val="00640B0A"/>
    <w:rsid w:val="00640DCC"/>
    <w:rsid w:val="00641710"/>
    <w:rsid w:val="00641F6E"/>
    <w:rsid w:val="0064217E"/>
    <w:rsid w:val="006421FA"/>
    <w:rsid w:val="00642305"/>
    <w:rsid w:val="006439D7"/>
    <w:rsid w:val="006446F4"/>
    <w:rsid w:val="00645073"/>
    <w:rsid w:val="00645B40"/>
    <w:rsid w:val="0064648C"/>
    <w:rsid w:val="006467B3"/>
    <w:rsid w:val="00646F7B"/>
    <w:rsid w:val="00647269"/>
    <w:rsid w:val="006475EA"/>
    <w:rsid w:val="0065031F"/>
    <w:rsid w:val="006507B4"/>
    <w:rsid w:val="0065256D"/>
    <w:rsid w:val="00652C5A"/>
    <w:rsid w:val="00652D1A"/>
    <w:rsid w:val="00653D15"/>
    <w:rsid w:val="00654E31"/>
    <w:rsid w:val="00655B39"/>
    <w:rsid w:val="00656429"/>
    <w:rsid w:val="006570BF"/>
    <w:rsid w:val="0065710F"/>
    <w:rsid w:val="006601D5"/>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72A"/>
    <w:rsid w:val="00683F73"/>
    <w:rsid w:val="00684034"/>
    <w:rsid w:val="006852C3"/>
    <w:rsid w:val="0068622C"/>
    <w:rsid w:val="0068627B"/>
    <w:rsid w:val="00686F43"/>
    <w:rsid w:val="0068732C"/>
    <w:rsid w:val="00687A44"/>
    <w:rsid w:val="00687F6B"/>
    <w:rsid w:val="00690A8C"/>
    <w:rsid w:val="00692449"/>
    <w:rsid w:val="00693046"/>
    <w:rsid w:val="006932BF"/>
    <w:rsid w:val="00693B97"/>
    <w:rsid w:val="00694465"/>
    <w:rsid w:val="00696C4B"/>
    <w:rsid w:val="006971C1"/>
    <w:rsid w:val="00697968"/>
    <w:rsid w:val="00697A3F"/>
    <w:rsid w:val="006A0069"/>
    <w:rsid w:val="006A03AE"/>
    <w:rsid w:val="006A06DB"/>
    <w:rsid w:val="006A0823"/>
    <w:rsid w:val="006A09F4"/>
    <w:rsid w:val="006A0C98"/>
    <w:rsid w:val="006A13B5"/>
    <w:rsid w:val="006A18F9"/>
    <w:rsid w:val="006A1FC6"/>
    <w:rsid w:val="006A2A4A"/>
    <w:rsid w:val="006A2F13"/>
    <w:rsid w:val="006A41E6"/>
    <w:rsid w:val="006A5C07"/>
    <w:rsid w:val="006A6422"/>
    <w:rsid w:val="006A6D1B"/>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C7AC1"/>
    <w:rsid w:val="006D0359"/>
    <w:rsid w:val="006D1350"/>
    <w:rsid w:val="006D173C"/>
    <w:rsid w:val="006D478B"/>
    <w:rsid w:val="006D5982"/>
    <w:rsid w:val="006D59D7"/>
    <w:rsid w:val="006D668A"/>
    <w:rsid w:val="006D67CD"/>
    <w:rsid w:val="006D6CDF"/>
    <w:rsid w:val="006D7747"/>
    <w:rsid w:val="006D7F4F"/>
    <w:rsid w:val="006E0C77"/>
    <w:rsid w:val="006E1053"/>
    <w:rsid w:val="006E11AF"/>
    <w:rsid w:val="006E1FE8"/>
    <w:rsid w:val="006E229D"/>
    <w:rsid w:val="006E2556"/>
    <w:rsid w:val="006E2736"/>
    <w:rsid w:val="006E2E82"/>
    <w:rsid w:val="006E3498"/>
    <w:rsid w:val="006E493D"/>
    <w:rsid w:val="006E54F2"/>
    <w:rsid w:val="006E59FA"/>
    <w:rsid w:val="006E5EA5"/>
    <w:rsid w:val="006E6AF0"/>
    <w:rsid w:val="006E74E2"/>
    <w:rsid w:val="006E7D71"/>
    <w:rsid w:val="006F11E4"/>
    <w:rsid w:val="006F1550"/>
    <w:rsid w:val="006F2B90"/>
    <w:rsid w:val="006F3650"/>
    <w:rsid w:val="006F398C"/>
    <w:rsid w:val="006F3F7C"/>
    <w:rsid w:val="006F45E1"/>
    <w:rsid w:val="006F4A2E"/>
    <w:rsid w:val="006F59CD"/>
    <w:rsid w:val="00700899"/>
    <w:rsid w:val="00701082"/>
    <w:rsid w:val="00701D82"/>
    <w:rsid w:val="00702C8D"/>
    <w:rsid w:val="00703C53"/>
    <w:rsid w:val="00705024"/>
    <w:rsid w:val="007051BF"/>
    <w:rsid w:val="00705346"/>
    <w:rsid w:val="00706575"/>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734"/>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4462"/>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970"/>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AFB"/>
    <w:rsid w:val="007A5B6B"/>
    <w:rsid w:val="007A5CA4"/>
    <w:rsid w:val="007A715C"/>
    <w:rsid w:val="007A724C"/>
    <w:rsid w:val="007A72A1"/>
    <w:rsid w:val="007A7958"/>
    <w:rsid w:val="007A7F6B"/>
    <w:rsid w:val="007B0741"/>
    <w:rsid w:val="007B16A0"/>
    <w:rsid w:val="007B18D2"/>
    <w:rsid w:val="007B1AE4"/>
    <w:rsid w:val="007B2AC0"/>
    <w:rsid w:val="007B3670"/>
    <w:rsid w:val="007B3A82"/>
    <w:rsid w:val="007B7A07"/>
    <w:rsid w:val="007B7A90"/>
    <w:rsid w:val="007C0B0B"/>
    <w:rsid w:val="007C0C16"/>
    <w:rsid w:val="007C0DAD"/>
    <w:rsid w:val="007C1C4C"/>
    <w:rsid w:val="007C242F"/>
    <w:rsid w:val="007C24F8"/>
    <w:rsid w:val="007C2B01"/>
    <w:rsid w:val="007C4B47"/>
    <w:rsid w:val="007C586E"/>
    <w:rsid w:val="007C58B2"/>
    <w:rsid w:val="007C5937"/>
    <w:rsid w:val="007C7ED4"/>
    <w:rsid w:val="007C7FCD"/>
    <w:rsid w:val="007D02C8"/>
    <w:rsid w:val="007D03E7"/>
    <w:rsid w:val="007D0471"/>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0E17"/>
    <w:rsid w:val="007E1F31"/>
    <w:rsid w:val="007E2015"/>
    <w:rsid w:val="007E35AB"/>
    <w:rsid w:val="007E399D"/>
    <w:rsid w:val="007E3A34"/>
    <w:rsid w:val="007E3CFA"/>
    <w:rsid w:val="007E41B8"/>
    <w:rsid w:val="007E4DE5"/>
    <w:rsid w:val="007E5276"/>
    <w:rsid w:val="007E5401"/>
    <w:rsid w:val="007E61AB"/>
    <w:rsid w:val="007E66F6"/>
    <w:rsid w:val="007E6844"/>
    <w:rsid w:val="007E7AAD"/>
    <w:rsid w:val="007F16E9"/>
    <w:rsid w:val="007F1A53"/>
    <w:rsid w:val="007F20F4"/>
    <w:rsid w:val="007F25B4"/>
    <w:rsid w:val="007F2DD3"/>
    <w:rsid w:val="007F3C60"/>
    <w:rsid w:val="007F3F87"/>
    <w:rsid w:val="007F413A"/>
    <w:rsid w:val="007F422B"/>
    <w:rsid w:val="007F449C"/>
    <w:rsid w:val="007F479F"/>
    <w:rsid w:val="007F54F4"/>
    <w:rsid w:val="007F5C8D"/>
    <w:rsid w:val="007F67C2"/>
    <w:rsid w:val="007F6CE7"/>
    <w:rsid w:val="007F6DF7"/>
    <w:rsid w:val="007F7071"/>
    <w:rsid w:val="007F71B8"/>
    <w:rsid w:val="007F72E0"/>
    <w:rsid w:val="007F7B2D"/>
    <w:rsid w:val="00800FDD"/>
    <w:rsid w:val="008014CC"/>
    <w:rsid w:val="00801CAB"/>
    <w:rsid w:val="00801DE6"/>
    <w:rsid w:val="00802459"/>
    <w:rsid w:val="008025AF"/>
    <w:rsid w:val="00802DF3"/>
    <w:rsid w:val="008036C4"/>
    <w:rsid w:val="00804EB9"/>
    <w:rsid w:val="00804F59"/>
    <w:rsid w:val="00805777"/>
    <w:rsid w:val="0080714C"/>
    <w:rsid w:val="008074CE"/>
    <w:rsid w:val="008075BB"/>
    <w:rsid w:val="0080767E"/>
    <w:rsid w:val="00807CD1"/>
    <w:rsid w:val="00810967"/>
    <w:rsid w:val="00811B78"/>
    <w:rsid w:val="008124E2"/>
    <w:rsid w:val="00812E4D"/>
    <w:rsid w:val="00813F77"/>
    <w:rsid w:val="00816CE9"/>
    <w:rsid w:val="0081766A"/>
    <w:rsid w:val="00820764"/>
    <w:rsid w:val="00821736"/>
    <w:rsid w:val="00821CD0"/>
    <w:rsid w:val="00821F83"/>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3DD1"/>
    <w:rsid w:val="00843E55"/>
    <w:rsid w:val="00844690"/>
    <w:rsid w:val="00844CE8"/>
    <w:rsid w:val="008453FC"/>
    <w:rsid w:val="008455E9"/>
    <w:rsid w:val="00846034"/>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216"/>
    <w:rsid w:val="00863963"/>
    <w:rsid w:val="00864410"/>
    <w:rsid w:val="0086453A"/>
    <w:rsid w:val="008651F5"/>
    <w:rsid w:val="00865467"/>
    <w:rsid w:val="00870167"/>
    <w:rsid w:val="00870D63"/>
    <w:rsid w:val="0087139D"/>
    <w:rsid w:val="008713C6"/>
    <w:rsid w:val="00871F46"/>
    <w:rsid w:val="008725C8"/>
    <w:rsid w:val="008729A1"/>
    <w:rsid w:val="00872F20"/>
    <w:rsid w:val="00873864"/>
    <w:rsid w:val="0087395A"/>
    <w:rsid w:val="00873972"/>
    <w:rsid w:val="00873C15"/>
    <w:rsid w:val="00873C7D"/>
    <w:rsid w:val="008741E0"/>
    <w:rsid w:val="0087434B"/>
    <w:rsid w:val="008753E1"/>
    <w:rsid w:val="00875425"/>
    <w:rsid w:val="008777BE"/>
    <w:rsid w:val="00877FAB"/>
    <w:rsid w:val="00884095"/>
    <w:rsid w:val="008850DF"/>
    <w:rsid w:val="00885658"/>
    <w:rsid w:val="00885B56"/>
    <w:rsid w:val="00885D24"/>
    <w:rsid w:val="008866CD"/>
    <w:rsid w:val="00887487"/>
    <w:rsid w:val="0088764D"/>
    <w:rsid w:val="0088786F"/>
    <w:rsid w:val="00890861"/>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689"/>
    <w:rsid w:val="008B1910"/>
    <w:rsid w:val="008B20DF"/>
    <w:rsid w:val="008B2308"/>
    <w:rsid w:val="008B2B52"/>
    <w:rsid w:val="008B3266"/>
    <w:rsid w:val="008B3396"/>
    <w:rsid w:val="008B36DE"/>
    <w:rsid w:val="008B3756"/>
    <w:rsid w:val="008B3969"/>
    <w:rsid w:val="008B4025"/>
    <w:rsid w:val="008B445D"/>
    <w:rsid w:val="008B457C"/>
    <w:rsid w:val="008B48C6"/>
    <w:rsid w:val="008B6047"/>
    <w:rsid w:val="008B6330"/>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BF0"/>
    <w:rsid w:val="008C7F42"/>
    <w:rsid w:val="008D0CD0"/>
    <w:rsid w:val="008D1A6F"/>
    <w:rsid w:val="008D296C"/>
    <w:rsid w:val="008D2C8A"/>
    <w:rsid w:val="008D31E1"/>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19"/>
    <w:rsid w:val="008E73FA"/>
    <w:rsid w:val="008F0D0A"/>
    <w:rsid w:val="008F18FA"/>
    <w:rsid w:val="008F19B8"/>
    <w:rsid w:val="008F23AB"/>
    <w:rsid w:val="008F3A41"/>
    <w:rsid w:val="008F3DBB"/>
    <w:rsid w:val="008F508D"/>
    <w:rsid w:val="008F63AD"/>
    <w:rsid w:val="008F65C7"/>
    <w:rsid w:val="008F7E0A"/>
    <w:rsid w:val="009004F1"/>
    <w:rsid w:val="00900776"/>
    <w:rsid w:val="009008D4"/>
    <w:rsid w:val="00900A65"/>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037"/>
    <w:rsid w:val="009135F5"/>
    <w:rsid w:val="009139BB"/>
    <w:rsid w:val="0091489E"/>
    <w:rsid w:val="00914CF3"/>
    <w:rsid w:val="00917CB1"/>
    <w:rsid w:val="0092019F"/>
    <w:rsid w:val="00920481"/>
    <w:rsid w:val="00920A5A"/>
    <w:rsid w:val="00921FE6"/>
    <w:rsid w:val="00922247"/>
    <w:rsid w:val="00922827"/>
    <w:rsid w:val="00923185"/>
    <w:rsid w:val="009232EF"/>
    <w:rsid w:val="00924020"/>
    <w:rsid w:val="0092598C"/>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073"/>
    <w:rsid w:val="00944450"/>
    <w:rsid w:val="0094482C"/>
    <w:rsid w:val="00944F83"/>
    <w:rsid w:val="0094548F"/>
    <w:rsid w:val="009454CA"/>
    <w:rsid w:val="00945C57"/>
    <w:rsid w:val="00947511"/>
    <w:rsid w:val="009500C7"/>
    <w:rsid w:val="0095020D"/>
    <w:rsid w:val="0095076C"/>
    <w:rsid w:val="009522E3"/>
    <w:rsid w:val="0095263B"/>
    <w:rsid w:val="00952B3B"/>
    <w:rsid w:val="00952C43"/>
    <w:rsid w:val="0095337B"/>
    <w:rsid w:val="009535BE"/>
    <w:rsid w:val="009539AF"/>
    <w:rsid w:val="00954649"/>
    <w:rsid w:val="009549AE"/>
    <w:rsid w:val="00954D3B"/>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50CE"/>
    <w:rsid w:val="0096550F"/>
    <w:rsid w:val="00967378"/>
    <w:rsid w:val="00967ECC"/>
    <w:rsid w:val="00967F76"/>
    <w:rsid w:val="0097062D"/>
    <w:rsid w:val="00971EA0"/>
    <w:rsid w:val="0097223E"/>
    <w:rsid w:val="0097396C"/>
    <w:rsid w:val="00974480"/>
    <w:rsid w:val="00974B68"/>
    <w:rsid w:val="00975512"/>
    <w:rsid w:val="00975B2C"/>
    <w:rsid w:val="0097613F"/>
    <w:rsid w:val="009762D7"/>
    <w:rsid w:val="00976D64"/>
    <w:rsid w:val="0098013B"/>
    <w:rsid w:val="00980704"/>
    <w:rsid w:val="00980CDD"/>
    <w:rsid w:val="0098152B"/>
    <w:rsid w:val="00982096"/>
    <w:rsid w:val="009826EA"/>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0A86"/>
    <w:rsid w:val="009A1B54"/>
    <w:rsid w:val="009A1E93"/>
    <w:rsid w:val="009A41C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189"/>
    <w:rsid w:val="009D2A50"/>
    <w:rsid w:val="009D3C28"/>
    <w:rsid w:val="009D4324"/>
    <w:rsid w:val="009D4D62"/>
    <w:rsid w:val="009D502C"/>
    <w:rsid w:val="009D6370"/>
    <w:rsid w:val="009D68F9"/>
    <w:rsid w:val="009D6F12"/>
    <w:rsid w:val="009D6F6F"/>
    <w:rsid w:val="009D7014"/>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5C6A"/>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275"/>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4C81"/>
    <w:rsid w:val="00A352E1"/>
    <w:rsid w:val="00A3546E"/>
    <w:rsid w:val="00A35563"/>
    <w:rsid w:val="00A35880"/>
    <w:rsid w:val="00A35D29"/>
    <w:rsid w:val="00A36848"/>
    <w:rsid w:val="00A36EC5"/>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37BC"/>
    <w:rsid w:val="00A73C04"/>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69A"/>
    <w:rsid w:val="00AA2762"/>
    <w:rsid w:val="00AA3343"/>
    <w:rsid w:val="00AA46C8"/>
    <w:rsid w:val="00AA4F30"/>
    <w:rsid w:val="00AA532A"/>
    <w:rsid w:val="00AA5668"/>
    <w:rsid w:val="00AA704D"/>
    <w:rsid w:val="00AA747F"/>
    <w:rsid w:val="00AA78C2"/>
    <w:rsid w:val="00AA7A4D"/>
    <w:rsid w:val="00AB1BE2"/>
    <w:rsid w:val="00AB1C10"/>
    <w:rsid w:val="00AB21A0"/>
    <w:rsid w:val="00AB2CF8"/>
    <w:rsid w:val="00AB3E5C"/>
    <w:rsid w:val="00AB4449"/>
    <w:rsid w:val="00AB4580"/>
    <w:rsid w:val="00AB4B76"/>
    <w:rsid w:val="00AB6404"/>
    <w:rsid w:val="00AB643B"/>
    <w:rsid w:val="00AB6FB2"/>
    <w:rsid w:val="00AB76A5"/>
    <w:rsid w:val="00AB7803"/>
    <w:rsid w:val="00AC297B"/>
    <w:rsid w:val="00AC3153"/>
    <w:rsid w:val="00AC3796"/>
    <w:rsid w:val="00AC4398"/>
    <w:rsid w:val="00AC5B24"/>
    <w:rsid w:val="00AC6211"/>
    <w:rsid w:val="00AC65E0"/>
    <w:rsid w:val="00AC71F4"/>
    <w:rsid w:val="00AD0BFD"/>
    <w:rsid w:val="00AD12F8"/>
    <w:rsid w:val="00AD1BA7"/>
    <w:rsid w:val="00AD2408"/>
    <w:rsid w:val="00AD3AE8"/>
    <w:rsid w:val="00AD4970"/>
    <w:rsid w:val="00AD4A3D"/>
    <w:rsid w:val="00AD4B59"/>
    <w:rsid w:val="00AD4BC2"/>
    <w:rsid w:val="00AD4F38"/>
    <w:rsid w:val="00AD53E1"/>
    <w:rsid w:val="00AD5926"/>
    <w:rsid w:val="00AD5C2D"/>
    <w:rsid w:val="00AD5F20"/>
    <w:rsid w:val="00AD621D"/>
    <w:rsid w:val="00AD78DD"/>
    <w:rsid w:val="00AE0373"/>
    <w:rsid w:val="00AE06F0"/>
    <w:rsid w:val="00AE0F4F"/>
    <w:rsid w:val="00AE1047"/>
    <w:rsid w:val="00AE1FC2"/>
    <w:rsid w:val="00AE232E"/>
    <w:rsid w:val="00AE367A"/>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5F57"/>
    <w:rsid w:val="00AF6CDA"/>
    <w:rsid w:val="00AF76F0"/>
    <w:rsid w:val="00AF77FF"/>
    <w:rsid w:val="00B01509"/>
    <w:rsid w:val="00B0158B"/>
    <w:rsid w:val="00B01612"/>
    <w:rsid w:val="00B02AC9"/>
    <w:rsid w:val="00B038B8"/>
    <w:rsid w:val="00B03E11"/>
    <w:rsid w:val="00B06155"/>
    <w:rsid w:val="00B06C15"/>
    <w:rsid w:val="00B07925"/>
    <w:rsid w:val="00B07C14"/>
    <w:rsid w:val="00B07DDC"/>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275"/>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05EB"/>
    <w:rsid w:val="00B41DD8"/>
    <w:rsid w:val="00B4247D"/>
    <w:rsid w:val="00B43120"/>
    <w:rsid w:val="00B4324F"/>
    <w:rsid w:val="00B43507"/>
    <w:rsid w:val="00B44EA0"/>
    <w:rsid w:val="00B45079"/>
    <w:rsid w:val="00B452F1"/>
    <w:rsid w:val="00B45840"/>
    <w:rsid w:val="00B45F7B"/>
    <w:rsid w:val="00B46027"/>
    <w:rsid w:val="00B47B9B"/>
    <w:rsid w:val="00B50494"/>
    <w:rsid w:val="00B50827"/>
    <w:rsid w:val="00B515DE"/>
    <w:rsid w:val="00B519A5"/>
    <w:rsid w:val="00B51C28"/>
    <w:rsid w:val="00B51C8C"/>
    <w:rsid w:val="00B52742"/>
    <w:rsid w:val="00B53616"/>
    <w:rsid w:val="00B53CAB"/>
    <w:rsid w:val="00B5437F"/>
    <w:rsid w:val="00B54C1C"/>
    <w:rsid w:val="00B54C36"/>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42C"/>
    <w:rsid w:val="00B658E4"/>
    <w:rsid w:val="00B664AB"/>
    <w:rsid w:val="00B66BCE"/>
    <w:rsid w:val="00B67126"/>
    <w:rsid w:val="00B7086D"/>
    <w:rsid w:val="00B70936"/>
    <w:rsid w:val="00B70F24"/>
    <w:rsid w:val="00B711F9"/>
    <w:rsid w:val="00B71937"/>
    <w:rsid w:val="00B72B60"/>
    <w:rsid w:val="00B732B0"/>
    <w:rsid w:val="00B732FC"/>
    <w:rsid w:val="00B77E67"/>
    <w:rsid w:val="00B77FCF"/>
    <w:rsid w:val="00B8117B"/>
    <w:rsid w:val="00B815B6"/>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3022"/>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B679F"/>
    <w:rsid w:val="00BC030D"/>
    <w:rsid w:val="00BC064E"/>
    <w:rsid w:val="00BC0AA3"/>
    <w:rsid w:val="00BC16F0"/>
    <w:rsid w:val="00BC1F70"/>
    <w:rsid w:val="00BC27A7"/>
    <w:rsid w:val="00BC3D9E"/>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69D0"/>
    <w:rsid w:val="00BD7342"/>
    <w:rsid w:val="00BD7C5C"/>
    <w:rsid w:val="00BE0352"/>
    <w:rsid w:val="00BE047B"/>
    <w:rsid w:val="00BE0A39"/>
    <w:rsid w:val="00BE14E5"/>
    <w:rsid w:val="00BE183A"/>
    <w:rsid w:val="00BE1B61"/>
    <w:rsid w:val="00BE1B84"/>
    <w:rsid w:val="00BE257C"/>
    <w:rsid w:val="00BE4FBE"/>
    <w:rsid w:val="00BE585D"/>
    <w:rsid w:val="00BE59C2"/>
    <w:rsid w:val="00BE5CBD"/>
    <w:rsid w:val="00BE5F2C"/>
    <w:rsid w:val="00BE6EFD"/>
    <w:rsid w:val="00BE72EB"/>
    <w:rsid w:val="00BE746B"/>
    <w:rsid w:val="00BE7D0F"/>
    <w:rsid w:val="00BF010F"/>
    <w:rsid w:val="00BF08E8"/>
    <w:rsid w:val="00BF1119"/>
    <w:rsid w:val="00BF195D"/>
    <w:rsid w:val="00BF1A9F"/>
    <w:rsid w:val="00BF4161"/>
    <w:rsid w:val="00BF50B1"/>
    <w:rsid w:val="00BF51E5"/>
    <w:rsid w:val="00BF5A60"/>
    <w:rsid w:val="00BF5B7A"/>
    <w:rsid w:val="00BF5EF9"/>
    <w:rsid w:val="00BF702F"/>
    <w:rsid w:val="00BF7171"/>
    <w:rsid w:val="00BF7F13"/>
    <w:rsid w:val="00C00459"/>
    <w:rsid w:val="00C00B2F"/>
    <w:rsid w:val="00C00EE7"/>
    <w:rsid w:val="00C0135B"/>
    <w:rsid w:val="00C02370"/>
    <w:rsid w:val="00C05C28"/>
    <w:rsid w:val="00C06A4F"/>
    <w:rsid w:val="00C06AE0"/>
    <w:rsid w:val="00C06AE2"/>
    <w:rsid w:val="00C070E5"/>
    <w:rsid w:val="00C07525"/>
    <w:rsid w:val="00C10442"/>
    <w:rsid w:val="00C10952"/>
    <w:rsid w:val="00C10D52"/>
    <w:rsid w:val="00C11D86"/>
    <w:rsid w:val="00C1210E"/>
    <w:rsid w:val="00C12D6C"/>
    <w:rsid w:val="00C1341B"/>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27EDB"/>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307"/>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1CD"/>
    <w:rsid w:val="00C464A4"/>
    <w:rsid w:val="00C466A0"/>
    <w:rsid w:val="00C4675F"/>
    <w:rsid w:val="00C468F5"/>
    <w:rsid w:val="00C469E1"/>
    <w:rsid w:val="00C501F1"/>
    <w:rsid w:val="00C5020B"/>
    <w:rsid w:val="00C50D44"/>
    <w:rsid w:val="00C5131A"/>
    <w:rsid w:val="00C51574"/>
    <w:rsid w:val="00C518F3"/>
    <w:rsid w:val="00C51A41"/>
    <w:rsid w:val="00C52550"/>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2A"/>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3C76"/>
    <w:rsid w:val="00C74E02"/>
    <w:rsid w:val="00C762D4"/>
    <w:rsid w:val="00C76A1A"/>
    <w:rsid w:val="00C80336"/>
    <w:rsid w:val="00C80C4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0976"/>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0516"/>
    <w:rsid w:val="00CB1C53"/>
    <w:rsid w:val="00CB24D8"/>
    <w:rsid w:val="00CB40BB"/>
    <w:rsid w:val="00CB448F"/>
    <w:rsid w:val="00CB4631"/>
    <w:rsid w:val="00CB50C0"/>
    <w:rsid w:val="00CB5471"/>
    <w:rsid w:val="00CB567D"/>
    <w:rsid w:val="00CB6ADE"/>
    <w:rsid w:val="00CB7168"/>
    <w:rsid w:val="00CC039C"/>
    <w:rsid w:val="00CC0852"/>
    <w:rsid w:val="00CC1E7A"/>
    <w:rsid w:val="00CC2762"/>
    <w:rsid w:val="00CC2BCA"/>
    <w:rsid w:val="00CC394D"/>
    <w:rsid w:val="00CC4B41"/>
    <w:rsid w:val="00CC53BA"/>
    <w:rsid w:val="00CC5DBD"/>
    <w:rsid w:val="00CC6345"/>
    <w:rsid w:val="00CC6858"/>
    <w:rsid w:val="00CC7AAA"/>
    <w:rsid w:val="00CD008E"/>
    <w:rsid w:val="00CD0963"/>
    <w:rsid w:val="00CD1B27"/>
    <w:rsid w:val="00CD1E41"/>
    <w:rsid w:val="00CD2085"/>
    <w:rsid w:val="00CD3106"/>
    <w:rsid w:val="00CD4882"/>
    <w:rsid w:val="00CD5015"/>
    <w:rsid w:val="00CD52F2"/>
    <w:rsid w:val="00CD5903"/>
    <w:rsid w:val="00CD5B2D"/>
    <w:rsid w:val="00CD5EF6"/>
    <w:rsid w:val="00CD6BB6"/>
    <w:rsid w:val="00CD7167"/>
    <w:rsid w:val="00CD72CA"/>
    <w:rsid w:val="00CE00ED"/>
    <w:rsid w:val="00CE0617"/>
    <w:rsid w:val="00CE0D35"/>
    <w:rsid w:val="00CE1203"/>
    <w:rsid w:val="00CE1A63"/>
    <w:rsid w:val="00CE1C3E"/>
    <w:rsid w:val="00CE226F"/>
    <w:rsid w:val="00CE2BBC"/>
    <w:rsid w:val="00CE417B"/>
    <w:rsid w:val="00CE4D94"/>
    <w:rsid w:val="00CE5C89"/>
    <w:rsid w:val="00CE62A4"/>
    <w:rsid w:val="00CE6995"/>
    <w:rsid w:val="00CE6D43"/>
    <w:rsid w:val="00CE6EDE"/>
    <w:rsid w:val="00CE7927"/>
    <w:rsid w:val="00CE7E04"/>
    <w:rsid w:val="00CE7FB5"/>
    <w:rsid w:val="00CF0545"/>
    <w:rsid w:val="00CF20B5"/>
    <w:rsid w:val="00CF27DB"/>
    <w:rsid w:val="00CF2A34"/>
    <w:rsid w:val="00CF3883"/>
    <w:rsid w:val="00CF3FF4"/>
    <w:rsid w:val="00CF5071"/>
    <w:rsid w:val="00CF5F2A"/>
    <w:rsid w:val="00CF71B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9C6"/>
    <w:rsid w:val="00D13DE4"/>
    <w:rsid w:val="00D15BB7"/>
    <w:rsid w:val="00D170D8"/>
    <w:rsid w:val="00D1738F"/>
    <w:rsid w:val="00D21DBB"/>
    <w:rsid w:val="00D22295"/>
    <w:rsid w:val="00D2233F"/>
    <w:rsid w:val="00D2439F"/>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3BCB"/>
    <w:rsid w:val="00D44D98"/>
    <w:rsid w:val="00D4501E"/>
    <w:rsid w:val="00D461AA"/>
    <w:rsid w:val="00D50993"/>
    <w:rsid w:val="00D521FE"/>
    <w:rsid w:val="00D5235F"/>
    <w:rsid w:val="00D53948"/>
    <w:rsid w:val="00D54101"/>
    <w:rsid w:val="00D546FD"/>
    <w:rsid w:val="00D55E76"/>
    <w:rsid w:val="00D56692"/>
    <w:rsid w:val="00D5730B"/>
    <w:rsid w:val="00D57333"/>
    <w:rsid w:val="00D57D9C"/>
    <w:rsid w:val="00D57FC8"/>
    <w:rsid w:val="00D604F9"/>
    <w:rsid w:val="00D60FE9"/>
    <w:rsid w:val="00D6158B"/>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72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1BB"/>
    <w:rsid w:val="00D93938"/>
    <w:rsid w:val="00D94452"/>
    <w:rsid w:val="00D945F0"/>
    <w:rsid w:val="00D9500F"/>
    <w:rsid w:val="00D952E0"/>
    <w:rsid w:val="00D9700F"/>
    <w:rsid w:val="00D970EB"/>
    <w:rsid w:val="00D97525"/>
    <w:rsid w:val="00D977E6"/>
    <w:rsid w:val="00D97A86"/>
    <w:rsid w:val="00D97AC5"/>
    <w:rsid w:val="00DA1C52"/>
    <w:rsid w:val="00DA1CD1"/>
    <w:rsid w:val="00DA213D"/>
    <w:rsid w:val="00DA4258"/>
    <w:rsid w:val="00DA46E0"/>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5D5"/>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641"/>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201"/>
    <w:rsid w:val="00E0582C"/>
    <w:rsid w:val="00E059B4"/>
    <w:rsid w:val="00E121BE"/>
    <w:rsid w:val="00E12721"/>
    <w:rsid w:val="00E13373"/>
    <w:rsid w:val="00E13B6A"/>
    <w:rsid w:val="00E13DC7"/>
    <w:rsid w:val="00E1449D"/>
    <w:rsid w:val="00E1469C"/>
    <w:rsid w:val="00E15099"/>
    <w:rsid w:val="00E15E5F"/>
    <w:rsid w:val="00E15EA4"/>
    <w:rsid w:val="00E16090"/>
    <w:rsid w:val="00E178F8"/>
    <w:rsid w:val="00E204DF"/>
    <w:rsid w:val="00E22F7F"/>
    <w:rsid w:val="00E2316B"/>
    <w:rsid w:val="00E234CF"/>
    <w:rsid w:val="00E23C22"/>
    <w:rsid w:val="00E2413C"/>
    <w:rsid w:val="00E2445A"/>
    <w:rsid w:val="00E249FF"/>
    <w:rsid w:val="00E24A0C"/>
    <w:rsid w:val="00E24BA4"/>
    <w:rsid w:val="00E26274"/>
    <w:rsid w:val="00E267B0"/>
    <w:rsid w:val="00E27994"/>
    <w:rsid w:val="00E3150C"/>
    <w:rsid w:val="00E32F5F"/>
    <w:rsid w:val="00E335FB"/>
    <w:rsid w:val="00E33EFB"/>
    <w:rsid w:val="00E3419D"/>
    <w:rsid w:val="00E34C63"/>
    <w:rsid w:val="00E35B55"/>
    <w:rsid w:val="00E365E0"/>
    <w:rsid w:val="00E369EB"/>
    <w:rsid w:val="00E4007D"/>
    <w:rsid w:val="00E4078D"/>
    <w:rsid w:val="00E40886"/>
    <w:rsid w:val="00E40DDC"/>
    <w:rsid w:val="00E40E4F"/>
    <w:rsid w:val="00E41CFC"/>
    <w:rsid w:val="00E41D35"/>
    <w:rsid w:val="00E42B86"/>
    <w:rsid w:val="00E434AA"/>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5FD6"/>
    <w:rsid w:val="00E5643A"/>
    <w:rsid w:val="00E56B74"/>
    <w:rsid w:val="00E56FBB"/>
    <w:rsid w:val="00E57CAC"/>
    <w:rsid w:val="00E60857"/>
    <w:rsid w:val="00E60ACC"/>
    <w:rsid w:val="00E641F0"/>
    <w:rsid w:val="00E643B3"/>
    <w:rsid w:val="00E652D9"/>
    <w:rsid w:val="00E65A52"/>
    <w:rsid w:val="00E6623F"/>
    <w:rsid w:val="00E66C4B"/>
    <w:rsid w:val="00E66D81"/>
    <w:rsid w:val="00E67484"/>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77AA5"/>
    <w:rsid w:val="00E80872"/>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9769B"/>
    <w:rsid w:val="00EA0498"/>
    <w:rsid w:val="00EA0739"/>
    <w:rsid w:val="00EA091D"/>
    <w:rsid w:val="00EA0D9F"/>
    <w:rsid w:val="00EA1569"/>
    <w:rsid w:val="00EA2892"/>
    <w:rsid w:val="00EA30B3"/>
    <w:rsid w:val="00EA3FF5"/>
    <w:rsid w:val="00EA45FE"/>
    <w:rsid w:val="00EA5AF8"/>
    <w:rsid w:val="00EA5E23"/>
    <w:rsid w:val="00EA690A"/>
    <w:rsid w:val="00EA78E1"/>
    <w:rsid w:val="00EB121B"/>
    <w:rsid w:val="00EB18F6"/>
    <w:rsid w:val="00EB1978"/>
    <w:rsid w:val="00EB1E42"/>
    <w:rsid w:val="00EB4A67"/>
    <w:rsid w:val="00EB525D"/>
    <w:rsid w:val="00EB6E0D"/>
    <w:rsid w:val="00EB7FFC"/>
    <w:rsid w:val="00EC0E93"/>
    <w:rsid w:val="00EC111A"/>
    <w:rsid w:val="00EC1146"/>
    <w:rsid w:val="00EC1993"/>
    <w:rsid w:val="00EC22D7"/>
    <w:rsid w:val="00EC3BCE"/>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476"/>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F20"/>
    <w:rsid w:val="00F030DE"/>
    <w:rsid w:val="00F03265"/>
    <w:rsid w:val="00F03E3F"/>
    <w:rsid w:val="00F04B90"/>
    <w:rsid w:val="00F053CA"/>
    <w:rsid w:val="00F067DD"/>
    <w:rsid w:val="00F10574"/>
    <w:rsid w:val="00F107BD"/>
    <w:rsid w:val="00F114C2"/>
    <w:rsid w:val="00F11727"/>
    <w:rsid w:val="00F11892"/>
    <w:rsid w:val="00F12463"/>
    <w:rsid w:val="00F12AA8"/>
    <w:rsid w:val="00F13FDE"/>
    <w:rsid w:val="00F145BD"/>
    <w:rsid w:val="00F146B2"/>
    <w:rsid w:val="00F1492C"/>
    <w:rsid w:val="00F15249"/>
    <w:rsid w:val="00F15373"/>
    <w:rsid w:val="00F15E10"/>
    <w:rsid w:val="00F17031"/>
    <w:rsid w:val="00F21515"/>
    <w:rsid w:val="00F218C0"/>
    <w:rsid w:val="00F22F22"/>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0D5D"/>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30E"/>
    <w:rsid w:val="00F52B23"/>
    <w:rsid w:val="00F5318F"/>
    <w:rsid w:val="00F5369A"/>
    <w:rsid w:val="00F53C07"/>
    <w:rsid w:val="00F5402D"/>
    <w:rsid w:val="00F548FD"/>
    <w:rsid w:val="00F550A2"/>
    <w:rsid w:val="00F55108"/>
    <w:rsid w:val="00F56F8B"/>
    <w:rsid w:val="00F608F1"/>
    <w:rsid w:val="00F60B69"/>
    <w:rsid w:val="00F61B9F"/>
    <w:rsid w:val="00F61F8D"/>
    <w:rsid w:val="00F61FAE"/>
    <w:rsid w:val="00F6218C"/>
    <w:rsid w:val="00F62231"/>
    <w:rsid w:val="00F62625"/>
    <w:rsid w:val="00F62716"/>
    <w:rsid w:val="00F634EA"/>
    <w:rsid w:val="00F63AFB"/>
    <w:rsid w:val="00F6437F"/>
    <w:rsid w:val="00F65DE0"/>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1AE6"/>
    <w:rsid w:val="00F92BEE"/>
    <w:rsid w:val="00F92C3E"/>
    <w:rsid w:val="00F93483"/>
    <w:rsid w:val="00F94CE7"/>
    <w:rsid w:val="00F96564"/>
    <w:rsid w:val="00F96720"/>
    <w:rsid w:val="00F97465"/>
    <w:rsid w:val="00FA029D"/>
    <w:rsid w:val="00FA0E9E"/>
    <w:rsid w:val="00FA1F9F"/>
    <w:rsid w:val="00FA33BF"/>
    <w:rsid w:val="00FA3ACE"/>
    <w:rsid w:val="00FA4E7F"/>
    <w:rsid w:val="00FA5C37"/>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39F"/>
    <w:rsid w:val="00FD559A"/>
    <w:rsid w:val="00FD5A03"/>
    <w:rsid w:val="00FD6676"/>
    <w:rsid w:val="00FD6E82"/>
    <w:rsid w:val="00FD703E"/>
    <w:rsid w:val="00FE07AB"/>
    <w:rsid w:val="00FE120D"/>
    <w:rsid w:val="00FE2860"/>
    <w:rsid w:val="00FE33F3"/>
    <w:rsid w:val="00FE36A2"/>
    <w:rsid w:val="00FE3835"/>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53D"/>
    <w:rsid w:val="00FF6E2C"/>
    <w:rsid w:val="00FF7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28A5AC"/>
  <w15:docId w15:val="{C96CDC3D-F30D-4A21-BF75-D8AD3003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7"/>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8"/>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9"/>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10"/>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1"/>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2"/>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3"/>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 w:type="paragraph" w:customStyle="1" w:styleId="s1">
    <w:name w:val="s_1"/>
    <w:basedOn w:val="a5"/>
    <w:rsid w:val="00786970"/>
    <w:pPr>
      <w:widowControl/>
      <w:autoSpaceDE/>
      <w:autoSpaceDN/>
      <w:adjustRightInd/>
      <w:spacing w:before="100" w:beforeAutospacing="1" w:after="100" w:afterAutospacing="1"/>
    </w:pPr>
  </w:style>
  <w:style w:type="paragraph" w:styleId="afffe">
    <w:name w:val="Revision"/>
    <w:hidden/>
    <w:uiPriority w:val="99"/>
    <w:semiHidden/>
    <w:rsid w:val="00D43BCB"/>
    <w:pPr>
      <w:spacing w:after="0" w:line="240" w:lineRule="auto"/>
    </w:pPr>
    <w:rPr>
      <w:rFonts w:ascii="Times New Roman" w:eastAsia="Times New Roman" w:hAnsi="Times New Roman" w:cs="Times New Roman"/>
      <w:sz w:val="24"/>
      <w:szCs w:val="24"/>
      <w:lang w:eastAsia="ru-RU"/>
    </w:rPr>
  </w:style>
  <w:style w:type="character" w:customStyle="1" w:styleId="UnresolvedMention">
    <w:name w:val="Unresolved Mention"/>
    <w:basedOn w:val="a6"/>
    <w:uiPriority w:val="99"/>
    <w:semiHidden/>
    <w:unhideWhenUsed/>
    <w:rsid w:val="00B54C1C"/>
    <w:rPr>
      <w:color w:val="605E5C"/>
      <w:shd w:val="clear" w:color="auto" w:fill="E1DFDD"/>
    </w:rPr>
  </w:style>
  <w:style w:type="table" w:customStyle="1" w:styleId="210">
    <w:name w:val="Сетка таблицы21"/>
    <w:basedOn w:val="a7"/>
    <w:next w:val="aff6"/>
    <w:rsid w:val="00656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656429"/>
    <w:pPr>
      <w:widowControl/>
      <w:adjustRightInd/>
    </w:pPr>
    <w:rPr>
      <w:rFonts w:eastAsiaTheme="minorHAnsi"/>
      <w:color w:val="000000"/>
      <w:lang w:eastAsia="en-US"/>
    </w:rPr>
  </w:style>
  <w:style w:type="paragraph" w:customStyle="1" w:styleId="m">
    <w:name w:val="m_ПростойТекст"/>
    <w:basedOn w:val="a5"/>
    <w:link w:val="mChar"/>
    <w:rsid w:val="00656429"/>
    <w:pPr>
      <w:widowControl/>
      <w:autoSpaceDE/>
      <w:autoSpaceDN/>
      <w:adjustRightInd/>
      <w:jc w:val="both"/>
    </w:pPr>
  </w:style>
  <w:style w:type="character" w:customStyle="1" w:styleId="mChar">
    <w:name w:val="m_ПростойТекст Char"/>
    <w:link w:val="m"/>
    <w:locked/>
    <w:rsid w:val="00656429"/>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656429"/>
    <w:rPr>
      <w:color w:val="605E5C"/>
      <w:shd w:val="clear" w:color="auto" w:fill="E1DFDD"/>
    </w:r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656429"/>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656429"/>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35684400">
      <w:bodyDiv w:val="1"/>
      <w:marLeft w:val="0"/>
      <w:marRight w:val="0"/>
      <w:marTop w:val="0"/>
      <w:marBottom w:val="0"/>
      <w:divBdr>
        <w:top w:val="none" w:sz="0" w:space="0" w:color="auto"/>
        <w:left w:val="none" w:sz="0" w:space="0" w:color="auto"/>
        <w:bottom w:val="none" w:sz="0" w:space="0" w:color="auto"/>
        <w:right w:val="none" w:sz="0" w:space="0" w:color="auto"/>
      </w:divBdr>
      <w:divsChild>
        <w:div w:id="1676229566">
          <w:marLeft w:val="0"/>
          <w:marRight w:val="0"/>
          <w:marTop w:val="0"/>
          <w:marBottom w:val="0"/>
          <w:divBdr>
            <w:top w:val="none" w:sz="0" w:space="0" w:color="auto"/>
            <w:left w:val="none" w:sz="0" w:space="0" w:color="auto"/>
            <w:bottom w:val="none" w:sz="0" w:space="0" w:color="auto"/>
            <w:right w:val="none" w:sz="0" w:space="0" w:color="auto"/>
          </w:divBdr>
        </w:div>
        <w:div w:id="2018727010">
          <w:marLeft w:val="0"/>
          <w:marRight w:val="0"/>
          <w:marTop w:val="0"/>
          <w:marBottom w:val="0"/>
          <w:divBdr>
            <w:top w:val="none" w:sz="0" w:space="0" w:color="auto"/>
            <w:left w:val="none" w:sz="0" w:space="0" w:color="auto"/>
            <w:bottom w:val="none" w:sz="0" w:space="0" w:color="auto"/>
            <w:right w:val="none" w:sz="0" w:space="0" w:color="auto"/>
          </w:divBdr>
        </w:div>
      </w:divsChild>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nterrao-zakupki.ru/" TargetMode="External"/><Relationship Id="rId18" Type="http://schemas.openxmlformats.org/officeDocument/2006/relationships/hyperlink" Target="https://rmsp.nalog.ru/search.html" TargetMode="External"/><Relationship Id="rId26" Type="http://schemas.openxmlformats.org/officeDocument/2006/relationships/hyperlink" Target="consultantplus://offline/ref=64A743061E80A8F053C6E00F0C28CF8D7422E2E0AE330FEA5E72278C00D48A7929C4BA4F43B01438601DF6787905887D88F2C2F7EC62sF4CM" TargetMode="External"/><Relationship Id="rId39" Type="http://schemas.openxmlformats.org/officeDocument/2006/relationships/package" Target="embeddings/Microsoft_Excel_Worksheet2.xlsx"/><Relationship Id="rId21" Type="http://schemas.openxmlformats.org/officeDocument/2006/relationships/hyperlink" Target="consultantplus://offline/ref=64A743061E80A8F053C6E00F0C28CF8D742DE4E6A83B0FEA5E72278C00D48A7929C4BA4E4ABC1038601DF6787905887D88F2C2F7EC62sF4CM" TargetMode="External"/><Relationship Id="rId34" Type="http://schemas.openxmlformats.org/officeDocument/2006/relationships/header" Target="header6.xml"/><Relationship Id="rId42" Type="http://schemas.openxmlformats.org/officeDocument/2006/relationships/image" Target="media/image5.emf"/><Relationship Id="rId47" Type="http://schemas.openxmlformats.org/officeDocument/2006/relationships/oleObject" Target="embeddings/oleObject4.bin"/><Relationship Id="rId50" Type="http://schemas.openxmlformats.org/officeDocument/2006/relationships/image" Target="media/image9.emf"/><Relationship Id="rId55" Type="http://schemas.openxmlformats.org/officeDocument/2006/relationships/header" Target="header8.xml"/><Relationship Id="rId63"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hyperlink" Target="consultantplus://offline/ref=64A743061E80A8F053C6E00F0C28CF8D7422E0E1AA330FEA5E72278C00D48A7929C4BA4842BA19676508E720750C9E638DE9DEF5EEs641M" TargetMode="External"/><Relationship Id="rId29" Type="http://schemas.openxmlformats.org/officeDocument/2006/relationships/hyperlink" Target="https://www.interrao.ru/upload/docs/Komplaens.pdf" TargetMode="External"/><Relationship Id="rId41" Type="http://schemas.openxmlformats.org/officeDocument/2006/relationships/oleObject" Target="embeddings/oleObject1.bin"/><Relationship Id="rId54" Type="http://schemas.openxmlformats.org/officeDocument/2006/relationships/header" Target="header7.xml"/><Relationship Id="rId62"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consultantplus://offline/ref=64A743061E80A8F053C6E00F0C28CF8D7422E2E0AE330FEA5E72278C00D48A7929C4BA4F43BD1638601DF6787905887D88F2C2F7EC62sF4CM" TargetMode="External"/><Relationship Id="rId32" Type="http://schemas.openxmlformats.org/officeDocument/2006/relationships/header" Target="header5.xml"/><Relationship Id="rId37" Type="http://schemas.openxmlformats.org/officeDocument/2006/relationships/package" Target="embeddings/Microsoft_Excel_Worksheet1.xlsx"/><Relationship Id="rId40" Type="http://schemas.openxmlformats.org/officeDocument/2006/relationships/image" Target="media/image4.emf"/><Relationship Id="rId45" Type="http://schemas.openxmlformats.org/officeDocument/2006/relationships/oleObject" Target="embeddings/oleObject3.bin"/><Relationship Id="rId53" Type="http://schemas.openxmlformats.org/officeDocument/2006/relationships/oleObject" Target="embeddings/oleObject7.bin"/><Relationship Id="rId58"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mailto:hotline@interrao.ru" TargetMode="External"/><Relationship Id="rId23" Type="http://schemas.openxmlformats.org/officeDocument/2006/relationships/hyperlink" Target="consultantplus://offline/ref=64A743061E80A8F053C6E00F0C28CF8D7422E2E0AE330FEA5E72278C00D48A7929C4BA4C43B91A3A3347E67C30518D6280E9DCF0F262FD8EsF4AM" TargetMode="External"/><Relationship Id="rId28" Type="http://schemas.openxmlformats.org/officeDocument/2006/relationships/hyperlink" Target="http://www.interrao.ru/upload/doc/Politika_po_protivodejstviu_moshennichestv_i_kor.pdf" TargetMode="External"/><Relationship Id="rId36" Type="http://schemas.openxmlformats.org/officeDocument/2006/relationships/image" Target="media/image2.emf"/><Relationship Id="rId49" Type="http://schemas.openxmlformats.org/officeDocument/2006/relationships/oleObject" Target="embeddings/oleObject5.bin"/><Relationship Id="rId57"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npd.nalog.ru/check-status/" TargetMode="External"/><Relationship Id="rId31" Type="http://schemas.openxmlformats.org/officeDocument/2006/relationships/header" Target="header4.xml"/><Relationship Id="rId44" Type="http://schemas.openxmlformats.org/officeDocument/2006/relationships/image" Target="media/image6.emf"/><Relationship Id="rId52"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nterrao-zakupki.ru/" TargetMode="External"/><Relationship Id="rId22" Type="http://schemas.openxmlformats.org/officeDocument/2006/relationships/hyperlink" Target="consultantplus://offline/ref=64A743061E80A8F053C6E00F0C28CF8D742DE4E6A83B0FEA5E72278C00D48A7929C4BA4C42B81638601DF6787905887D88F2C2F7EC62sF4CM" TargetMode="External"/><Relationship Id="rId27" Type="http://schemas.openxmlformats.org/officeDocument/2006/relationships/hyperlink" Target="consultantplus://offline/ref=64A743061E80A8F053C6E00F0C28CF8D7422E0E1AA330FEA5E72278C00D48A7929C4BA4F45BA1238601DF6787905887D88F2C2F7EC62sF4CM" TargetMode="External"/><Relationship Id="rId30" Type="http://schemas.openxmlformats.org/officeDocument/2006/relationships/hyperlink" Target="https://www.interrao.ru/upload/doc/Kodeks_korp_etiki_new.pdf" TargetMode="External"/><Relationship Id="rId35" Type="http://schemas.openxmlformats.org/officeDocument/2006/relationships/footer" Target="footer4.xml"/><Relationship Id="rId43" Type="http://schemas.openxmlformats.org/officeDocument/2006/relationships/oleObject" Target="embeddings/oleObject2.bin"/><Relationship Id="rId48" Type="http://schemas.openxmlformats.org/officeDocument/2006/relationships/image" Target="media/image8.emf"/><Relationship Id="rId56" Type="http://schemas.openxmlformats.org/officeDocument/2006/relationships/footer" Target="footer5.xml"/><Relationship Id="rId8" Type="http://schemas.openxmlformats.org/officeDocument/2006/relationships/header" Target="header1.xml"/><Relationship Id="rId51" Type="http://schemas.openxmlformats.org/officeDocument/2006/relationships/oleObject" Target="embeddings/oleObject6.bin"/><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npd.nalog.ru/check-status/" TargetMode="External"/><Relationship Id="rId25" Type="http://schemas.openxmlformats.org/officeDocument/2006/relationships/hyperlink" Target="consultantplus://offline/ref=64A743061E80A8F053C6E00F0C28CF8D7422E2E0AE330FEA5E72278C00D48A7929C4BA4F43BF1038601DF6787905887D88F2C2F7EC62sF4CM" TargetMode="External"/><Relationship Id="rId33" Type="http://schemas.openxmlformats.org/officeDocument/2006/relationships/footer" Target="footer3.xml"/><Relationship Id="rId38" Type="http://schemas.openxmlformats.org/officeDocument/2006/relationships/image" Target="media/image3.emf"/><Relationship Id="rId46" Type="http://schemas.openxmlformats.org/officeDocument/2006/relationships/image" Target="media/image7.emf"/><Relationship Id="rId59"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hyperlink" Target="http://www.tpk-kgres.ru" TargetMode="External"/><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hyperlink" Target="http://www.tpk-kgr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7F95F-C888-476F-AEAB-F3ECEB658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25262</Words>
  <Characters>144000</Characters>
  <Application>Microsoft Office Word</Application>
  <DocSecurity>0</DocSecurity>
  <Lines>1200</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168925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Елена Решева</cp:lastModifiedBy>
  <cp:revision>23</cp:revision>
  <cp:lastPrinted>2022-11-02T05:54:00Z</cp:lastPrinted>
  <dcterms:created xsi:type="dcterms:W3CDTF">2021-06-24T12:29:00Z</dcterms:created>
  <dcterms:modified xsi:type="dcterms:W3CDTF">2022-11-02T05:54:00Z</dcterms:modified>
</cp:coreProperties>
</file>